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47702" w14:textId="67491A31" w:rsidR="00953EC0" w:rsidRPr="002768D5" w:rsidRDefault="00953EC0" w:rsidP="00794980">
      <w:pPr>
        <w:tabs>
          <w:tab w:val="center" w:pos="4680"/>
          <w:tab w:val="right" w:pos="9360"/>
        </w:tabs>
        <w:rPr>
          <w:ins w:id="0" w:author="Closs, A'mia" w:date="2020-01-15T10:45:00Z"/>
        </w:rPr>
      </w:pPr>
      <w:ins w:id="1" w:author="Closs, A'mia" w:date="2020-01-15T10:45:00Z">
        <w:r w:rsidRPr="002D4DC0">
          <w:rPr>
            <w:b/>
          </w:rPr>
          <w:tab/>
        </w:r>
      </w:ins>
      <w:r w:rsidRPr="002D4DC0">
        <w:rPr>
          <w:b/>
          <w:sz w:val="38"/>
          <w:szCs w:val="38"/>
        </w:rPr>
        <w:t>NRC INSPECTION MANUAL</w:t>
      </w:r>
      <w:ins w:id="2" w:author="Closs, A'mia" w:date="2020-01-15T10:45:00Z">
        <w:r w:rsidRPr="002768D5">
          <w:rPr>
            <w:sz w:val="38"/>
            <w:szCs w:val="38"/>
          </w:rPr>
          <w:tab/>
        </w:r>
        <w:r w:rsidRPr="002768D5">
          <w:t>IQVB</w:t>
        </w:r>
      </w:ins>
    </w:p>
    <w:p w14:paraId="07847B06" w14:textId="68A95EC0" w:rsidR="00C2118F" w:rsidRPr="007D48DE" w:rsidRDefault="00C2118F" w:rsidP="00794980">
      <w:pPr>
        <w:pStyle w:val="BodyText"/>
        <w:rPr>
          <w:sz w:val="22"/>
          <w:szCs w:val="22"/>
        </w:rPr>
      </w:pPr>
    </w:p>
    <w:tbl>
      <w:tblPr>
        <w:tblStyle w:val="TableGrid"/>
        <w:tblW w:w="0" w:type="auto"/>
        <w:tblInd w:w="237" w:type="dxa"/>
        <w:tblLook w:val="04A0" w:firstRow="1" w:lastRow="0" w:firstColumn="1" w:lastColumn="0" w:noHBand="0" w:noVBand="1"/>
      </w:tblPr>
      <w:tblGrid>
        <w:gridCol w:w="9113"/>
      </w:tblGrid>
      <w:tr w:rsidR="007D48DE" w14:paraId="5349C61D" w14:textId="77777777" w:rsidTr="007D48DE">
        <w:tc>
          <w:tcPr>
            <w:tcW w:w="9113" w:type="dxa"/>
            <w:tcBorders>
              <w:left w:val="nil"/>
              <w:right w:val="nil"/>
            </w:tcBorders>
          </w:tcPr>
          <w:p w14:paraId="3CEFB6EF" w14:textId="0BD82EA1" w:rsidR="007D48DE" w:rsidRDefault="007D48DE" w:rsidP="00794980">
            <w:pPr>
              <w:pStyle w:val="BodyText"/>
              <w:jc w:val="center"/>
              <w:rPr>
                <w:sz w:val="22"/>
                <w:szCs w:val="22"/>
              </w:rPr>
            </w:pPr>
            <w:r w:rsidRPr="00A5167D">
              <w:rPr>
                <w:sz w:val="22"/>
                <w:szCs w:val="22"/>
              </w:rPr>
              <w:t>INSPECTION PROCEDURE 37804</w:t>
            </w:r>
          </w:p>
        </w:tc>
      </w:tr>
    </w:tbl>
    <w:p w14:paraId="7E6585B4" w14:textId="67700EBD" w:rsidR="00C2118F" w:rsidRPr="00BD2B53" w:rsidRDefault="00C2118F" w:rsidP="00794980">
      <w:pPr>
        <w:pStyle w:val="BodyText"/>
        <w:jc w:val="center"/>
        <w:rPr>
          <w:sz w:val="22"/>
          <w:szCs w:val="22"/>
        </w:rPr>
      </w:pPr>
    </w:p>
    <w:p w14:paraId="51CD93A2" w14:textId="0A516F38" w:rsidR="00953EC0" w:rsidRDefault="007054DF" w:rsidP="00794980">
      <w:pPr>
        <w:pStyle w:val="BodyText"/>
        <w:tabs>
          <w:tab w:val="left" w:pos="6390"/>
        </w:tabs>
        <w:jc w:val="center"/>
        <w:rPr>
          <w:sz w:val="22"/>
          <w:szCs w:val="22"/>
        </w:rPr>
      </w:pPr>
      <w:r w:rsidRPr="00BD2B53">
        <w:rPr>
          <w:sz w:val="22"/>
          <w:szCs w:val="22"/>
        </w:rPr>
        <w:t>AIRCRAFT IMPACT</w:t>
      </w:r>
      <w:r w:rsidR="00DD5EA3">
        <w:rPr>
          <w:sz w:val="22"/>
          <w:szCs w:val="22"/>
        </w:rPr>
        <w:t xml:space="preserve"> A</w:t>
      </w:r>
      <w:r w:rsidRPr="00BD2B53">
        <w:rPr>
          <w:sz w:val="22"/>
          <w:szCs w:val="22"/>
        </w:rPr>
        <w:t>SSESSMENT</w:t>
      </w:r>
    </w:p>
    <w:p w14:paraId="06F50969" w14:textId="77777777" w:rsidR="00DD5EA3" w:rsidRPr="00BD2B53" w:rsidRDefault="00DD5EA3" w:rsidP="00794980">
      <w:pPr>
        <w:pStyle w:val="BodyText"/>
        <w:tabs>
          <w:tab w:val="left" w:pos="6390"/>
        </w:tabs>
        <w:ind w:left="274" w:right="2880" w:firstLine="2426"/>
        <w:rPr>
          <w:sz w:val="22"/>
          <w:szCs w:val="22"/>
        </w:rPr>
      </w:pPr>
    </w:p>
    <w:p w14:paraId="27F17BDD" w14:textId="0D95A2F8" w:rsidR="00953EC0" w:rsidRPr="00BD2B53" w:rsidRDefault="00953EC0" w:rsidP="0046762A">
      <w:pPr>
        <w:pStyle w:val="BodyText"/>
        <w:jc w:val="center"/>
        <w:rPr>
          <w:sz w:val="22"/>
          <w:szCs w:val="22"/>
        </w:rPr>
      </w:pPr>
      <w:r w:rsidRPr="00BD2B53">
        <w:rPr>
          <w:sz w:val="22"/>
          <w:szCs w:val="22"/>
        </w:rPr>
        <w:t>Effective Date:</w:t>
      </w:r>
      <w:r w:rsidR="0046762A">
        <w:rPr>
          <w:sz w:val="22"/>
          <w:szCs w:val="22"/>
        </w:rPr>
        <w:t xml:space="preserve">  03/23/2020</w:t>
      </w:r>
    </w:p>
    <w:p w14:paraId="7F696C46" w14:textId="5468CEED" w:rsidR="005F52DF" w:rsidRPr="00A5167D" w:rsidRDefault="005F52DF" w:rsidP="00794980">
      <w:pPr>
        <w:pStyle w:val="BodyText"/>
        <w:ind w:left="274" w:right="2880" w:firstLine="2736"/>
        <w:rPr>
          <w:sz w:val="22"/>
          <w:szCs w:val="22"/>
        </w:rPr>
      </w:pPr>
    </w:p>
    <w:p w14:paraId="17C74A4C" w14:textId="2219D764" w:rsidR="00C2118F" w:rsidRPr="00DD5EA3" w:rsidRDefault="007054DF" w:rsidP="00794980">
      <w:pPr>
        <w:pStyle w:val="BodyText"/>
        <w:ind w:right="2881" w:hanging="10"/>
        <w:rPr>
          <w:sz w:val="22"/>
          <w:szCs w:val="22"/>
        </w:rPr>
      </w:pPr>
      <w:r w:rsidRPr="00A5167D">
        <w:rPr>
          <w:sz w:val="22"/>
          <w:szCs w:val="22"/>
        </w:rPr>
        <w:t>PROGRAM APPLICABILITY:</w:t>
      </w:r>
      <w:r w:rsidR="00DD5EA3" w:rsidRPr="00DD5EA3">
        <w:rPr>
          <w:sz w:val="22"/>
          <w:szCs w:val="22"/>
        </w:rPr>
        <w:t xml:space="preserve"> </w:t>
      </w:r>
      <w:r w:rsidRPr="00A5167D">
        <w:rPr>
          <w:sz w:val="22"/>
          <w:szCs w:val="22"/>
        </w:rPr>
        <w:t xml:space="preserve"> </w:t>
      </w:r>
      <w:r w:rsidR="00DD5EA3" w:rsidRPr="00DD5EA3">
        <w:rPr>
          <w:sz w:val="22"/>
          <w:szCs w:val="22"/>
        </w:rPr>
        <w:t xml:space="preserve">IMC </w:t>
      </w:r>
      <w:r w:rsidRPr="001B6447">
        <w:rPr>
          <w:sz w:val="22"/>
          <w:szCs w:val="22"/>
        </w:rPr>
        <w:t xml:space="preserve">2502 and </w:t>
      </w:r>
      <w:r w:rsidR="00DD5EA3" w:rsidRPr="00DD5EA3">
        <w:rPr>
          <w:sz w:val="22"/>
          <w:szCs w:val="22"/>
        </w:rPr>
        <w:t xml:space="preserve">IMC </w:t>
      </w:r>
      <w:r w:rsidRPr="001B6447">
        <w:rPr>
          <w:sz w:val="22"/>
          <w:szCs w:val="22"/>
        </w:rPr>
        <w:t>2508</w:t>
      </w:r>
    </w:p>
    <w:p w14:paraId="61F6CB03" w14:textId="53D70CC1" w:rsidR="005F52DF" w:rsidRPr="00DD5EA3" w:rsidRDefault="005F52DF" w:rsidP="00794980">
      <w:pPr>
        <w:pStyle w:val="BodyText"/>
        <w:ind w:right="2881" w:hanging="10"/>
        <w:rPr>
          <w:sz w:val="22"/>
          <w:szCs w:val="22"/>
        </w:rPr>
      </w:pPr>
    </w:p>
    <w:p w14:paraId="7C1119B5" w14:textId="77777777" w:rsidR="005F52DF" w:rsidRPr="001B6447" w:rsidRDefault="005F52DF" w:rsidP="00794980">
      <w:pPr>
        <w:pStyle w:val="BodyText"/>
        <w:ind w:right="2881" w:hanging="10"/>
        <w:rPr>
          <w:sz w:val="22"/>
          <w:szCs w:val="22"/>
        </w:rPr>
      </w:pPr>
    </w:p>
    <w:p w14:paraId="5379FB7B" w14:textId="77777777" w:rsidR="00C2118F" w:rsidRPr="001B6447" w:rsidRDefault="007054DF" w:rsidP="00794980">
      <w:pPr>
        <w:pStyle w:val="BodyText"/>
        <w:tabs>
          <w:tab w:val="left" w:pos="1720"/>
        </w:tabs>
        <w:rPr>
          <w:sz w:val="22"/>
          <w:szCs w:val="22"/>
        </w:rPr>
      </w:pPr>
      <w:r w:rsidRPr="001B6447">
        <w:rPr>
          <w:sz w:val="22"/>
          <w:szCs w:val="22"/>
        </w:rPr>
        <w:t>37804-01</w:t>
      </w:r>
      <w:r w:rsidRPr="001B6447">
        <w:rPr>
          <w:sz w:val="22"/>
          <w:szCs w:val="22"/>
        </w:rPr>
        <w:tab/>
        <w:t>INSPECTION</w:t>
      </w:r>
      <w:r w:rsidRPr="001B6447">
        <w:rPr>
          <w:spacing w:val="-8"/>
          <w:sz w:val="22"/>
          <w:szCs w:val="22"/>
        </w:rPr>
        <w:t xml:space="preserve"> </w:t>
      </w:r>
      <w:r w:rsidRPr="001B6447">
        <w:rPr>
          <w:sz w:val="22"/>
          <w:szCs w:val="22"/>
        </w:rPr>
        <w:t>OBJECTIVE</w:t>
      </w:r>
    </w:p>
    <w:p w14:paraId="09B18E87" w14:textId="77777777" w:rsidR="00C2118F" w:rsidRPr="001B6447" w:rsidRDefault="00C2118F" w:rsidP="00794980">
      <w:pPr>
        <w:pStyle w:val="BodyText"/>
        <w:rPr>
          <w:sz w:val="22"/>
          <w:szCs w:val="22"/>
        </w:rPr>
      </w:pPr>
    </w:p>
    <w:p w14:paraId="7BB599A5" w14:textId="77777777" w:rsidR="00C2118F" w:rsidRPr="001B6447" w:rsidRDefault="007054DF" w:rsidP="00794980">
      <w:pPr>
        <w:pStyle w:val="BodyText"/>
        <w:ind w:right="216"/>
        <w:rPr>
          <w:sz w:val="22"/>
          <w:szCs w:val="22"/>
        </w:rPr>
      </w:pPr>
      <w:r w:rsidRPr="001B6447">
        <w:rPr>
          <w:sz w:val="22"/>
          <w:szCs w:val="22"/>
        </w:rPr>
        <w:t>To verify that applicants for new nuclear power reactors, as defined in Title 10, Section 50.150, “Aircraft Impact Assessment,” of the Code of Federal Regulations (10 CFR 50.150(a)(3)), have effectively implemented the Nuclear Regulatory Commission (NRC) aircraft impact regulations such that, with reduced use of operator action, their design can withstand the effects of a large commercial aircraft impact.</w:t>
      </w:r>
    </w:p>
    <w:p w14:paraId="00D44F86" w14:textId="77777777" w:rsidR="00C2118F" w:rsidRPr="001B6447" w:rsidRDefault="00C2118F" w:rsidP="00794980">
      <w:pPr>
        <w:pStyle w:val="BodyText"/>
        <w:rPr>
          <w:sz w:val="22"/>
          <w:szCs w:val="22"/>
        </w:rPr>
      </w:pPr>
    </w:p>
    <w:p w14:paraId="6BFB6F77" w14:textId="77777777" w:rsidR="00C2118F" w:rsidRPr="001B6447" w:rsidRDefault="007054DF" w:rsidP="00794980">
      <w:pPr>
        <w:pStyle w:val="BodyText"/>
        <w:tabs>
          <w:tab w:val="left" w:pos="1720"/>
        </w:tabs>
        <w:rPr>
          <w:sz w:val="22"/>
          <w:szCs w:val="22"/>
        </w:rPr>
      </w:pPr>
      <w:r w:rsidRPr="001B6447">
        <w:rPr>
          <w:sz w:val="22"/>
          <w:szCs w:val="22"/>
        </w:rPr>
        <w:t>37804-02</w:t>
      </w:r>
      <w:r w:rsidRPr="001B6447">
        <w:rPr>
          <w:sz w:val="22"/>
          <w:szCs w:val="22"/>
        </w:rPr>
        <w:tab/>
        <w:t>INSPECTION</w:t>
      </w:r>
      <w:r w:rsidRPr="001B6447">
        <w:rPr>
          <w:spacing w:val="-3"/>
          <w:sz w:val="22"/>
          <w:szCs w:val="22"/>
        </w:rPr>
        <w:t xml:space="preserve"> </w:t>
      </w:r>
      <w:r w:rsidRPr="001B6447">
        <w:rPr>
          <w:sz w:val="22"/>
          <w:szCs w:val="22"/>
        </w:rPr>
        <w:t>REQUIREMENTS</w:t>
      </w:r>
    </w:p>
    <w:p w14:paraId="0C493E37" w14:textId="77777777" w:rsidR="007D4AB7" w:rsidRPr="001B6447" w:rsidRDefault="007D4AB7" w:rsidP="00794980">
      <w:pPr>
        <w:pStyle w:val="BodyText"/>
        <w:rPr>
          <w:sz w:val="22"/>
          <w:szCs w:val="22"/>
        </w:rPr>
      </w:pPr>
    </w:p>
    <w:p w14:paraId="40244BE0" w14:textId="0176BC6B" w:rsidR="00C2118F" w:rsidRPr="001B6447" w:rsidRDefault="007054DF" w:rsidP="00794980">
      <w:pPr>
        <w:pStyle w:val="BodyText"/>
        <w:ind w:right="294"/>
        <w:rPr>
          <w:sz w:val="22"/>
          <w:szCs w:val="22"/>
        </w:rPr>
      </w:pPr>
      <w:r w:rsidRPr="001B6447">
        <w:rPr>
          <w:sz w:val="22"/>
          <w:szCs w:val="22"/>
        </w:rPr>
        <w:t>The NRC staff will evaluate the aircraft impact assessments (AIAs) and supporting documentation developed by applicants subject to the requirements of 10 CFR 50.150, to verify that design specific, realistic analyses were used to identify and incorporate design features and functional capabilities that provide additional inherent protection to withstand the effects of a beyond-design-basis large commercial aircraft impact.</w:t>
      </w:r>
    </w:p>
    <w:p w14:paraId="4B7FAFD5" w14:textId="7C187EA6" w:rsidR="00C2118F" w:rsidRPr="001B6447" w:rsidRDefault="00C2118F" w:rsidP="00794980">
      <w:pPr>
        <w:pStyle w:val="BodyText"/>
        <w:rPr>
          <w:sz w:val="22"/>
          <w:szCs w:val="22"/>
        </w:rPr>
      </w:pPr>
    </w:p>
    <w:p w14:paraId="7C8967F3" w14:textId="2F6E1484" w:rsidR="00C2118F" w:rsidRPr="001B6447" w:rsidRDefault="007D48DE" w:rsidP="00794980">
      <w:pPr>
        <w:pStyle w:val="ListParagraph"/>
        <w:tabs>
          <w:tab w:val="left" w:pos="1001"/>
        </w:tabs>
        <w:ind w:left="0" w:right="326" w:firstLine="0"/>
        <w:jc w:val="left"/>
      </w:pPr>
      <w:r>
        <w:t>02.01</w:t>
      </w:r>
      <w:r>
        <w:tab/>
      </w:r>
      <w:r w:rsidR="007054DF" w:rsidRPr="001B6447">
        <w:t>Verify that the applicant identified and incorporated into the design all the necessary design features and functional capabilities to show that, with reduced use</w:t>
      </w:r>
      <w:r w:rsidR="007054DF" w:rsidRPr="001B6447">
        <w:rPr>
          <w:spacing w:val="-30"/>
        </w:rPr>
        <w:t xml:space="preserve"> </w:t>
      </w:r>
      <w:r w:rsidR="007054DF" w:rsidRPr="001B6447">
        <w:t xml:space="preserve">of operator actions, the reactor core remains cooled or the containment remains </w:t>
      </w:r>
      <w:proofErr w:type="gramStart"/>
      <w:r w:rsidR="007054DF" w:rsidRPr="001B6447">
        <w:t>intact, and</w:t>
      </w:r>
      <w:proofErr w:type="gramEnd"/>
      <w:r w:rsidR="007054DF" w:rsidRPr="001B6447">
        <w:t xml:space="preserve"> spent fuel cooling or spent fuel pool integrity is</w:t>
      </w:r>
      <w:r w:rsidR="007054DF" w:rsidRPr="001B6447">
        <w:rPr>
          <w:spacing w:val="-18"/>
        </w:rPr>
        <w:t xml:space="preserve"> </w:t>
      </w:r>
      <w:r w:rsidR="007054DF" w:rsidRPr="001B6447">
        <w:t>maintained.</w:t>
      </w:r>
    </w:p>
    <w:p w14:paraId="3E65D2DC" w14:textId="77777777" w:rsidR="00C2118F" w:rsidRPr="001B6447" w:rsidRDefault="00C2118F" w:rsidP="00794980">
      <w:pPr>
        <w:pStyle w:val="BodyText"/>
        <w:rPr>
          <w:sz w:val="22"/>
          <w:szCs w:val="22"/>
        </w:rPr>
      </w:pPr>
    </w:p>
    <w:p w14:paraId="635705E1" w14:textId="089506D5" w:rsidR="00C2118F" w:rsidRPr="001B6447" w:rsidRDefault="007D48DE" w:rsidP="00794980">
      <w:pPr>
        <w:pStyle w:val="ListParagraph"/>
        <w:tabs>
          <w:tab w:val="left" w:pos="1001"/>
        </w:tabs>
        <w:ind w:left="0" w:right="257" w:firstLine="0"/>
        <w:jc w:val="left"/>
      </w:pPr>
      <w:r>
        <w:t>02.02</w:t>
      </w:r>
      <w:r>
        <w:tab/>
      </w:r>
      <w:r w:rsidR="007054DF" w:rsidRPr="001B6447">
        <w:t>Verify that the AIA is a realistic, design-specific assessment of the physical, fire, shock, and specific plant system-loss effects from the impact of a large, commercial aircraft used for long distance flights in the United States, with aviation fuel loading typically used in such flights, and an impact speed and angle of impact considering the ability of both experienced and inexperienced pilots to control large, commercial aircraft at the low altitude representative of a nuclear power plant's low</w:t>
      </w:r>
      <w:r w:rsidR="007054DF" w:rsidRPr="001B6447">
        <w:rPr>
          <w:spacing w:val="-23"/>
        </w:rPr>
        <w:t xml:space="preserve"> </w:t>
      </w:r>
      <w:r w:rsidR="007054DF" w:rsidRPr="001B6447">
        <w:t>profile.</w:t>
      </w:r>
    </w:p>
    <w:p w14:paraId="1C897F47" w14:textId="77777777" w:rsidR="00C2118F" w:rsidRPr="001B6447" w:rsidRDefault="00C2118F" w:rsidP="00794980">
      <w:pPr>
        <w:pStyle w:val="BodyText"/>
        <w:rPr>
          <w:sz w:val="22"/>
          <w:szCs w:val="22"/>
        </w:rPr>
      </w:pPr>
    </w:p>
    <w:p w14:paraId="61E487E7" w14:textId="44D642A0" w:rsidR="00C2118F" w:rsidRPr="001B6447" w:rsidRDefault="007D48DE" w:rsidP="00794980">
      <w:pPr>
        <w:pStyle w:val="ListParagraph"/>
        <w:tabs>
          <w:tab w:val="left" w:pos="1001"/>
        </w:tabs>
        <w:ind w:left="0" w:right="766" w:firstLine="0"/>
        <w:jc w:val="left"/>
      </w:pPr>
      <w:r>
        <w:t>02.03</w:t>
      </w:r>
      <w:r>
        <w:tab/>
      </w:r>
      <w:r w:rsidR="007054DF" w:rsidRPr="001B6447">
        <w:t>Verify that the AIA is being documented and maintained consistent with the requirements of the</w:t>
      </w:r>
      <w:r w:rsidR="007054DF" w:rsidRPr="001B6447">
        <w:rPr>
          <w:spacing w:val="-8"/>
        </w:rPr>
        <w:t xml:space="preserve"> </w:t>
      </w:r>
      <w:r w:rsidR="007054DF" w:rsidRPr="001B6447">
        <w:t>rule.</w:t>
      </w:r>
    </w:p>
    <w:p w14:paraId="1A498BDB" w14:textId="70E47043" w:rsidR="00C2118F" w:rsidRPr="00DD5EA3" w:rsidRDefault="00C2118F" w:rsidP="00794980">
      <w:pPr>
        <w:pStyle w:val="BodyText"/>
        <w:rPr>
          <w:sz w:val="22"/>
          <w:szCs w:val="22"/>
        </w:rPr>
      </w:pPr>
    </w:p>
    <w:p w14:paraId="6FB5FE3D" w14:textId="77777777" w:rsidR="007D4AB7" w:rsidRPr="00DD5EA3" w:rsidRDefault="007D4AB7" w:rsidP="00794980">
      <w:pPr>
        <w:pStyle w:val="BodyText"/>
        <w:rPr>
          <w:sz w:val="22"/>
          <w:szCs w:val="22"/>
        </w:rPr>
        <w:sectPr w:rsidR="007D4AB7" w:rsidRPr="00DD5EA3" w:rsidSect="00DD5EA3">
          <w:footerReference w:type="default" r:id="rId11"/>
          <w:type w:val="continuous"/>
          <w:pgSz w:w="12240" w:h="15840"/>
          <w:pgMar w:top="1440" w:right="1440" w:bottom="1440" w:left="1440" w:header="720" w:footer="720" w:gutter="0"/>
          <w:cols w:space="720"/>
          <w:docGrid w:linePitch="299"/>
        </w:sectPr>
      </w:pPr>
    </w:p>
    <w:p w14:paraId="3E5CF60E" w14:textId="1EE02A94" w:rsidR="00BD2B53" w:rsidRPr="00B43D9C" w:rsidRDefault="00B8314D" w:rsidP="00794980">
      <w:pPr>
        <w:pStyle w:val="BodyText"/>
        <w:tabs>
          <w:tab w:val="left" w:pos="1720"/>
        </w:tabs>
        <w:rPr>
          <w:sz w:val="22"/>
          <w:szCs w:val="22"/>
        </w:rPr>
      </w:pPr>
      <w:r>
        <w:rPr>
          <w:sz w:val="22"/>
          <w:szCs w:val="22"/>
        </w:rPr>
        <w:br/>
      </w:r>
      <w:r w:rsidR="00BD2B53" w:rsidRPr="00B43D9C">
        <w:rPr>
          <w:sz w:val="22"/>
          <w:szCs w:val="22"/>
        </w:rPr>
        <w:t>37804-03</w:t>
      </w:r>
      <w:r w:rsidR="00BD2B53" w:rsidRPr="00B43D9C">
        <w:rPr>
          <w:sz w:val="22"/>
          <w:szCs w:val="22"/>
        </w:rPr>
        <w:tab/>
        <w:t>INSPECTION</w:t>
      </w:r>
      <w:r w:rsidR="00BD2B53" w:rsidRPr="00B43D9C">
        <w:rPr>
          <w:spacing w:val="-5"/>
          <w:sz w:val="22"/>
          <w:szCs w:val="22"/>
        </w:rPr>
        <w:t xml:space="preserve"> </w:t>
      </w:r>
      <w:r w:rsidR="00BD2B53" w:rsidRPr="00B43D9C">
        <w:rPr>
          <w:sz w:val="22"/>
          <w:szCs w:val="22"/>
        </w:rPr>
        <w:t>GUIDANCE</w:t>
      </w:r>
    </w:p>
    <w:p w14:paraId="06B3A198" w14:textId="680A56EF" w:rsidR="007D4AB7" w:rsidRPr="00B43D9C" w:rsidRDefault="007D4AB7" w:rsidP="00794980">
      <w:pPr>
        <w:pStyle w:val="BodyText"/>
        <w:rPr>
          <w:sz w:val="22"/>
          <w:szCs w:val="22"/>
        </w:rPr>
      </w:pPr>
    </w:p>
    <w:p w14:paraId="12870131" w14:textId="744FC38A" w:rsidR="00C2118F" w:rsidRPr="00DD5EA3" w:rsidRDefault="007054DF" w:rsidP="00794980">
      <w:pPr>
        <w:pStyle w:val="BodyText"/>
        <w:ind w:right="216"/>
        <w:rPr>
          <w:sz w:val="22"/>
          <w:szCs w:val="22"/>
        </w:rPr>
      </w:pPr>
      <w:r w:rsidRPr="00B43D9C">
        <w:rPr>
          <w:sz w:val="22"/>
          <w:szCs w:val="22"/>
          <w:u w:val="single"/>
        </w:rPr>
        <w:t>General Guidance</w:t>
      </w:r>
      <w:r w:rsidR="007D48DE">
        <w:rPr>
          <w:sz w:val="22"/>
          <w:szCs w:val="22"/>
          <w:u w:val="single"/>
        </w:rPr>
        <w:t>.</w:t>
      </w:r>
      <w:r w:rsidR="007D48DE" w:rsidRPr="007D48DE">
        <w:rPr>
          <w:sz w:val="22"/>
          <w:szCs w:val="22"/>
        </w:rPr>
        <w:t xml:space="preserve">  </w:t>
      </w:r>
      <w:r w:rsidRPr="00B43D9C">
        <w:rPr>
          <w:sz w:val="22"/>
          <w:szCs w:val="22"/>
        </w:rPr>
        <w:t>The NRC staff will inspect each AIA methodology, implementation, and results to verify regulatory compliance, technical accuracy and completeness, independent of the NRC licensing review and approval process for the relevant application.</w:t>
      </w:r>
    </w:p>
    <w:p w14:paraId="3CCDA529" w14:textId="77777777" w:rsidR="007D4AB7" w:rsidRPr="00B43D9C" w:rsidRDefault="007D4AB7" w:rsidP="00794980">
      <w:pPr>
        <w:pStyle w:val="BodyText"/>
        <w:ind w:right="216"/>
        <w:rPr>
          <w:sz w:val="22"/>
          <w:szCs w:val="22"/>
        </w:rPr>
      </w:pPr>
    </w:p>
    <w:p w14:paraId="5A97F9B3" w14:textId="77777777" w:rsidR="00C2118F" w:rsidRPr="00B43D9C" w:rsidRDefault="007054DF" w:rsidP="00794980">
      <w:pPr>
        <w:pStyle w:val="ListParagraph"/>
        <w:tabs>
          <w:tab w:val="left" w:pos="821"/>
        </w:tabs>
        <w:ind w:left="0" w:right="164" w:firstLine="0"/>
        <w:jc w:val="left"/>
      </w:pPr>
      <w:r w:rsidRPr="00B43D9C">
        <w:t xml:space="preserve">The NRC inspection will verify that the AIA meets the requirements of 10 CFR 50.150(a). Draft </w:t>
      </w:r>
      <w:r w:rsidRPr="00B43D9C">
        <w:lastRenderedPageBreak/>
        <w:t>Regulatory Guide 1176 (DG-1176), “Guidance for the Assessment of Beyond-Design-Basis Aircraft Impacts,” which endorsed NEI 07-13, “Methodology for Performing Aircraft Impact Assessments for New Plant Designs,” Revision 8, May 2009, provides an acceptable method to meet the requirements of 10 CFR</w:t>
      </w:r>
      <w:r w:rsidRPr="00B43D9C">
        <w:rPr>
          <w:spacing w:val="-21"/>
        </w:rPr>
        <w:t xml:space="preserve"> </w:t>
      </w:r>
      <w:r w:rsidRPr="00B43D9C">
        <w:t>50.150.</w:t>
      </w:r>
    </w:p>
    <w:p w14:paraId="13533533" w14:textId="77777777" w:rsidR="00C2118F" w:rsidRPr="00B43D9C" w:rsidRDefault="00C2118F" w:rsidP="00794980">
      <w:pPr>
        <w:pStyle w:val="BodyText"/>
        <w:rPr>
          <w:sz w:val="22"/>
          <w:szCs w:val="22"/>
        </w:rPr>
      </w:pPr>
    </w:p>
    <w:p w14:paraId="7A2CB1F3" w14:textId="77777777" w:rsidR="00C2118F" w:rsidRPr="00B43D9C" w:rsidRDefault="007054DF" w:rsidP="00794980">
      <w:pPr>
        <w:pStyle w:val="BodyText"/>
        <w:rPr>
          <w:sz w:val="22"/>
          <w:szCs w:val="22"/>
        </w:rPr>
      </w:pPr>
      <w:r w:rsidRPr="00B43D9C">
        <w:rPr>
          <w:sz w:val="22"/>
          <w:szCs w:val="22"/>
        </w:rPr>
        <w:t>The NRC inspection will evaluate any deviation from the approach described in</w:t>
      </w:r>
    </w:p>
    <w:p w14:paraId="1FB3C1F9" w14:textId="77777777" w:rsidR="00C2118F" w:rsidRPr="00B43D9C" w:rsidRDefault="007054DF" w:rsidP="00794980">
      <w:pPr>
        <w:pStyle w:val="BodyText"/>
        <w:ind w:right="348"/>
        <w:rPr>
          <w:sz w:val="22"/>
          <w:szCs w:val="22"/>
        </w:rPr>
      </w:pPr>
      <w:r w:rsidRPr="00B43D9C">
        <w:rPr>
          <w:sz w:val="22"/>
          <w:szCs w:val="22"/>
        </w:rPr>
        <w:t>DG-1176 on a case-by-case basis to ensure compliance with the rule and to verify the accuracy and completeness of the AIA. Documentation of each deviation from the methodology in DG-1176 and the results of the inspection team’s evaluation of each deviation will be documented in the inspection report.</w:t>
      </w:r>
    </w:p>
    <w:p w14:paraId="59A9C032" w14:textId="77777777" w:rsidR="007D48DE" w:rsidRDefault="007D48DE" w:rsidP="00794980">
      <w:pPr>
        <w:pStyle w:val="ListParagraph"/>
        <w:tabs>
          <w:tab w:val="left" w:pos="821"/>
        </w:tabs>
        <w:ind w:left="0" w:firstLine="0"/>
        <w:jc w:val="left"/>
      </w:pPr>
    </w:p>
    <w:p w14:paraId="02AF3404" w14:textId="2691EC50" w:rsidR="00C2118F" w:rsidRPr="00B43D9C" w:rsidRDefault="007D48DE" w:rsidP="00794980">
      <w:pPr>
        <w:pStyle w:val="ListParagraph"/>
        <w:tabs>
          <w:tab w:val="left" w:pos="821"/>
        </w:tabs>
        <w:ind w:left="0" w:firstLine="0"/>
        <w:jc w:val="left"/>
      </w:pPr>
      <w:r>
        <w:t>03.01</w:t>
      </w:r>
      <w:r>
        <w:tab/>
      </w:r>
      <w:r w:rsidR="007054DF" w:rsidRPr="00B43D9C">
        <w:t>The NRC inspection will, at a minimum, address the following technical</w:t>
      </w:r>
      <w:r w:rsidR="007054DF" w:rsidRPr="00B43D9C">
        <w:rPr>
          <w:spacing w:val="-25"/>
        </w:rPr>
        <w:t xml:space="preserve"> </w:t>
      </w:r>
      <w:r w:rsidR="007054DF" w:rsidRPr="00B43D9C">
        <w:t>elements:</w:t>
      </w:r>
    </w:p>
    <w:p w14:paraId="166B2F49" w14:textId="77777777" w:rsidR="00C2118F" w:rsidRPr="00B43D9C" w:rsidRDefault="007054DF" w:rsidP="00794980">
      <w:pPr>
        <w:pStyle w:val="ListParagraph"/>
        <w:numPr>
          <w:ilvl w:val="0"/>
          <w:numId w:val="11"/>
        </w:numPr>
        <w:tabs>
          <w:tab w:val="left" w:pos="461"/>
        </w:tabs>
        <w:ind w:left="0" w:right="202" w:firstLine="0"/>
        <w:jc w:val="left"/>
      </w:pPr>
      <w:r w:rsidRPr="00B43D9C">
        <w:t xml:space="preserve">aircraft impact characteristics, </w:t>
      </w:r>
      <w:r w:rsidRPr="007D48DE">
        <w:t>(2) plant functions, structures, systems, components, and locations to be assessed, (3) damage mechanisms (structural, shock and vibration, and fire assessments) and (4) consideration of potential responsive actions and strategies in identifying design features and functional</w:t>
      </w:r>
      <w:r w:rsidRPr="007D48DE">
        <w:rPr>
          <w:spacing w:val="-19"/>
        </w:rPr>
        <w:t xml:space="preserve"> </w:t>
      </w:r>
      <w:r w:rsidRPr="007D48DE">
        <w:t>capabilities</w:t>
      </w:r>
      <w:r w:rsidRPr="00B43D9C">
        <w:t>.</w:t>
      </w:r>
    </w:p>
    <w:p w14:paraId="2901AEFB" w14:textId="77777777" w:rsidR="00C2118F" w:rsidRPr="00B43D9C" w:rsidRDefault="00C2118F" w:rsidP="00794980">
      <w:pPr>
        <w:pStyle w:val="BodyText"/>
        <w:rPr>
          <w:sz w:val="22"/>
          <w:szCs w:val="22"/>
        </w:rPr>
      </w:pPr>
    </w:p>
    <w:p w14:paraId="3B8CB416" w14:textId="2BB96059" w:rsidR="00C2118F" w:rsidRPr="00C0533A" w:rsidRDefault="007054DF" w:rsidP="0046762A">
      <w:pPr>
        <w:pStyle w:val="ListParagraph"/>
        <w:numPr>
          <w:ilvl w:val="1"/>
          <w:numId w:val="11"/>
        </w:numPr>
        <w:tabs>
          <w:tab w:val="left" w:pos="820"/>
          <w:tab w:val="left" w:pos="821"/>
        </w:tabs>
        <w:ind w:left="900" w:right="590" w:firstLine="0"/>
        <w:jc w:val="left"/>
      </w:pPr>
      <w:r w:rsidRPr="00B43D9C">
        <w:t>Verify that the AIA is sufficiently rigorous and realistically evaluates a design- specific structural damage analysis of the effects of the impact of a large, commercial aircraft on the facility consistent with the requirements of 10</w:t>
      </w:r>
      <w:r w:rsidRPr="00C0533A">
        <w:rPr>
          <w:spacing w:val="-20"/>
        </w:rPr>
        <w:t xml:space="preserve"> </w:t>
      </w:r>
      <w:r w:rsidRPr="00B43D9C">
        <w:t>CFR</w:t>
      </w:r>
      <w:r w:rsidR="00C0533A">
        <w:t xml:space="preserve"> </w:t>
      </w:r>
      <w:r w:rsidRPr="00C0533A">
        <w:t>50.150 and the guidance in Appendix A, “Structural Inspection Guidance.”</w:t>
      </w:r>
    </w:p>
    <w:p w14:paraId="1FE57D52" w14:textId="77777777" w:rsidR="00C2118F" w:rsidRPr="00B43D9C" w:rsidRDefault="00C2118F" w:rsidP="00794980">
      <w:pPr>
        <w:pStyle w:val="BodyText"/>
        <w:ind w:left="900"/>
        <w:rPr>
          <w:sz w:val="22"/>
          <w:szCs w:val="22"/>
        </w:rPr>
      </w:pPr>
    </w:p>
    <w:p w14:paraId="420577A6" w14:textId="24F8729E" w:rsidR="00C2118F" w:rsidRPr="00B43D9C" w:rsidRDefault="007054DF" w:rsidP="00794980">
      <w:pPr>
        <w:pStyle w:val="ListParagraph"/>
        <w:numPr>
          <w:ilvl w:val="1"/>
          <w:numId w:val="11"/>
        </w:numPr>
        <w:tabs>
          <w:tab w:val="left" w:pos="820"/>
          <w:tab w:val="left" w:pos="821"/>
        </w:tabs>
        <w:ind w:left="900" w:right="219" w:firstLine="0"/>
        <w:jc w:val="left"/>
      </w:pPr>
      <w:r w:rsidRPr="00B43D9C">
        <w:t xml:space="preserve">Verify that the AIA adequately assesses fire-damage consistent with the requirements of 10 CFR 50.150 and the guidance in Appendix B, “Fire Damage Inspection Guidance.” </w:t>
      </w:r>
      <w:r w:rsidR="00C0533A">
        <w:t xml:space="preserve"> </w:t>
      </w:r>
      <w:r w:rsidRPr="00B43D9C">
        <w:t>Ensure that plant structures and layouts maintain key safety functions (core cooling, containment, spent fuel cooling, and spent fuel pool integrity) by assessing fire-related damage caused by the spread of jet fuel and the deflagration-induced pressure wave due to the penetration of the aircraft into the</w:t>
      </w:r>
      <w:r w:rsidRPr="00B43D9C">
        <w:rPr>
          <w:spacing w:val="-4"/>
        </w:rPr>
        <w:t xml:space="preserve"> </w:t>
      </w:r>
      <w:r w:rsidRPr="00B43D9C">
        <w:t>structure.</w:t>
      </w:r>
    </w:p>
    <w:p w14:paraId="66CBF25F" w14:textId="77777777" w:rsidR="00C2118F" w:rsidRPr="00B43D9C" w:rsidRDefault="00C2118F" w:rsidP="00794980">
      <w:pPr>
        <w:pStyle w:val="BodyText"/>
        <w:ind w:left="900"/>
        <w:rPr>
          <w:sz w:val="22"/>
          <w:szCs w:val="22"/>
        </w:rPr>
      </w:pPr>
    </w:p>
    <w:p w14:paraId="391E02E6" w14:textId="01B201B7" w:rsidR="00C2118F" w:rsidRPr="00B43D9C" w:rsidRDefault="007054DF" w:rsidP="00794980">
      <w:pPr>
        <w:pStyle w:val="ListParagraph"/>
        <w:numPr>
          <w:ilvl w:val="1"/>
          <w:numId w:val="11"/>
        </w:numPr>
        <w:tabs>
          <w:tab w:val="left" w:pos="821"/>
        </w:tabs>
        <w:ind w:left="900" w:right="114" w:firstLine="0"/>
        <w:jc w:val="left"/>
      </w:pPr>
      <w:r w:rsidRPr="00B43D9C">
        <w:t xml:space="preserve">Verify that the AIA evaluates system-loss and the plant’s capability to achieve the requirements of 10 CFR 50.150 and the guidance in Appendix C, “Specific Systems-Loss Inspection Guidance.” </w:t>
      </w:r>
      <w:r w:rsidR="00C0533A">
        <w:t xml:space="preserve"> </w:t>
      </w:r>
      <w:r w:rsidRPr="00B43D9C">
        <w:t>Ensure that the AIA includes an adequate system-loss assessment to verify the plant’s capability to achieve and maintain safe shutdown of the reactor, provide adequate cooling of the reactor and spent fuel pool, and maintain an intact containment with reduced operator</w:t>
      </w:r>
      <w:r w:rsidRPr="00B43D9C">
        <w:rPr>
          <w:spacing w:val="-22"/>
        </w:rPr>
        <w:t xml:space="preserve"> </w:t>
      </w:r>
      <w:r w:rsidRPr="00B43D9C">
        <w:t>action.</w:t>
      </w:r>
    </w:p>
    <w:p w14:paraId="4F6209F8" w14:textId="77777777" w:rsidR="00C2118F" w:rsidRPr="00B43D9C" w:rsidRDefault="00C2118F" w:rsidP="00794980">
      <w:pPr>
        <w:pStyle w:val="BodyText"/>
        <w:rPr>
          <w:sz w:val="22"/>
          <w:szCs w:val="22"/>
        </w:rPr>
      </w:pPr>
    </w:p>
    <w:p w14:paraId="7F2555D1" w14:textId="04E42B4C" w:rsidR="00C2118F" w:rsidRPr="00A5167D" w:rsidRDefault="007D48DE" w:rsidP="00794980">
      <w:pPr>
        <w:pStyle w:val="ListParagraph"/>
        <w:tabs>
          <w:tab w:val="left" w:pos="821"/>
        </w:tabs>
        <w:ind w:left="0" w:right="119" w:firstLine="0"/>
        <w:jc w:val="left"/>
      </w:pPr>
      <w:r>
        <w:t>03.02</w:t>
      </w:r>
      <w:r>
        <w:tab/>
      </w:r>
      <w:r w:rsidR="007054DF" w:rsidRPr="00B43D9C">
        <w:t xml:space="preserve">Verify that AIA </w:t>
      </w:r>
      <w:r w:rsidR="007054DF" w:rsidRPr="00A5167D">
        <w:t>quality related activities and record retention activities are being properly</w:t>
      </w:r>
      <w:r w:rsidR="007054DF" w:rsidRPr="00A5167D">
        <w:rPr>
          <w:spacing w:val="-6"/>
        </w:rPr>
        <w:t xml:space="preserve"> </w:t>
      </w:r>
      <w:r w:rsidR="007054DF" w:rsidRPr="00A5167D">
        <w:t>implemented.</w:t>
      </w:r>
    </w:p>
    <w:p w14:paraId="565A3440" w14:textId="13A94EE3" w:rsidR="00C2118F" w:rsidRPr="00DD5EA3" w:rsidRDefault="00C2118F" w:rsidP="00794980">
      <w:pPr>
        <w:pStyle w:val="BodyText"/>
        <w:rPr>
          <w:sz w:val="22"/>
          <w:szCs w:val="22"/>
        </w:rPr>
      </w:pPr>
    </w:p>
    <w:p w14:paraId="5D9368DE" w14:textId="2AED98F8" w:rsidR="00C2118F" w:rsidRPr="00A5167D" w:rsidRDefault="007054DF" w:rsidP="00794980">
      <w:pPr>
        <w:pStyle w:val="ListParagraph"/>
        <w:numPr>
          <w:ilvl w:val="2"/>
          <w:numId w:val="12"/>
        </w:numPr>
        <w:tabs>
          <w:tab w:val="left" w:pos="1540"/>
          <w:tab w:val="left" w:pos="1541"/>
        </w:tabs>
        <w:ind w:left="907" w:right="122" w:firstLine="0"/>
        <w:jc w:val="left"/>
      </w:pPr>
      <w:r w:rsidRPr="00A5167D">
        <w:t xml:space="preserve">Verify that the Quality Plan used by the applicant in the development of the AIA is sufficiently complete </w:t>
      </w:r>
      <w:ins w:id="3" w:author="Galletti, Greg" w:date="2020-01-07T09:10:00Z">
        <w:r w:rsidRPr="00A5167D">
          <w:t>to support a th</w:t>
        </w:r>
        <w:r w:rsidR="00E85F50" w:rsidRPr="00A5167D">
          <w:t>o</w:t>
        </w:r>
        <w:r w:rsidRPr="00A5167D">
          <w:t xml:space="preserve">rough </w:t>
        </w:r>
        <w:r w:rsidR="00E85F50" w:rsidRPr="00A5167D">
          <w:t>assessment</w:t>
        </w:r>
      </w:ins>
      <w:ins w:id="4" w:author="Closs, A'mia" w:date="2020-01-14T13:52:00Z">
        <w:r w:rsidR="000A0CEF" w:rsidRPr="00A5167D">
          <w:t xml:space="preserve"> </w:t>
        </w:r>
      </w:ins>
      <w:r w:rsidRPr="00A5167D">
        <w:t>and commensurate with quality standards applied to beyond-design-basis assessments.</w:t>
      </w:r>
    </w:p>
    <w:p w14:paraId="7B2B02E2" w14:textId="77777777" w:rsidR="00C2118F" w:rsidRPr="00A5167D" w:rsidRDefault="00C2118F" w:rsidP="00794980">
      <w:pPr>
        <w:pStyle w:val="BodyText"/>
        <w:ind w:left="907"/>
        <w:rPr>
          <w:sz w:val="22"/>
          <w:szCs w:val="22"/>
        </w:rPr>
      </w:pPr>
    </w:p>
    <w:p w14:paraId="3C1A8A11" w14:textId="7FD71165" w:rsidR="00C2118F" w:rsidRPr="00DD5EA3" w:rsidRDefault="007054DF" w:rsidP="00794980">
      <w:pPr>
        <w:pStyle w:val="ListParagraph"/>
        <w:numPr>
          <w:ilvl w:val="2"/>
          <w:numId w:val="12"/>
        </w:numPr>
        <w:tabs>
          <w:tab w:val="left" w:pos="1541"/>
        </w:tabs>
        <w:ind w:left="907" w:right="115" w:firstLine="0"/>
        <w:jc w:val="left"/>
      </w:pPr>
      <w:r w:rsidRPr="00A5167D">
        <w:t xml:space="preserve">Verify that the AIA and supporting information that forms the basis for the </w:t>
      </w:r>
      <w:proofErr w:type="gramStart"/>
      <w:r w:rsidRPr="00A5167D">
        <w:t>relevant  application</w:t>
      </w:r>
      <w:proofErr w:type="gramEnd"/>
      <w:r w:rsidRPr="00A5167D">
        <w:t xml:space="preserve"> are retained consistent with paragraph (b) of 10 CFR 52.0,   “Scope; applicability of 10 CFR Chapter I provisions,”</w:t>
      </w:r>
    </w:p>
    <w:p w14:paraId="3840635A" w14:textId="77777777" w:rsidR="00BD2B53" w:rsidRPr="00DD5EA3" w:rsidRDefault="00BD2B53" w:rsidP="00794980">
      <w:pPr>
        <w:pStyle w:val="ListParagraph"/>
        <w:ind w:left="907" w:firstLine="0"/>
        <w:jc w:val="left"/>
      </w:pPr>
    </w:p>
    <w:p w14:paraId="1C4B3890" w14:textId="77777777" w:rsidR="00C2118F" w:rsidRPr="00B43D9C" w:rsidRDefault="007054DF" w:rsidP="00794980">
      <w:pPr>
        <w:pStyle w:val="BodyText"/>
        <w:ind w:left="907"/>
        <w:rPr>
          <w:sz w:val="22"/>
          <w:szCs w:val="22"/>
        </w:rPr>
      </w:pPr>
      <w:r w:rsidRPr="00DD5EA3">
        <w:rPr>
          <w:sz w:val="22"/>
          <w:szCs w:val="22"/>
        </w:rPr>
        <w:t>1</w:t>
      </w:r>
      <w:r w:rsidRPr="00B43D9C">
        <w:rPr>
          <w:sz w:val="22"/>
          <w:szCs w:val="22"/>
        </w:rPr>
        <w:t>0 CFR 50.70, “Inspections,” and 10 CFR 50.71, “Maintenance of records, making of reports.”</w:t>
      </w:r>
    </w:p>
    <w:p w14:paraId="0CC5B91E" w14:textId="77777777" w:rsidR="00C2118F" w:rsidRPr="00B43D9C" w:rsidRDefault="00C2118F" w:rsidP="00794980">
      <w:pPr>
        <w:pStyle w:val="BodyText"/>
        <w:ind w:left="907"/>
        <w:rPr>
          <w:sz w:val="22"/>
          <w:szCs w:val="22"/>
        </w:rPr>
      </w:pPr>
    </w:p>
    <w:p w14:paraId="185B6E58" w14:textId="77777777" w:rsidR="00C2118F" w:rsidRPr="003152B2" w:rsidRDefault="007054DF" w:rsidP="00794980">
      <w:pPr>
        <w:pStyle w:val="ListParagraph"/>
        <w:numPr>
          <w:ilvl w:val="2"/>
          <w:numId w:val="12"/>
        </w:numPr>
        <w:tabs>
          <w:tab w:val="left" w:pos="1541"/>
        </w:tabs>
        <w:ind w:left="907" w:right="98" w:firstLine="0"/>
        <w:jc w:val="left"/>
      </w:pPr>
      <w:r w:rsidRPr="00B43D9C">
        <w:lastRenderedPageBreak/>
        <w:t xml:space="preserve">The following materials are examples of the information the inspection team review to verify each applicant’s compliance with their </w:t>
      </w:r>
      <w:r w:rsidRPr="005624CD">
        <w:t xml:space="preserve">Quality Plan for the development of the AIA and the </w:t>
      </w:r>
      <w:r w:rsidRPr="003152B2">
        <w:t>record retention requirements of the</w:t>
      </w:r>
      <w:r w:rsidRPr="003152B2">
        <w:rPr>
          <w:spacing w:val="-2"/>
        </w:rPr>
        <w:t xml:space="preserve"> </w:t>
      </w:r>
      <w:r w:rsidRPr="003152B2">
        <w:t>rule:</w:t>
      </w:r>
    </w:p>
    <w:p w14:paraId="06A4F386" w14:textId="77777777" w:rsidR="00C2118F" w:rsidRPr="003152B2" w:rsidRDefault="00C2118F" w:rsidP="00794980">
      <w:pPr>
        <w:pStyle w:val="BodyText"/>
        <w:tabs>
          <w:tab w:val="left" w:pos="1080"/>
        </w:tabs>
        <w:ind w:left="1530"/>
        <w:rPr>
          <w:sz w:val="22"/>
          <w:szCs w:val="22"/>
        </w:rPr>
      </w:pPr>
    </w:p>
    <w:p w14:paraId="011F0F16" w14:textId="77777777" w:rsidR="00C2118F" w:rsidRPr="003152B2" w:rsidRDefault="007054DF" w:rsidP="00794980">
      <w:pPr>
        <w:pStyle w:val="ListParagraph"/>
        <w:numPr>
          <w:ilvl w:val="3"/>
          <w:numId w:val="12"/>
        </w:numPr>
        <w:tabs>
          <w:tab w:val="left" w:pos="1080"/>
          <w:tab w:val="left" w:pos="2260"/>
          <w:tab w:val="left" w:pos="2261"/>
        </w:tabs>
        <w:ind w:left="1530" w:firstLine="0"/>
        <w:jc w:val="left"/>
      </w:pPr>
      <w:r w:rsidRPr="003152B2">
        <w:t>Final Safety Analysis Report (FSAR) as it applies to the</w:t>
      </w:r>
      <w:r w:rsidRPr="003152B2">
        <w:rPr>
          <w:spacing w:val="-15"/>
        </w:rPr>
        <w:t xml:space="preserve"> </w:t>
      </w:r>
      <w:r w:rsidRPr="003152B2">
        <w:t>AIA</w:t>
      </w:r>
    </w:p>
    <w:p w14:paraId="1F926356" w14:textId="77777777" w:rsidR="00C2118F" w:rsidRPr="003152B2" w:rsidRDefault="00C2118F" w:rsidP="00794980">
      <w:pPr>
        <w:pStyle w:val="BodyText"/>
        <w:tabs>
          <w:tab w:val="left" w:pos="1080"/>
        </w:tabs>
        <w:ind w:left="1530"/>
        <w:rPr>
          <w:sz w:val="22"/>
          <w:szCs w:val="22"/>
        </w:rPr>
      </w:pPr>
    </w:p>
    <w:p w14:paraId="4DF99164" w14:textId="77777777" w:rsidR="00C2118F" w:rsidRPr="003152B2" w:rsidRDefault="007054DF" w:rsidP="00794980">
      <w:pPr>
        <w:pStyle w:val="ListParagraph"/>
        <w:numPr>
          <w:ilvl w:val="3"/>
          <w:numId w:val="12"/>
        </w:numPr>
        <w:tabs>
          <w:tab w:val="left" w:pos="1080"/>
          <w:tab w:val="left" w:pos="2260"/>
          <w:tab w:val="left" w:pos="2261"/>
        </w:tabs>
        <w:ind w:left="1530" w:firstLine="0"/>
        <w:jc w:val="left"/>
      </w:pPr>
      <w:r w:rsidRPr="003152B2">
        <w:t>AIA report(s)</w:t>
      </w:r>
    </w:p>
    <w:p w14:paraId="7A4B82AD" w14:textId="77777777" w:rsidR="00C2118F" w:rsidRPr="003152B2" w:rsidRDefault="00C2118F" w:rsidP="00794980">
      <w:pPr>
        <w:pStyle w:val="BodyText"/>
        <w:tabs>
          <w:tab w:val="left" w:pos="1080"/>
        </w:tabs>
        <w:ind w:left="1530"/>
        <w:rPr>
          <w:sz w:val="22"/>
          <w:szCs w:val="22"/>
        </w:rPr>
      </w:pPr>
    </w:p>
    <w:p w14:paraId="3DE12B2C" w14:textId="77777777" w:rsidR="00C2118F" w:rsidRPr="003152B2" w:rsidRDefault="007054DF" w:rsidP="00794980">
      <w:pPr>
        <w:pStyle w:val="ListParagraph"/>
        <w:numPr>
          <w:ilvl w:val="3"/>
          <w:numId w:val="12"/>
        </w:numPr>
        <w:tabs>
          <w:tab w:val="left" w:pos="1080"/>
          <w:tab w:val="left" w:pos="2260"/>
          <w:tab w:val="left" w:pos="2261"/>
        </w:tabs>
        <w:ind w:left="1530" w:firstLine="0"/>
        <w:jc w:val="left"/>
      </w:pPr>
      <w:r w:rsidRPr="003152B2">
        <w:t>Applicant engineering and design control</w:t>
      </w:r>
      <w:r w:rsidRPr="003152B2">
        <w:rPr>
          <w:spacing w:val="-18"/>
        </w:rPr>
        <w:t xml:space="preserve"> </w:t>
      </w:r>
      <w:r w:rsidRPr="003152B2">
        <w:t>procedures</w:t>
      </w:r>
    </w:p>
    <w:p w14:paraId="0242086F" w14:textId="77777777" w:rsidR="00C2118F" w:rsidRPr="003152B2" w:rsidRDefault="00C2118F" w:rsidP="00794980">
      <w:pPr>
        <w:pStyle w:val="BodyText"/>
        <w:tabs>
          <w:tab w:val="left" w:pos="1080"/>
        </w:tabs>
        <w:ind w:left="1530"/>
        <w:rPr>
          <w:sz w:val="22"/>
          <w:szCs w:val="22"/>
        </w:rPr>
      </w:pPr>
    </w:p>
    <w:p w14:paraId="3A4A4ECF" w14:textId="77777777" w:rsidR="00C2118F" w:rsidRPr="003152B2" w:rsidRDefault="007054DF" w:rsidP="00794980">
      <w:pPr>
        <w:pStyle w:val="ListParagraph"/>
        <w:numPr>
          <w:ilvl w:val="3"/>
          <w:numId w:val="12"/>
        </w:numPr>
        <w:tabs>
          <w:tab w:val="left" w:pos="1080"/>
          <w:tab w:val="left" w:pos="2260"/>
          <w:tab w:val="left" w:pos="2261"/>
        </w:tabs>
        <w:ind w:left="2250" w:right="98" w:hanging="720"/>
        <w:jc w:val="left"/>
      </w:pPr>
      <w:r w:rsidRPr="003152B2">
        <w:t>Quality Plan procedures for preparing, revising, recording and controlling of the supporting</w:t>
      </w:r>
      <w:r w:rsidRPr="003152B2">
        <w:rPr>
          <w:spacing w:val="-12"/>
        </w:rPr>
        <w:t xml:space="preserve"> </w:t>
      </w:r>
      <w:r w:rsidRPr="003152B2">
        <w:t>information</w:t>
      </w:r>
    </w:p>
    <w:p w14:paraId="4FBE35CA" w14:textId="77777777" w:rsidR="00C2118F" w:rsidRPr="003152B2" w:rsidRDefault="00C2118F" w:rsidP="00794980">
      <w:pPr>
        <w:pStyle w:val="BodyText"/>
        <w:tabs>
          <w:tab w:val="left" w:pos="1080"/>
        </w:tabs>
        <w:ind w:left="1530"/>
        <w:rPr>
          <w:sz w:val="22"/>
          <w:szCs w:val="22"/>
        </w:rPr>
      </w:pPr>
    </w:p>
    <w:p w14:paraId="4F226804" w14:textId="474DE7C5" w:rsidR="00C2118F" w:rsidRPr="0022288F" w:rsidRDefault="00622D65" w:rsidP="00794980">
      <w:pPr>
        <w:pStyle w:val="ListParagraph"/>
        <w:numPr>
          <w:ilvl w:val="3"/>
          <w:numId w:val="12"/>
        </w:numPr>
        <w:tabs>
          <w:tab w:val="left" w:pos="1080"/>
          <w:tab w:val="left" w:pos="2327"/>
          <w:tab w:val="left" w:pos="2328"/>
        </w:tabs>
        <w:ind w:left="1800" w:hanging="270"/>
        <w:jc w:val="left"/>
      </w:pPr>
      <w:r>
        <w:tab/>
      </w:r>
      <w:r w:rsidR="007054DF" w:rsidRPr="0022288F">
        <w:t>Other engineering</w:t>
      </w:r>
      <w:r w:rsidR="007054DF" w:rsidRPr="0022288F">
        <w:rPr>
          <w:spacing w:val="-14"/>
        </w:rPr>
        <w:t xml:space="preserve"> </w:t>
      </w:r>
      <w:r w:rsidR="007054DF" w:rsidRPr="0022288F">
        <w:t>information:</w:t>
      </w:r>
    </w:p>
    <w:p w14:paraId="75FD2EED" w14:textId="77777777" w:rsidR="00C2118F" w:rsidRPr="0022288F" w:rsidRDefault="00C2118F" w:rsidP="00794980">
      <w:pPr>
        <w:pStyle w:val="BodyText"/>
        <w:tabs>
          <w:tab w:val="left" w:pos="1080"/>
        </w:tabs>
        <w:ind w:left="2340"/>
        <w:rPr>
          <w:sz w:val="22"/>
          <w:szCs w:val="22"/>
        </w:rPr>
      </w:pPr>
    </w:p>
    <w:p w14:paraId="0CFE3343" w14:textId="77777777" w:rsidR="00C2118F" w:rsidRPr="0022288F" w:rsidRDefault="007054DF" w:rsidP="00794980">
      <w:pPr>
        <w:pStyle w:val="ListParagraph"/>
        <w:numPr>
          <w:ilvl w:val="4"/>
          <w:numId w:val="12"/>
        </w:numPr>
        <w:tabs>
          <w:tab w:val="left" w:pos="1080"/>
          <w:tab w:val="left" w:pos="2980"/>
          <w:tab w:val="left" w:pos="2981"/>
        </w:tabs>
        <w:ind w:left="2340"/>
        <w:jc w:val="left"/>
      </w:pPr>
      <w:r w:rsidRPr="0022288F">
        <w:t>AIA criteria and</w:t>
      </w:r>
      <w:r w:rsidRPr="0022288F">
        <w:rPr>
          <w:spacing w:val="-8"/>
        </w:rPr>
        <w:t xml:space="preserve"> </w:t>
      </w:r>
      <w:r w:rsidRPr="0022288F">
        <w:t>assumptions</w:t>
      </w:r>
    </w:p>
    <w:p w14:paraId="0F0139E1" w14:textId="77777777" w:rsidR="00C2118F" w:rsidRPr="0022288F" w:rsidRDefault="00C2118F" w:rsidP="00794980">
      <w:pPr>
        <w:pStyle w:val="BodyText"/>
        <w:ind w:left="2340"/>
        <w:rPr>
          <w:sz w:val="22"/>
          <w:szCs w:val="22"/>
        </w:rPr>
      </w:pPr>
    </w:p>
    <w:p w14:paraId="3D162A7B" w14:textId="77777777" w:rsidR="00C2118F" w:rsidRPr="0022288F" w:rsidRDefault="007054DF" w:rsidP="00794980">
      <w:pPr>
        <w:pStyle w:val="ListParagraph"/>
        <w:numPr>
          <w:ilvl w:val="4"/>
          <w:numId w:val="12"/>
        </w:numPr>
        <w:tabs>
          <w:tab w:val="left" w:pos="2981"/>
        </w:tabs>
        <w:ind w:left="2340" w:right="100"/>
        <w:jc w:val="left"/>
      </w:pPr>
      <w:r w:rsidRPr="0022288F">
        <w:t>Safety system functions and operation descriptions, component data, instrumentation requirements and support system requirements applicable to</w:t>
      </w:r>
      <w:r w:rsidRPr="0022288F">
        <w:rPr>
          <w:spacing w:val="-12"/>
        </w:rPr>
        <w:t xml:space="preserve"> </w:t>
      </w:r>
      <w:r w:rsidRPr="0022288F">
        <w:t>AIA</w:t>
      </w:r>
    </w:p>
    <w:p w14:paraId="16687DF0" w14:textId="77777777" w:rsidR="00C2118F" w:rsidRPr="0022288F" w:rsidRDefault="00C2118F" w:rsidP="00794980">
      <w:pPr>
        <w:pStyle w:val="BodyText"/>
        <w:ind w:left="2340"/>
        <w:rPr>
          <w:sz w:val="22"/>
          <w:szCs w:val="22"/>
        </w:rPr>
      </w:pPr>
    </w:p>
    <w:p w14:paraId="41B41E14" w14:textId="77777777" w:rsidR="00C2118F" w:rsidRPr="0022288F" w:rsidRDefault="007054DF" w:rsidP="00794980">
      <w:pPr>
        <w:pStyle w:val="ListParagraph"/>
        <w:numPr>
          <w:ilvl w:val="4"/>
          <w:numId w:val="12"/>
        </w:numPr>
        <w:tabs>
          <w:tab w:val="left" w:pos="2981"/>
        </w:tabs>
        <w:ind w:left="2340" w:right="100"/>
        <w:jc w:val="left"/>
      </w:pPr>
      <w:r w:rsidRPr="0022288F">
        <w:t>System flow diagrams showing flow paths and calculated flows, temperatures, and pressures for various conditions of operation</w:t>
      </w:r>
    </w:p>
    <w:p w14:paraId="35F2C074" w14:textId="77777777" w:rsidR="00C2118F" w:rsidRPr="0022288F" w:rsidRDefault="00C2118F" w:rsidP="00794980">
      <w:pPr>
        <w:pStyle w:val="BodyText"/>
        <w:ind w:left="2340"/>
        <w:rPr>
          <w:sz w:val="22"/>
          <w:szCs w:val="22"/>
        </w:rPr>
      </w:pPr>
    </w:p>
    <w:p w14:paraId="3CCDFE27" w14:textId="77777777" w:rsidR="00C2118F" w:rsidRPr="0022288F" w:rsidRDefault="007054DF" w:rsidP="00794980">
      <w:pPr>
        <w:pStyle w:val="ListParagraph"/>
        <w:numPr>
          <w:ilvl w:val="4"/>
          <w:numId w:val="12"/>
        </w:numPr>
        <w:tabs>
          <w:tab w:val="left" w:pos="2980"/>
          <w:tab w:val="left" w:pos="2981"/>
        </w:tabs>
        <w:ind w:left="2340"/>
        <w:jc w:val="left"/>
      </w:pPr>
      <w:r w:rsidRPr="0022288F">
        <w:t>Detailed description of damage footprint and</w:t>
      </w:r>
      <w:r w:rsidRPr="0022288F">
        <w:rPr>
          <w:spacing w:val="-22"/>
        </w:rPr>
        <w:t xml:space="preserve"> </w:t>
      </w:r>
      <w:r w:rsidRPr="0022288F">
        <w:t>basis</w:t>
      </w:r>
    </w:p>
    <w:p w14:paraId="459BFA1B" w14:textId="77777777" w:rsidR="00C2118F" w:rsidRPr="0022288F" w:rsidRDefault="00C2118F" w:rsidP="00794980">
      <w:pPr>
        <w:pStyle w:val="BodyText"/>
        <w:ind w:left="2340"/>
        <w:rPr>
          <w:sz w:val="22"/>
          <w:szCs w:val="22"/>
        </w:rPr>
      </w:pPr>
    </w:p>
    <w:p w14:paraId="0BD6B2C8" w14:textId="77777777" w:rsidR="00C2118F" w:rsidRPr="0022288F" w:rsidRDefault="007054DF" w:rsidP="00794980">
      <w:pPr>
        <w:pStyle w:val="ListParagraph"/>
        <w:numPr>
          <w:ilvl w:val="4"/>
          <w:numId w:val="12"/>
        </w:numPr>
        <w:tabs>
          <w:tab w:val="left" w:pos="2981"/>
        </w:tabs>
        <w:ind w:left="2340" w:right="101"/>
        <w:jc w:val="left"/>
      </w:pPr>
      <w:r w:rsidRPr="0022288F">
        <w:t>Piping and instrumentation diagrams (P&amp;ID) for applicable primary and support</w:t>
      </w:r>
      <w:r w:rsidRPr="0022288F">
        <w:rPr>
          <w:spacing w:val="-7"/>
        </w:rPr>
        <w:t xml:space="preserve"> </w:t>
      </w:r>
      <w:r w:rsidRPr="0022288F">
        <w:t>systems</w:t>
      </w:r>
    </w:p>
    <w:p w14:paraId="46955562" w14:textId="77777777" w:rsidR="00C2118F" w:rsidRPr="0022288F" w:rsidRDefault="00C2118F" w:rsidP="00794980">
      <w:pPr>
        <w:pStyle w:val="BodyText"/>
        <w:ind w:left="2340"/>
        <w:rPr>
          <w:sz w:val="22"/>
          <w:szCs w:val="22"/>
        </w:rPr>
      </w:pPr>
    </w:p>
    <w:p w14:paraId="69F96950" w14:textId="77777777" w:rsidR="00C2118F" w:rsidRPr="0022288F" w:rsidRDefault="007054DF" w:rsidP="00794980">
      <w:pPr>
        <w:pStyle w:val="ListParagraph"/>
        <w:numPr>
          <w:ilvl w:val="4"/>
          <w:numId w:val="12"/>
        </w:numPr>
        <w:tabs>
          <w:tab w:val="left" w:pos="2980"/>
          <w:tab w:val="left" w:pos="2981"/>
        </w:tabs>
        <w:ind w:left="2340"/>
        <w:jc w:val="left"/>
      </w:pPr>
      <w:r w:rsidRPr="0022288F">
        <w:t>Equipment and I&amp;C location</w:t>
      </w:r>
      <w:r w:rsidRPr="0022288F">
        <w:rPr>
          <w:spacing w:val="-16"/>
        </w:rPr>
        <w:t xml:space="preserve"> </w:t>
      </w:r>
      <w:r w:rsidRPr="0022288F">
        <w:t>drawings</w:t>
      </w:r>
    </w:p>
    <w:p w14:paraId="204A24AA" w14:textId="77777777" w:rsidR="00C2118F" w:rsidRPr="0022288F" w:rsidRDefault="00C2118F" w:rsidP="00794980">
      <w:pPr>
        <w:pStyle w:val="BodyText"/>
        <w:ind w:left="2340"/>
        <w:rPr>
          <w:sz w:val="22"/>
          <w:szCs w:val="22"/>
        </w:rPr>
      </w:pPr>
    </w:p>
    <w:p w14:paraId="576D583C" w14:textId="77777777" w:rsidR="00C2118F" w:rsidRPr="0022288F" w:rsidRDefault="007054DF" w:rsidP="00794980">
      <w:pPr>
        <w:pStyle w:val="ListParagraph"/>
        <w:numPr>
          <w:ilvl w:val="4"/>
          <w:numId w:val="12"/>
        </w:numPr>
        <w:tabs>
          <w:tab w:val="left" w:pos="2980"/>
          <w:tab w:val="left" w:pos="2981"/>
        </w:tabs>
        <w:ind w:left="2340"/>
        <w:jc w:val="left"/>
      </w:pPr>
      <w:r w:rsidRPr="0022288F">
        <w:t>List of AIA calculations and</w:t>
      </w:r>
      <w:r w:rsidRPr="0022288F">
        <w:rPr>
          <w:spacing w:val="-13"/>
        </w:rPr>
        <w:t xml:space="preserve"> </w:t>
      </w:r>
      <w:r w:rsidRPr="0022288F">
        <w:t>analyses</w:t>
      </w:r>
    </w:p>
    <w:p w14:paraId="18DEE4C5" w14:textId="77777777" w:rsidR="00C2118F" w:rsidRPr="0022288F" w:rsidRDefault="00C2118F" w:rsidP="00794980">
      <w:pPr>
        <w:pStyle w:val="BodyText"/>
        <w:ind w:left="2340"/>
        <w:rPr>
          <w:sz w:val="22"/>
          <w:szCs w:val="22"/>
        </w:rPr>
      </w:pPr>
    </w:p>
    <w:p w14:paraId="7A1E76C9" w14:textId="77777777" w:rsidR="00DE4098" w:rsidRDefault="007054DF" w:rsidP="00794980">
      <w:pPr>
        <w:pStyle w:val="ListParagraph"/>
        <w:numPr>
          <w:ilvl w:val="4"/>
          <w:numId w:val="12"/>
        </w:numPr>
        <w:tabs>
          <w:tab w:val="left" w:pos="2980"/>
          <w:tab w:val="left" w:pos="2981"/>
        </w:tabs>
        <w:ind w:left="2340" w:right="3083" w:hanging="540"/>
        <w:jc w:val="left"/>
      </w:pPr>
      <w:r w:rsidRPr="0022288F">
        <w:t>Other AIA supporting</w:t>
      </w:r>
      <w:r w:rsidRPr="0022288F">
        <w:rPr>
          <w:spacing w:val="-10"/>
        </w:rPr>
        <w:t xml:space="preserve"> </w:t>
      </w:r>
      <w:r w:rsidRPr="0022288F">
        <w:t xml:space="preserve">information </w:t>
      </w:r>
    </w:p>
    <w:p w14:paraId="7DBFF0EE" w14:textId="77777777" w:rsidR="00DE4098" w:rsidRDefault="00DE4098" w:rsidP="00794980">
      <w:pPr>
        <w:pStyle w:val="ListParagraph"/>
        <w:ind w:left="0"/>
        <w:jc w:val="left"/>
      </w:pPr>
    </w:p>
    <w:p w14:paraId="2F937D5A" w14:textId="77777777" w:rsidR="00DE4098" w:rsidRDefault="00DE4098" w:rsidP="00794980">
      <w:pPr>
        <w:tabs>
          <w:tab w:val="left" w:pos="2980"/>
          <w:tab w:val="left" w:pos="2981"/>
        </w:tabs>
        <w:ind w:right="3083"/>
      </w:pPr>
    </w:p>
    <w:p w14:paraId="39FB0D6B" w14:textId="7C06E531" w:rsidR="00C2118F" w:rsidRDefault="007054DF" w:rsidP="00794980">
      <w:pPr>
        <w:tabs>
          <w:tab w:val="left" w:pos="2980"/>
          <w:tab w:val="left" w:pos="2981"/>
        </w:tabs>
        <w:ind w:right="3083"/>
      </w:pPr>
      <w:r w:rsidRPr="0022288F">
        <w:t>37804-04 RESOURCE</w:t>
      </w:r>
      <w:r w:rsidRPr="0022288F">
        <w:rPr>
          <w:spacing w:val="-9"/>
        </w:rPr>
        <w:t xml:space="preserve"> </w:t>
      </w:r>
      <w:r w:rsidRPr="0022288F">
        <w:t>ESTIMATE</w:t>
      </w:r>
    </w:p>
    <w:p w14:paraId="2BE77E0B" w14:textId="77777777" w:rsidR="00DE4098" w:rsidRPr="0022288F" w:rsidRDefault="00DE4098" w:rsidP="00794980">
      <w:pPr>
        <w:tabs>
          <w:tab w:val="left" w:pos="2980"/>
          <w:tab w:val="left" w:pos="2981"/>
        </w:tabs>
        <w:ind w:right="3083"/>
      </w:pPr>
    </w:p>
    <w:p w14:paraId="6F3E9005" w14:textId="77777777" w:rsidR="00C2118F" w:rsidRPr="0022288F" w:rsidRDefault="007054DF" w:rsidP="00794980">
      <w:pPr>
        <w:pStyle w:val="BodyText"/>
        <w:ind w:right="370"/>
        <w:rPr>
          <w:sz w:val="22"/>
          <w:szCs w:val="22"/>
        </w:rPr>
      </w:pPr>
      <w:r w:rsidRPr="0022288F">
        <w:rPr>
          <w:sz w:val="22"/>
          <w:szCs w:val="22"/>
        </w:rPr>
        <w:t>This inspection procedure is estimated to use approximately 1200 inspection hours (~0.8 FTE), and approximately 328 hours of contractor support.</w:t>
      </w:r>
    </w:p>
    <w:p w14:paraId="4EE08846" w14:textId="77777777" w:rsidR="00C2118F" w:rsidRPr="00DD5EA3" w:rsidRDefault="00C2118F" w:rsidP="00794980">
      <w:pPr>
        <w:sectPr w:rsidR="00C2118F" w:rsidRPr="00DD5EA3" w:rsidSect="00DD5EA3">
          <w:footerReference w:type="default" r:id="rId12"/>
          <w:type w:val="continuous"/>
          <w:pgSz w:w="12240" w:h="15840"/>
          <w:pgMar w:top="1440" w:right="1440" w:bottom="1440" w:left="1440" w:header="720" w:footer="720" w:gutter="0"/>
          <w:cols w:space="720"/>
          <w:docGrid w:linePitch="299"/>
        </w:sectPr>
      </w:pPr>
    </w:p>
    <w:p w14:paraId="20C54475" w14:textId="77777777" w:rsidR="00B8314D" w:rsidRDefault="00B8314D" w:rsidP="00794980">
      <w:pPr>
        <w:pStyle w:val="BodyText"/>
        <w:rPr>
          <w:sz w:val="22"/>
          <w:szCs w:val="22"/>
        </w:rPr>
      </w:pPr>
    </w:p>
    <w:p w14:paraId="2B545F8F" w14:textId="77777777" w:rsidR="00B8314D" w:rsidRDefault="00B8314D" w:rsidP="00794980">
      <w:pPr>
        <w:pStyle w:val="BodyText"/>
        <w:rPr>
          <w:sz w:val="22"/>
          <w:szCs w:val="22"/>
        </w:rPr>
      </w:pPr>
    </w:p>
    <w:p w14:paraId="16D8B455" w14:textId="7978D370" w:rsidR="00C2118F" w:rsidRPr="0022288F" w:rsidRDefault="007054DF" w:rsidP="00794980">
      <w:pPr>
        <w:pStyle w:val="BodyText"/>
        <w:rPr>
          <w:sz w:val="22"/>
          <w:szCs w:val="22"/>
        </w:rPr>
      </w:pPr>
      <w:r w:rsidRPr="0022288F">
        <w:rPr>
          <w:sz w:val="22"/>
          <w:szCs w:val="22"/>
        </w:rPr>
        <w:t>37804-05 SCHEDULING</w:t>
      </w:r>
    </w:p>
    <w:p w14:paraId="128ADE9F" w14:textId="77777777" w:rsidR="00C2118F" w:rsidRPr="0022288F" w:rsidRDefault="00C2118F" w:rsidP="00794980">
      <w:pPr>
        <w:pStyle w:val="BodyText"/>
        <w:rPr>
          <w:sz w:val="22"/>
          <w:szCs w:val="22"/>
        </w:rPr>
      </w:pPr>
    </w:p>
    <w:p w14:paraId="748B4703" w14:textId="78C34B3F" w:rsidR="00C2118F" w:rsidRPr="00DE4098" w:rsidRDefault="007054DF" w:rsidP="00794980">
      <w:pPr>
        <w:pStyle w:val="BodyText"/>
        <w:ind w:right="61"/>
        <w:rPr>
          <w:sz w:val="22"/>
          <w:szCs w:val="22"/>
        </w:rPr>
      </w:pPr>
      <w:r w:rsidRPr="0022288F">
        <w:rPr>
          <w:sz w:val="22"/>
          <w:szCs w:val="22"/>
        </w:rPr>
        <w:t xml:space="preserve">Advance planning is required to ensure that AIA inspections are conducted after the AIA and supporting technical bases are sufficiently complete </w:t>
      </w:r>
      <w:ins w:id="5" w:author="Galletti, Greg" w:date="2020-01-07T09:11:00Z">
        <w:r w:rsidR="00E85F50" w:rsidRPr="0022288F">
          <w:rPr>
            <w:sz w:val="22"/>
            <w:szCs w:val="22"/>
          </w:rPr>
          <w:t xml:space="preserve">to perform a thorough assessment </w:t>
        </w:r>
      </w:ins>
      <w:r w:rsidRPr="0022288F">
        <w:rPr>
          <w:sz w:val="22"/>
          <w:szCs w:val="22"/>
        </w:rPr>
        <w:t xml:space="preserve">but as early in the licensing review process as practical. </w:t>
      </w:r>
      <w:r w:rsidR="00C0533A">
        <w:rPr>
          <w:sz w:val="22"/>
          <w:szCs w:val="22"/>
        </w:rPr>
        <w:t xml:space="preserve"> </w:t>
      </w:r>
      <w:r w:rsidRPr="0022288F">
        <w:rPr>
          <w:sz w:val="22"/>
          <w:szCs w:val="22"/>
        </w:rPr>
        <w:t xml:space="preserve">Accordingly, AIA inspections should be conducted within a timeframe that allows applicants to consider the impact of the inspection results on their overall AIA and on the information </w:t>
      </w:r>
      <w:r w:rsidRPr="00DE4098">
        <w:rPr>
          <w:sz w:val="22"/>
          <w:szCs w:val="22"/>
        </w:rPr>
        <w:t>submitted to the NRC pursuant to 50.150(b) requirements.</w:t>
      </w:r>
    </w:p>
    <w:p w14:paraId="1E302259" w14:textId="0BC4D762" w:rsidR="00C2118F" w:rsidRPr="00DE4098" w:rsidRDefault="00C2118F" w:rsidP="00794980">
      <w:pPr>
        <w:pStyle w:val="BodyText"/>
        <w:tabs>
          <w:tab w:val="left" w:pos="0"/>
        </w:tabs>
        <w:rPr>
          <w:sz w:val="22"/>
          <w:szCs w:val="22"/>
        </w:rPr>
      </w:pPr>
    </w:p>
    <w:p w14:paraId="37A2654F" w14:textId="77777777" w:rsidR="00C2118F" w:rsidRPr="00233C76" w:rsidRDefault="007054DF" w:rsidP="00794980">
      <w:pPr>
        <w:pStyle w:val="BodyText"/>
        <w:rPr>
          <w:sz w:val="22"/>
          <w:szCs w:val="22"/>
        </w:rPr>
      </w:pPr>
      <w:r w:rsidRPr="00DE4098">
        <w:rPr>
          <w:sz w:val="22"/>
          <w:szCs w:val="22"/>
        </w:rPr>
        <w:lastRenderedPageBreak/>
        <w:t>37804-06 REFERENCES</w:t>
      </w:r>
    </w:p>
    <w:p w14:paraId="6C154B48" w14:textId="77777777" w:rsidR="00C2118F" w:rsidRPr="00233C76" w:rsidRDefault="00C2118F" w:rsidP="00794980">
      <w:pPr>
        <w:pStyle w:val="BodyText"/>
        <w:rPr>
          <w:sz w:val="22"/>
          <w:szCs w:val="22"/>
        </w:rPr>
      </w:pPr>
    </w:p>
    <w:p w14:paraId="07F60338" w14:textId="77777777" w:rsidR="00C2118F" w:rsidRPr="00233C76" w:rsidRDefault="007054DF" w:rsidP="00794980">
      <w:pPr>
        <w:pStyle w:val="BodyText"/>
        <w:rPr>
          <w:sz w:val="22"/>
          <w:szCs w:val="22"/>
        </w:rPr>
      </w:pPr>
      <w:r w:rsidRPr="00233C76">
        <w:rPr>
          <w:sz w:val="22"/>
          <w:szCs w:val="22"/>
        </w:rPr>
        <w:t>10 CFR 50.150, “Aircraft impact assessment”</w:t>
      </w:r>
    </w:p>
    <w:p w14:paraId="03E62AC7" w14:textId="77777777" w:rsidR="00C2118F" w:rsidRPr="00233C76" w:rsidRDefault="00C2118F" w:rsidP="00794980">
      <w:pPr>
        <w:pStyle w:val="BodyText"/>
        <w:rPr>
          <w:sz w:val="22"/>
          <w:szCs w:val="22"/>
        </w:rPr>
      </w:pPr>
    </w:p>
    <w:p w14:paraId="3003C6F2" w14:textId="77777777" w:rsidR="00C2118F" w:rsidRPr="00233C76" w:rsidRDefault="007054DF" w:rsidP="00794980">
      <w:pPr>
        <w:pStyle w:val="BodyText"/>
        <w:ind w:right="370"/>
        <w:rPr>
          <w:sz w:val="22"/>
          <w:szCs w:val="22"/>
        </w:rPr>
      </w:pPr>
      <w:r w:rsidRPr="00233C76">
        <w:rPr>
          <w:sz w:val="22"/>
          <w:szCs w:val="22"/>
        </w:rPr>
        <w:t>NRC Final Rule, “Consideration of Aircraft Impacts for New Nuclear Power Reactors,” (June 12, 2009; 74 FR 28111)</w:t>
      </w:r>
    </w:p>
    <w:p w14:paraId="1BF403AA" w14:textId="77777777" w:rsidR="00C2118F" w:rsidRPr="00233C76" w:rsidRDefault="00C2118F" w:rsidP="00794980">
      <w:pPr>
        <w:pStyle w:val="BodyText"/>
        <w:rPr>
          <w:sz w:val="22"/>
          <w:szCs w:val="22"/>
        </w:rPr>
      </w:pPr>
    </w:p>
    <w:p w14:paraId="7B3D4AC0" w14:textId="4EB5EEAC" w:rsidR="00C2118F" w:rsidRPr="00233C76" w:rsidRDefault="007D48DE" w:rsidP="00794980">
      <w:pPr>
        <w:pStyle w:val="BodyText"/>
        <w:rPr>
          <w:sz w:val="22"/>
          <w:szCs w:val="22"/>
        </w:rPr>
      </w:pPr>
      <w:r>
        <w:rPr>
          <w:sz w:val="22"/>
          <w:szCs w:val="22"/>
        </w:rPr>
        <w:t>I</w:t>
      </w:r>
      <w:r w:rsidR="007054DF" w:rsidRPr="00233C76">
        <w:rPr>
          <w:sz w:val="22"/>
          <w:szCs w:val="22"/>
        </w:rPr>
        <w:t xml:space="preserve">MC 2508, “Construction Inspection Program: </w:t>
      </w:r>
      <w:r>
        <w:rPr>
          <w:sz w:val="22"/>
          <w:szCs w:val="22"/>
        </w:rPr>
        <w:t xml:space="preserve"> </w:t>
      </w:r>
      <w:r w:rsidR="007054DF" w:rsidRPr="00233C76">
        <w:rPr>
          <w:sz w:val="22"/>
          <w:szCs w:val="22"/>
        </w:rPr>
        <w:t>Design Certification”</w:t>
      </w:r>
    </w:p>
    <w:p w14:paraId="79699837" w14:textId="77777777" w:rsidR="00C2118F" w:rsidRPr="00233C76" w:rsidRDefault="00C2118F" w:rsidP="00794980">
      <w:pPr>
        <w:pStyle w:val="BodyText"/>
        <w:rPr>
          <w:sz w:val="22"/>
          <w:szCs w:val="22"/>
        </w:rPr>
      </w:pPr>
    </w:p>
    <w:p w14:paraId="7F894516" w14:textId="77777777" w:rsidR="00794980" w:rsidRDefault="007054DF" w:rsidP="00794980">
      <w:pPr>
        <w:pStyle w:val="BodyText"/>
        <w:ind w:right="116"/>
        <w:rPr>
          <w:sz w:val="22"/>
          <w:szCs w:val="22"/>
        </w:rPr>
      </w:pPr>
      <w:r w:rsidRPr="00233C76">
        <w:rPr>
          <w:sz w:val="22"/>
          <w:szCs w:val="22"/>
        </w:rPr>
        <w:t xml:space="preserve">IMC 2502, “Construction Inspection Program: </w:t>
      </w:r>
      <w:r w:rsidR="00622D65">
        <w:rPr>
          <w:sz w:val="22"/>
          <w:szCs w:val="22"/>
        </w:rPr>
        <w:t xml:space="preserve"> </w:t>
      </w:r>
      <w:r w:rsidRPr="00233C76">
        <w:rPr>
          <w:sz w:val="22"/>
          <w:szCs w:val="22"/>
        </w:rPr>
        <w:t>Pre-Combined License (Pre-COL) Phase”</w:t>
      </w:r>
    </w:p>
    <w:p w14:paraId="51F18E0C" w14:textId="77777777" w:rsidR="00794980" w:rsidRDefault="00794980" w:rsidP="00794980">
      <w:pPr>
        <w:pStyle w:val="BodyText"/>
        <w:ind w:right="116"/>
        <w:rPr>
          <w:sz w:val="22"/>
          <w:szCs w:val="22"/>
        </w:rPr>
      </w:pPr>
    </w:p>
    <w:p w14:paraId="6301688B" w14:textId="3B60D880" w:rsidR="00C2118F" w:rsidRDefault="007054DF" w:rsidP="00794980">
      <w:pPr>
        <w:pStyle w:val="BodyText"/>
        <w:ind w:right="116"/>
        <w:rPr>
          <w:sz w:val="22"/>
          <w:szCs w:val="22"/>
        </w:rPr>
      </w:pPr>
      <w:r w:rsidRPr="00233C76">
        <w:rPr>
          <w:sz w:val="22"/>
          <w:szCs w:val="22"/>
        </w:rPr>
        <w:t>IMC 0617, “Vendor Inspection Reports”</w:t>
      </w:r>
    </w:p>
    <w:p w14:paraId="0D5E7DB8" w14:textId="77777777" w:rsidR="00794980" w:rsidRPr="00233C76" w:rsidRDefault="00794980" w:rsidP="00794980">
      <w:pPr>
        <w:pStyle w:val="BodyText"/>
        <w:ind w:right="116"/>
        <w:rPr>
          <w:sz w:val="22"/>
          <w:szCs w:val="22"/>
        </w:rPr>
      </w:pPr>
    </w:p>
    <w:p w14:paraId="4814925C" w14:textId="77777777" w:rsidR="00C2118F" w:rsidRPr="00233C76" w:rsidRDefault="007054DF" w:rsidP="00794980">
      <w:pPr>
        <w:pStyle w:val="BodyText"/>
        <w:ind w:right="608"/>
        <w:rPr>
          <w:sz w:val="22"/>
          <w:szCs w:val="22"/>
        </w:rPr>
      </w:pPr>
      <w:r w:rsidRPr="00233C76">
        <w:rPr>
          <w:sz w:val="22"/>
          <w:szCs w:val="22"/>
        </w:rPr>
        <w:t>Draft Regulatory Guide 1176 (DG-1176), “Guidance for the Assessment of Beyond- Design-Basis Aircraft Impacts”, July 2009</w:t>
      </w:r>
    </w:p>
    <w:p w14:paraId="583FA28C" w14:textId="77777777" w:rsidR="00C2118F" w:rsidRPr="00233C76" w:rsidRDefault="00C2118F" w:rsidP="00794980">
      <w:pPr>
        <w:pStyle w:val="BodyText"/>
        <w:rPr>
          <w:sz w:val="22"/>
          <w:szCs w:val="22"/>
        </w:rPr>
      </w:pPr>
    </w:p>
    <w:p w14:paraId="1C4BA782" w14:textId="77777777" w:rsidR="00C2118F" w:rsidRPr="00233C76" w:rsidRDefault="007054DF" w:rsidP="00794980">
      <w:pPr>
        <w:pStyle w:val="BodyText"/>
        <w:ind w:right="569"/>
        <w:rPr>
          <w:sz w:val="22"/>
          <w:szCs w:val="22"/>
        </w:rPr>
      </w:pPr>
      <w:r w:rsidRPr="00233C76">
        <w:rPr>
          <w:sz w:val="22"/>
          <w:szCs w:val="22"/>
        </w:rPr>
        <w:t>NEI 07-13, “Methodology for Performing Aircraft Impact Assessments for New Plant Designs,” Revision 8, May 2009.</w:t>
      </w:r>
    </w:p>
    <w:p w14:paraId="1D65E71E" w14:textId="77777777" w:rsidR="00C2118F" w:rsidRPr="00233C76" w:rsidRDefault="00C2118F" w:rsidP="00794980">
      <w:pPr>
        <w:pStyle w:val="BodyText"/>
        <w:rPr>
          <w:sz w:val="22"/>
          <w:szCs w:val="22"/>
        </w:rPr>
      </w:pPr>
    </w:p>
    <w:p w14:paraId="696028E9" w14:textId="77777777" w:rsidR="00C2118F" w:rsidRPr="00233C76" w:rsidRDefault="007054DF" w:rsidP="00794980">
      <w:pPr>
        <w:pStyle w:val="BodyText"/>
        <w:rPr>
          <w:sz w:val="22"/>
          <w:szCs w:val="22"/>
        </w:rPr>
      </w:pPr>
      <w:r w:rsidRPr="00233C76">
        <w:rPr>
          <w:sz w:val="22"/>
          <w:szCs w:val="22"/>
        </w:rPr>
        <w:t>10 CFR 50.70, “Inspections,”</w:t>
      </w:r>
    </w:p>
    <w:p w14:paraId="290E69A2" w14:textId="77777777" w:rsidR="00C2118F" w:rsidRPr="00233C76" w:rsidRDefault="00C2118F" w:rsidP="00794980">
      <w:pPr>
        <w:pStyle w:val="BodyText"/>
        <w:rPr>
          <w:sz w:val="22"/>
          <w:szCs w:val="22"/>
        </w:rPr>
      </w:pPr>
    </w:p>
    <w:p w14:paraId="58D994AC" w14:textId="77777777" w:rsidR="007D48DE" w:rsidRDefault="007054DF" w:rsidP="00794980">
      <w:pPr>
        <w:pStyle w:val="BodyText"/>
        <w:ind w:right="3107"/>
        <w:rPr>
          <w:sz w:val="22"/>
          <w:szCs w:val="22"/>
        </w:rPr>
      </w:pPr>
      <w:r w:rsidRPr="00233C76">
        <w:rPr>
          <w:sz w:val="22"/>
          <w:szCs w:val="22"/>
        </w:rPr>
        <w:t xml:space="preserve">10 CFR 50.71, “Maintenance of records, making of reports.” </w:t>
      </w:r>
    </w:p>
    <w:p w14:paraId="080E3265" w14:textId="77777777" w:rsidR="007D48DE" w:rsidRDefault="007D48DE" w:rsidP="00794980">
      <w:pPr>
        <w:pStyle w:val="BodyText"/>
        <w:ind w:right="3107"/>
        <w:rPr>
          <w:sz w:val="22"/>
          <w:szCs w:val="22"/>
        </w:rPr>
      </w:pPr>
    </w:p>
    <w:p w14:paraId="2F73E0C8" w14:textId="77777777" w:rsidR="007D48DE" w:rsidRDefault="007D48DE" w:rsidP="00794980">
      <w:pPr>
        <w:pStyle w:val="BodyText"/>
        <w:ind w:right="3107"/>
        <w:rPr>
          <w:sz w:val="22"/>
          <w:szCs w:val="22"/>
        </w:rPr>
      </w:pPr>
    </w:p>
    <w:p w14:paraId="28F7306A" w14:textId="7CC8E838" w:rsidR="00C2118F" w:rsidRDefault="007054DF" w:rsidP="00794980">
      <w:pPr>
        <w:pStyle w:val="BodyText"/>
        <w:ind w:right="3107"/>
        <w:rPr>
          <w:sz w:val="22"/>
          <w:szCs w:val="22"/>
        </w:rPr>
      </w:pPr>
      <w:r w:rsidRPr="00233C76">
        <w:rPr>
          <w:sz w:val="22"/>
          <w:szCs w:val="22"/>
        </w:rPr>
        <w:t>37804-07 PROCEDURE COMPLETION</w:t>
      </w:r>
    </w:p>
    <w:p w14:paraId="4281ADF8" w14:textId="77777777" w:rsidR="007D48DE" w:rsidRPr="00233C76" w:rsidRDefault="007D48DE" w:rsidP="00794980">
      <w:pPr>
        <w:pStyle w:val="BodyText"/>
        <w:ind w:right="3107"/>
        <w:rPr>
          <w:sz w:val="22"/>
          <w:szCs w:val="22"/>
        </w:rPr>
      </w:pPr>
    </w:p>
    <w:p w14:paraId="2E090DB4" w14:textId="77777777" w:rsidR="00C2118F" w:rsidRPr="00233C76" w:rsidRDefault="007054DF" w:rsidP="00794980">
      <w:pPr>
        <w:pStyle w:val="BodyText"/>
        <w:ind w:right="87"/>
        <w:rPr>
          <w:sz w:val="22"/>
          <w:szCs w:val="22"/>
        </w:rPr>
      </w:pPr>
      <w:r w:rsidRPr="00233C76">
        <w:rPr>
          <w:sz w:val="22"/>
          <w:szCs w:val="22"/>
        </w:rPr>
        <w:t>This inspection procedure is completed when the inspection objectives as defined in this procedure have been achieved and the inspection activities have been documented in an approved inspection report.</w:t>
      </w:r>
    </w:p>
    <w:p w14:paraId="2C5F78E6" w14:textId="34921A25" w:rsidR="00C2118F" w:rsidRDefault="00C2118F" w:rsidP="00794980">
      <w:pPr>
        <w:pStyle w:val="BodyText"/>
        <w:rPr>
          <w:sz w:val="22"/>
          <w:szCs w:val="22"/>
        </w:rPr>
      </w:pPr>
    </w:p>
    <w:p w14:paraId="4E1CCE8F" w14:textId="225B45CC" w:rsidR="007D48DE" w:rsidRPr="00233C76" w:rsidRDefault="007D48DE" w:rsidP="00794980">
      <w:pPr>
        <w:pStyle w:val="BodyText"/>
        <w:jc w:val="center"/>
        <w:rPr>
          <w:sz w:val="22"/>
          <w:szCs w:val="22"/>
        </w:rPr>
      </w:pPr>
      <w:r>
        <w:rPr>
          <w:sz w:val="22"/>
          <w:szCs w:val="22"/>
        </w:rPr>
        <w:t>END</w:t>
      </w:r>
    </w:p>
    <w:p w14:paraId="3F8AC972" w14:textId="77777777" w:rsidR="007D48DE" w:rsidRDefault="007D48DE" w:rsidP="00794980">
      <w:pPr>
        <w:pStyle w:val="BodyText"/>
        <w:rPr>
          <w:sz w:val="22"/>
          <w:szCs w:val="22"/>
        </w:rPr>
      </w:pPr>
    </w:p>
    <w:p w14:paraId="5B6F7E68" w14:textId="2291698B" w:rsidR="00C2118F" w:rsidRPr="00233C76" w:rsidRDefault="007054DF" w:rsidP="00794980">
      <w:pPr>
        <w:pStyle w:val="BodyText"/>
        <w:rPr>
          <w:sz w:val="22"/>
          <w:szCs w:val="22"/>
        </w:rPr>
      </w:pPr>
      <w:r w:rsidRPr="00233C76">
        <w:rPr>
          <w:sz w:val="22"/>
          <w:szCs w:val="22"/>
        </w:rPr>
        <w:t>Appendices:</w:t>
      </w:r>
    </w:p>
    <w:p w14:paraId="5F513C70" w14:textId="77777777" w:rsidR="00C2118F" w:rsidRPr="00233C76" w:rsidRDefault="00C2118F" w:rsidP="00794980">
      <w:pPr>
        <w:pStyle w:val="BodyText"/>
        <w:rPr>
          <w:sz w:val="22"/>
          <w:szCs w:val="22"/>
        </w:rPr>
      </w:pPr>
    </w:p>
    <w:p w14:paraId="0028E655" w14:textId="77777777" w:rsidR="00B8314D" w:rsidRDefault="007054DF" w:rsidP="00794980">
      <w:pPr>
        <w:pStyle w:val="BodyText"/>
        <w:tabs>
          <w:tab w:val="left" w:pos="906"/>
        </w:tabs>
        <w:ind w:right="4116"/>
        <w:rPr>
          <w:spacing w:val="-1"/>
          <w:w w:val="99"/>
          <w:sz w:val="22"/>
          <w:szCs w:val="22"/>
        </w:rPr>
      </w:pPr>
      <w:r w:rsidRPr="00233C76">
        <w:rPr>
          <w:sz w:val="22"/>
          <w:szCs w:val="22"/>
        </w:rPr>
        <w:t>A</w:t>
      </w:r>
      <w:r w:rsidRPr="00233C76">
        <w:rPr>
          <w:spacing w:val="1"/>
          <w:sz w:val="22"/>
          <w:szCs w:val="22"/>
        </w:rPr>
        <w:t xml:space="preserve"> </w:t>
      </w:r>
      <w:r w:rsidRPr="00233C76">
        <w:rPr>
          <w:sz w:val="22"/>
          <w:szCs w:val="22"/>
        </w:rPr>
        <w:t>-</w:t>
      </w:r>
      <w:r w:rsidRPr="00233C76">
        <w:rPr>
          <w:sz w:val="22"/>
          <w:szCs w:val="22"/>
        </w:rPr>
        <w:tab/>
        <w:t>STRUCTURAL</w:t>
      </w:r>
      <w:r w:rsidRPr="00233C76">
        <w:rPr>
          <w:spacing w:val="-4"/>
          <w:sz w:val="22"/>
          <w:szCs w:val="22"/>
        </w:rPr>
        <w:t xml:space="preserve"> </w:t>
      </w:r>
      <w:r w:rsidRPr="00233C76">
        <w:rPr>
          <w:sz w:val="22"/>
          <w:szCs w:val="22"/>
        </w:rPr>
        <w:t>INSPECTION</w:t>
      </w:r>
      <w:r w:rsidRPr="00233C76">
        <w:rPr>
          <w:spacing w:val="-4"/>
          <w:sz w:val="22"/>
          <w:szCs w:val="22"/>
        </w:rPr>
        <w:t xml:space="preserve"> </w:t>
      </w:r>
      <w:r w:rsidRPr="00233C76">
        <w:rPr>
          <w:sz w:val="22"/>
          <w:szCs w:val="22"/>
        </w:rPr>
        <w:t>GUIDANCE</w:t>
      </w:r>
      <w:r w:rsidRPr="00233C76">
        <w:rPr>
          <w:spacing w:val="-1"/>
          <w:w w:val="99"/>
          <w:sz w:val="22"/>
          <w:szCs w:val="22"/>
        </w:rPr>
        <w:t xml:space="preserve"> </w:t>
      </w:r>
    </w:p>
    <w:p w14:paraId="4A887AAA" w14:textId="435A7435" w:rsidR="00C2118F" w:rsidRPr="00A220C2" w:rsidRDefault="007054DF" w:rsidP="00794980">
      <w:pPr>
        <w:pStyle w:val="BodyText"/>
        <w:tabs>
          <w:tab w:val="left" w:pos="906"/>
        </w:tabs>
        <w:ind w:right="4116"/>
        <w:rPr>
          <w:sz w:val="22"/>
          <w:szCs w:val="22"/>
        </w:rPr>
      </w:pPr>
      <w:r w:rsidRPr="00A220C2">
        <w:rPr>
          <w:sz w:val="22"/>
          <w:szCs w:val="22"/>
        </w:rPr>
        <w:t>B</w:t>
      </w:r>
      <w:r w:rsidRPr="00A220C2">
        <w:rPr>
          <w:spacing w:val="1"/>
          <w:sz w:val="22"/>
          <w:szCs w:val="22"/>
        </w:rPr>
        <w:t xml:space="preserve"> </w:t>
      </w:r>
      <w:r w:rsidRPr="00A220C2">
        <w:rPr>
          <w:sz w:val="22"/>
          <w:szCs w:val="22"/>
        </w:rPr>
        <w:t>-</w:t>
      </w:r>
      <w:r w:rsidRPr="00A220C2">
        <w:rPr>
          <w:sz w:val="22"/>
          <w:szCs w:val="22"/>
        </w:rPr>
        <w:tab/>
        <w:t>FIRE-DAMAGE INSPECTION</w:t>
      </w:r>
      <w:r w:rsidRPr="00A220C2">
        <w:rPr>
          <w:spacing w:val="-2"/>
          <w:sz w:val="22"/>
          <w:szCs w:val="22"/>
        </w:rPr>
        <w:t xml:space="preserve"> </w:t>
      </w:r>
      <w:r w:rsidRPr="00A220C2">
        <w:rPr>
          <w:sz w:val="22"/>
          <w:szCs w:val="22"/>
        </w:rPr>
        <w:t>GUIDANCE</w:t>
      </w:r>
    </w:p>
    <w:p w14:paraId="70D6ADC3" w14:textId="77777777" w:rsidR="00C2118F" w:rsidRPr="00A220C2" w:rsidRDefault="007054DF" w:rsidP="00794980">
      <w:pPr>
        <w:pStyle w:val="BodyText"/>
        <w:tabs>
          <w:tab w:val="left" w:pos="906"/>
        </w:tabs>
        <w:rPr>
          <w:sz w:val="22"/>
          <w:szCs w:val="22"/>
        </w:rPr>
      </w:pPr>
      <w:r w:rsidRPr="00A220C2">
        <w:rPr>
          <w:sz w:val="22"/>
          <w:szCs w:val="22"/>
        </w:rPr>
        <w:t>C -</w:t>
      </w:r>
      <w:r w:rsidRPr="00A220C2">
        <w:rPr>
          <w:sz w:val="22"/>
          <w:szCs w:val="22"/>
        </w:rPr>
        <w:tab/>
        <w:t>SPECIFIC SYSTEMS-LOSS INSPECTION</w:t>
      </w:r>
      <w:r w:rsidRPr="00A220C2">
        <w:rPr>
          <w:spacing w:val="-15"/>
          <w:sz w:val="22"/>
          <w:szCs w:val="22"/>
        </w:rPr>
        <w:t xml:space="preserve"> </w:t>
      </w:r>
      <w:r w:rsidRPr="00A220C2">
        <w:rPr>
          <w:sz w:val="22"/>
          <w:szCs w:val="22"/>
        </w:rPr>
        <w:t>GUIDANCE</w:t>
      </w:r>
    </w:p>
    <w:p w14:paraId="76D50228" w14:textId="77777777" w:rsidR="00C2118F" w:rsidRPr="00A220C2" w:rsidRDefault="00C2118F" w:rsidP="00794980">
      <w:pPr>
        <w:pStyle w:val="BodyText"/>
        <w:rPr>
          <w:sz w:val="22"/>
          <w:szCs w:val="22"/>
        </w:rPr>
      </w:pPr>
    </w:p>
    <w:p w14:paraId="64C09D28" w14:textId="77777777" w:rsidR="00C2118F" w:rsidRPr="00A220C2" w:rsidRDefault="007054DF" w:rsidP="00794980">
      <w:pPr>
        <w:pStyle w:val="BodyText"/>
        <w:rPr>
          <w:sz w:val="22"/>
          <w:szCs w:val="22"/>
        </w:rPr>
      </w:pPr>
      <w:r w:rsidRPr="00A220C2">
        <w:rPr>
          <w:sz w:val="22"/>
          <w:szCs w:val="22"/>
        </w:rPr>
        <w:t>Attachment:</w:t>
      </w:r>
    </w:p>
    <w:p w14:paraId="4C5A05A3" w14:textId="77777777" w:rsidR="00C2118F" w:rsidRPr="00A220C2" w:rsidRDefault="00C2118F" w:rsidP="00794980">
      <w:pPr>
        <w:pStyle w:val="BodyText"/>
        <w:rPr>
          <w:sz w:val="22"/>
          <w:szCs w:val="22"/>
        </w:rPr>
      </w:pPr>
    </w:p>
    <w:p w14:paraId="34970C97" w14:textId="77777777" w:rsidR="00C2118F" w:rsidRPr="00DD5EA3" w:rsidRDefault="007054DF" w:rsidP="00794980">
      <w:pPr>
        <w:pStyle w:val="ListParagraph"/>
        <w:numPr>
          <w:ilvl w:val="0"/>
          <w:numId w:val="10"/>
        </w:numPr>
        <w:tabs>
          <w:tab w:val="left" w:pos="369"/>
        </w:tabs>
        <w:ind w:left="0" w:firstLine="0"/>
        <w:jc w:val="left"/>
      </w:pPr>
      <w:r w:rsidRPr="00A220C2">
        <w:t>Revision History Sheet for IP</w:t>
      </w:r>
      <w:r w:rsidRPr="00A220C2">
        <w:rPr>
          <w:spacing w:val="-13"/>
        </w:rPr>
        <w:t xml:space="preserve"> </w:t>
      </w:r>
      <w:r w:rsidRPr="00A220C2">
        <w:t>37804</w:t>
      </w:r>
    </w:p>
    <w:p w14:paraId="7A879362" w14:textId="77777777" w:rsidR="00A220C2" w:rsidRDefault="00A220C2" w:rsidP="00794980">
      <w:pPr>
        <w:pStyle w:val="BodyText"/>
        <w:ind w:left="1751"/>
        <w:rPr>
          <w:sz w:val="22"/>
          <w:szCs w:val="22"/>
        </w:rPr>
        <w:sectPr w:rsidR="00A220C2" w:rsidSect="00A220C2">
          <w:footerReference w:type="default" r:id="rId13"/>
          <w:type w:val="continuous"/>
          <w:pgSz w:w="12240" w:h="15840"/>
          <w:pgMar w:top="1440" w:right="1440" w:bottom="1440" w:left="1440" w:header="720" w:footer="720" w:gutter="0"/>
          <w:pgNumType w:start="3"/>
          <w:cols w:space="720"/>
          <w:docGrid w:linePitch="299"/>
        </w:sectPr>
      </w:pPr>
    </w:p>
    <w:p w14:paraId="1E33AA7B" w14:textId="279B1D5C" w:rsidR="00C2118F" w:rsidRPr="002867E5" w:rsidRDefault="007054DF" w:rsidP="00794980">
      <w:pPr>
        <w:pStyle w:val="BodyText"/>
        <w:ind w:left="1751"/>
        <w:rPr>
          <w:sz w:val="22"/>
          <w:szCs w:val="22"/>
        </w:rPr>
      </w:pPr>
      <w:r w:rsidRPr="002867E5">
        <w:rPr>
          <w:sz w:val="22"/>
          <w:szCs w:val="22"/>
        </w:rPr>
        <w:lastRenderedPageBreak/>
        <w:t xml:space="preserve">APPENDIX A: </w:t>
      </w:r>
      <w:r w:rsidR="00622D65">
        <w:rPr>
          <w:sz w:val="22"/>
          <w:szCs w:val="22"/>
        </w:rPr>
        <w:t xml:space="preserve"> </w:t>
      </w:r>
      <w:r w:rsidRPr="002867E5">
        <w:rPr>
          <w:sz w:val="22"/>
          <w:szCs w:val="22"/>
        </w:rPr>
        <w:t>STRUCTURAL INSPECTION GUIDANCE</w:t>
      </w:r>
    </w:p>
    <w:p w14:paraId="3F20038E" w14:textId="77777777" w:rsidR="00C2118F" w:rsidRPr="002867E5" w:rsidRDefault="00C2118F" w:rsidP="00794980">
      <w:pPr>
        <w:pStyle w:val="BodyText"/>
        <w:rPr>
          <w:sz w:val="22"/>
          <w:szCs w:val="22"/>
        </w:rPr>
      </w:pPr>
    </w:p>
    <w:p w14:paraId="4A353461" w14:textId="77777777" w:rsidR="00C2118F" w:rsidRPr="002867E5" w:rsidRDefault="00C2118F" w:rsidP="00794980">
      <w:pPr>
        <w:pStyle w:val="BodyText"/>
        <w:rPr>
          <w:sz w:val="22"/>
          <w:szCs w:val="22"/>
        </w:rPr>
      </w:pPr>
    </w:p>
    <w:p w14:paraId="76274640" w14:textId="77777777" w:rsidR="00C2118F" w:rsidRPr="002867E5" w:rsidRDefault="007054DF" w:rsidP="00794980">
      <w:pPr>
        <w:pStyle w:val="BodyText"/>
        <w:tabs>
          <w:tab w:val="left" w:pos="1540"/>
        </w:tabs>
        <w:rPr>
          <w:sz w:val="22"/>
          <w:szCs w:val="22"/>
        </w:rPr>
      </w:pPr>
      <w:r w:rsidRPr="002867E5">
        <w:rPr>
          <w:sz w:val="22"/>
          <w:szCs w:val="22"/>
        </w:rPr>
        <w:t>37804A-01</w:t>
      </w:r>
      <w:r w:rsidRPr="002867E5">
        <w:rPr>
          <w:sz w:val="22"/>
          <w:szCs w:val="22"/>
        </w:rPr>
        <w:tab/>
        <w:t>PURPOSE</w:t>
      </w:r>
    </w:p>
    <w:p w14:paraId="5BBEFD5C" w14:textId="77777777" w:rsidR="00C2118F" w:rsidRPr="002867E5" w:rsidRDefault="00C2118F" w:rsidP="00794980">
      <w:pPr>
        <w:pStyle w:val="BodyText"/>
        <w:rPr>
          <w:sz w:val="22"/>
          <w:szCs w:val="22"/>
        </w:rPr>
      </w:pPr>
    </w:p>
    <w:p w14:paraId="490A92DB" w14:textId="772A9DF4" w:rsidR="00C2118F" w:rsidRPr="002867E5" w:rsidRDefault="007054DF" w:rsidP="00794980">
      <w:pPr>
        <w:pStyle w:val="BodyText"/>
        <w:ind w:right="115"/>
        <w:rPr>
          <w:sz w:val="22"/>
          <w:szCs w:val="22"/>
        </w:rPr>
      </w:pPr>
      <w:r w:rsidRPr="002867E5">
        <w:rPr>
          <w:sz w:val="22"/>
          <w:szCs w:val="22"/>
        </w:rPr>
        <w:t>The purpose is to provide guidance to the Nuclear Regulatory Commission (NRC) staff inspection teams to verify that the applicant has performed an adequate structural damage analysis of the effects of the impact of a large, commercial aircraft on the facility and the spent fuel pool</w:t>
      </w:r>
      <w:r w:rsidRPr="002867E5">
        <w:rPr>
          <w:spacing w:val="-17"/>
          <w:sz w:val="22"/>
          <w:szCs w:val="22"/>
        </w:rPr>
        <w:t xml:space="preserve"> </w:t>
      </w:r>
      <w:r w:rsidRPr="002867E5">
        <w:rPr>
          <w:sz w:val="22"/>
          <w:szCs w:val="22"/>
        </w:rPr>
        <w:t>integrity.</w:t>
      </w:r>
    </w:p>
    <w:p w14:paraId="35B0ACA2" w14:textId="77777777" w:rsidR="00C2118F" w:rsidRPr="002867E5" w:rsidRDefault="00C2118F" w:rsidP="00794980">
      <w:pPr>
        <w:pStyle w:val="BodyText"/>
        <w:rPr>
          <w:sz w:val="22"/>
          <w:szCs w:val="22"/>
        </w:rPr>
      </w:pPr>
    </w:p>
    <w:p w14:paraId="55DB8ADB" w14:textId="77777777" w:rsidR="00C2118F" w:rsidRPr="002867E5" w:rsidRDefault="00C2118F" w:rsidP="00794980">
      <w:pPr>
        <w:pStyle w:val="BodyText"/>
        <w:rPr>
          <w:sz w:val="22"/>
          <w:szCs w:val="22"/>
        </w:rPr>
      </w:pPr>
    </w:p>
    <w:p w14:paraId="626AE2C0" w14:textId="77777777" w:rsidR="00C2118F" w:rsidRPr="002867E5" w:rsidRDefault="007054DF" w:rsidP="00794980">
      <w:pPr>
        <w:pStyle w:val="BodyText"/>
        <w:rPr>
          <w:sz w:val="22"/>
          <w:szCs w:val="22"/>
        </w:rPr>
      </w:pPr>
      <w:r w:rsidRPr="002867E5">
        <w:rPr>
          <w:sz w:val="22"/>
          <w:szCs w:val="22"/>
        </w:rPr>
        <w:t>37804A-02    GENERAL GUIDANCE</w:t>
      </w:r>
    </w:p>
    <w:p w14:paraId="3989CEDF" w14:textId="77777777" w:rsidR="00C2118F" w:rsidRPr="002867E5" w:rsidRDefault="00C2118F" w:rsidP="00794980">
      <w:pPr>
        <w:pStyle w:val="BodyText"/>
        <w:rPr>
          <w:sz w:val="22"/>
          <w:szCs w:val="22"/>
        </w:rPr>
      </w:pPr>
    </w:p>
    <w:p w14:paraId="76D202CC" w14:textId="7FF59055" w:rsidR="00C2118F" w:rsidRPr="002867E5" w:rsidRDefault="007054DF" w:rsidP="00794980">
      <w:pPr>
        <w:pStyle w:val="BodyText"/>
        <w:ind w:right="115"/>
        <w:rPr>
          <w:sz w:val="22"/>
          <w:szCs w:val="22"/>
        </w:rPr>
      </w:pPr>
      <w:r w:rsidRPr="002867E5">
        <w:rPr>
          <w:sz w:val="22"/>
          <w:szCs w:val="22"/>
        </w:rPr>
        <w:t xml:space="preserve">Adequate plant documentation is required to complete this stage of the inspection, including plant arrangement drawings that display the locations of major system equipment, and plant elevation drawings that document the relative heights of various buildings. </w:t>
      </w:r>
      <w:r w:rsidR="00C0533A">
        <w:rPr>
          <w:sz w:val="22"/>
          <w:szCs w:val="22"/>
        </w:rPr>
        <w:t xml:space="preserve"> </w:t>
      </w:r>
      <w:r w:rsidRPr="002867E5">
        <w:rPr>
          <w:sz w:val="22"/>
          <w:szCs w:val="22"/>
        </w:rPr>
        <w:t>Civil-structural drawings will also be required to obtain information on wall thicknesses and reinforcement details, as well as material specifications, if not called out on drawings. Photographs of the plant, including aerial photographs, will provide additional important</w:t>
      </w:r>
      <w:r w:rsidRPr="002867E5">
        <w:rPr>
          <w:spacing w:val="-15"/>
          <w:sz w:val="22"/>
          <w:szCs w:val="22"/>
        </w:rPr>
        <w:t xml:space="preserve"> </w:t>
      </w:r>
      <w:r w:rsidRPr="002867E5">
        <w:rPr>
          <w:sz w:val="22"/>
          <w:szCs w:val="22"/>
        </w:rPr>
        <w:t>information.</w:t>
      </w:r>
    </w:p>
    <w:p w14:paraId="71C23861" w14:textId="77777777" w:rsidR="00C2118F" w:rsidRPr="002867E5" w:rsidRDefault="00C2118F" w:rsidP="00794980">
      <w:pPr>
        <w:pStyle w:val="BodyText"/>
        <w:rPr>
          <w:sz w:val="22"/>
          <w:szCs w:val="22"/>
        </w:rPr>
      </w:pPr>
    </w:p>
    <w:p w14:paraId="42F9CD36" w14:textId="40D60AE8" w:rsidR="00C2118F" w:rsidRPr="002867E5" w:rsidRDefault="007054DF" w:rsidP="00794980">
      <w:pPr>
        <w:pStyle w:val="BodyText"/>
        <w:ind w:right="116"/>
        <w:rPr>
          <w:sz w:val="22"/>
          <w:szCs w:val="22"/>
        </w:rPr>
      </w:pPr>
      <w:r w:rsidRPr="002867E5">
        <w:rPr>
          <w:sz w:val="22"/>
          <w:szCs w:val="22"/>
        </w:rPr>
        <w:t>The NRC inspectors should verify that the applicant has determined the effects of and damage resulting from global loading arising from aircraft impact using one of the following methods of analytical evaluation</w:t>
      </w:r>
      <w:proofErr w:type="gramStart"/>
      <w:r w:rsidRPr="002867E5">
        <w:rPr>
          <w:sz w:val="22"/>
          <w:szCs w:val="22"/>
        </w:rPr>
        <w:t xml:space="preserve">: </w:t>
      </w:r>
      <w:r w:rsidR="000477E5">
        <w:rPr>
          <w:sz w:val="22"/>
          <w:szCs w:val="22"/>
        </w:rPr>
        <w:t xml:space="preserve"> </w:t>
      </w:r>
      <w:r w:rsidRPr="002867E5">
        <w:rPr>
          <w:sz w:val="22"/>
          <w:szCs w:val="22"/>
        </w:rPr>
        <w:t>(</w:t>
      </w:r>
      <w:proofErr w:type="gramEnd"/>
      <w:r w:rsidRPr="002867E5">
        <w:rPr>
          <w:sz w:val="22"/>
          <w:szCs w:val="22"/>
        </w:rPr>
        <w:t>1) the Force Time-History Analysis Method, or (2) the Missile-Target Interaction Analysis Method.</w:t>
      </w:r>
    </w:p>
    <w:p w14:paraId="044260B8" w14:textId="77777777" w:rsidR="00C2118F" w:rsidRPr="002867E5" w:rsidRDefault="00C2118F" w:rsidP="00794980">
      <w:pPr>
        <w:pStyle w:val="BodyText"/>
        <w:rPr>
          <w:sz w:val="22"/>
          <w:szCs w:val="22"/>
        </w:rPr>
      </w:pPr>
    </w:p>
    <w:p w14:paraId="01852CFE" w14:textId="77777777" w:rsidR="00C2118F" w:rsidRPr="002867E5" w:rsidRDefault="007054DF" w:rsidP="00794980">
      <w:pPr>
        <w:pStyle w:val="BodyText"/>
        <w:rPr>
          <w:sz w:val="22"/>
          <w:szCs w:val="22"/>
        </w:rPr>
      </w:pPr>
      <w:r w:rsidRPr="002867E5">
        <w:rPr>
          <w:sz w:val="22"/>
          <w:szCs w:val="22"/>
        </w:rPr>
        <w:t>The following are a set of general items that should be inspected and verified:</w:t>
      </w:r>
    </w:p>
    <w:p w14:paraId="6D1BBDF3" w14:textId="77777777" w:rsidR="00C2118F" w:rsidRPr="002867E5" w:rsidRDefault="00C2118F" w:rsidP="00794980">
      <w:pPr>
        <w:pStyle w:val="BodyText"/>
        <w:rPr>
          <w:sz w:val="22"/>
          <w:szCs w:val="22"/>
        </w:rPr>
      </w:pPr>
    </w:p>
    <w:p w14:paraId="5C52FD87" w14:textId="77777777" w:rsidR="00C2118F" w:rsidRPr="002867E5" w:rsidRDefault="007054DF" w:rsidP="00794980">
      <w:pPr>
        <w:pStyle w:val="ListParagraph"/>
        <w:numPr>
          <w:ilvl w:val="1"/>
          <w:numId w:val="10"/>
        </w:numPr>
        <w:tabs>
          <w:tab w:val="left" w:pos="990"/>
        </w:tabs>
        <w:ind w:left="990" w:right="124" w:hanging="630"/>
        <w:jc w:val="left"/>
      </w:pPr>
      <w:r w:rsidRPr="002867E5">
        <w:t>Verify if the scope of the assessment, the major assumptions in the assessment process, and the basis for the sufficiency of the selected aircraft impact scenarios is clearly described and</w:t>
      </w:r>
      <w:r w:rsidRPr="002867E5">
        <w:rPr>
          <w:spacing w:val="-15"/>
        </w:rPr>
        <w:t xml:space="preserve"> </w:t>
      </w:r>
      <w:r w:rsidRPr="002867E5">
        <w:t>justified.</w:t>
      </w:r>
    </w:p>
    <w:p w14:paraId="76D4F8C9" w14:textId="77777777" w:rsidR="00C2118F" w:rsidRPr="002867E5" w:rsidRDefault="00C2118F" w:rsidP="00794980">
      <w:pPr>
        <w:pStyle w:val="BodyText"/>
        <w:tabs>
          <w:tab w:val="left" w:pos="900"/>
        </w:tabs>
        <w:ind w:left="990" w:hanging="630"/>
        <w:rPr>
          <w:sz w:val="22"/>
          <w:szCs w:val="22"/>
        </w:rPr>
      </w:pPr>
    </w:p>
    <w:p w14:paraId="63592191" w14:textId="77777777" w:rsidR="00C2118F" w:rsidRPr="002867E5" w:rsidRDefault="007054DF" w:rsidP="00794980">
      <w:pPr>
        <w:pStyle w:val="ListParagraph"/>
        <w:numPr>
          <w:ilvl w:val="1"/>
          <w:numId w:val="10"/>
        </w:numPr>
        <w:tabs>
          <w:tab w:val="left" w:pos="990"/>
        </w:tabs>
        <w:ind w:left="990" w:right="119" w:hanging="630"/>
        <w:jc w:val="left"/>
      </w:pPr>
      <w:r w:rsidRPr="002867E5">
        <w:t>Verify if the bases and assumptions considered for defining the damage footprint for the physical, fire, and shock damage assessment are clearly described and justified.</w:t>
      </w:r>
    </w:p>
    <w:p w14:paraId="6D699CE7" w14:textId="77777777" w:rsidR="00C2118F" w:rsidRPr="002867E5" w:rsidRDefault="00C2118F" w:rsidP="00794980">
      <w:pPr>
        <w:pStyle w:val="BodyText"/>
        <w:tabs>
          <w:tab w:val="left" w:pos="900"/>
        </w:tabs>
        <w:ind w:left="990" w:hanging="630"/>
        <w:rPr>
          <w:sz w:val="22"/>
          <w:szCs w:val="22"/>
        </w:rPr>
      </w:pPr>
    </w:p>
    <w:p w14:paraId="07B532F9" w14:textId="2915C683" w:rsidR="00C2118F" w:rsidRPr="002867E5" w:rsidRDefault="007054DF" w:rsidP="00794980">
      <w:pPr>
        <w:pStyle w:val="ListParagraph"/>
        <w:numPr>
          <w:ilvl w:val="1"/>
          <w:numId w:val="10"/>
        </w:numPr>
        <w:tabs>
          <w:tab w:val="left" w:pos="990"/>
        </w:tabs>
        <w:ind w:left="990" w:right="120" w:hanging="630"/>
        <w:jc w:val="left"/>
      </w:pPr>
      <w:r w:rsidRPr="002867E5">
        <w:t>Verify that the computer code used in the analysis has been developed and controlled under the provisions of the applicant’s quality assurance program and verified and validated (</w:t>
      </w:r>
      <w:proofErr w:type="spellStart"/>
      <w:r w:rsidRPr="002867E5">
        <w:t>V&amp;V’d</w:t>
      </w:r>
      <w:proofErr w:type="spellEnd"/>
      <w:r w:rsidRPr="002867E5">
        <w:t xml:space="preserve">) for this class of problems. </w:t>
      </w:r>
      <w:r w:rsidR="00C0533A">
        <w:t xml:space="preserve"> </w:t>
      </w:r>
      <w:r w:rsidRPr="002867E5">
        <w:t>Confirm that this V&amp;V is adequately</w:t>
      </w:r>
      <w:r w:rsidRPr="002867E5">
        <w:rPr>
          <w:spacing w:val="-11"/>
        </w:rPr>
        <w:t xml:space="preserve"> </w:t>
      </w:r>
      <w:r w:rsidRPr="002867E5">
        <w:t>documented.</w:t>
      </w:r>
    </w:p>
    <w:p w14:paraId="4D71210B" w14:textId="77777777" w:rsidR="00C2118F" w:rsidRPr="002867E5" w:rsidRDefault="00C2118F" w:rsidP="00794980">
      <w:pPr>
        <w:pStyle w:val="BodyText"/>
        <w:tabs>
          <w:tab w:val="left" w:pos="900"/>
        </w:tabs>
        <w:ind w:left="990" w:hanging="630"/>
        <w:rPr>
          <w:sz w:val="22"/>
          <w:szCs w:val="22"/>
        </w:rPr>
      </w:pPr>
    </w:p>
    <w:p w14:paraId="080D91BE" w14:textId="7AEE7545" w:rsidR="00C2118F" w:rsidRPr="002867E5" w:rsidRDefault="007054DF" w:rsidP="00794980">
      <w:pPr>
        <w:pStyle w:val="ListParagraph"/>
        <w:numPr>
          <w:ilvl w:val="1"/>
          <w:numId w:val="10"/>
        </w:numPr>
        <w:tabs>
          <w:tab w:val="left" w:pos="990"/>
        </w:tabs>
        <w:ind w:left="990" w:right="116" w:hanging="630"/>
        <w:jc w:val="left"/>
      </w:pPr>
      <w:r w:rsidRPr="002867E5">
        <w:t xml:space="preserve">Verify that any impact or transient analysis performed for a </w:t>
      </w:r>
      <w:proofErr w:type="spellStart"/>
      <w:r w:rsidRPr="002867E5">
        <w:t>non linear</w:t>
      </w:r>
      <w:proofErr w:type="spellEnd"/>
      <w:r w:rsidRPr="002867E5">
        <w:t xml:space="preserve"> large deformation event is performed by a structural analyst. </w:t>
      </w:r>
      <w:r w:rsidR="00C0533A">
        <w:t xml:space="preserve"> </w:t>
      </w:r>
      <w:r w:rsidRPr="002867E5">
        <w:t>Verify that the experience level of the responsible structural analyst performing the analyses is appropriate and adequately</w:t>
      </w:r>
      <w:r w:rsidRPr="002867E5">
        <w:rPr>
          <w:spacing w:val="-19"/>
        </w:rPr>
        <w:t xml:space="preserve"> </w:t>
      </w:r>
      <w:r w:rsidRPr="002867E5">
        <w:t>documented.</w:t>
      </w:r>
    </w:p>
    <w:p w14:paraId="0B9CEB56" w14:textId="77777777" w:rsidR="00C2118F" w:rsidRPr="002867E5" w:rsidRDefault="00C2118F" w:rsidP="00794980">
      <w:pPr>
        <w:pStyle w:val="BodyText"/>
        <w:rPr>
          <w:sz w:val="22"/>
          <w:szCs w:val="22"/>
        </w:rPr>
      </w:pPr>
    </w:p>
    <w:p w14:paraId="1DFCF665" w14:textId="77777777" w:rsidR="00C2118F" w:rsidRPr="002867E5" w:rsidRDefault="007054DF" w:rsidP="00794980">
      <w:pPr>
        <w:pStyle w:val="ListParagraph"/>
        <w:numPr>
          <w:ilvl w:val="1"/>
          <w:numId w:val="10"/>
        </w:numPr>
        <w:tabs>
          <w:tab w:val="left" w:pos="990"/>
        </w:tabs>
        <w:ind w:left="990" w:right="123" w:hanging="630"/>
        <w:jc w:val="left"/>
      </w:pPr>
      <w:r w:rsidRPr="002867E5">
        <w:t>Verify that structural analysis assumptions and limitations have been adequately documented and justified for each</w:t>
      </w:r>
      <w:r w:rsidRPr="002867E5">
        <w:rPr>
          <w:spacing w:val="-15"/>
        </w:rPr>
        <w:t xml:space="preserve"> </w:t>
      </w:r>
      <w:r w:rsidRPr="002867E5">
        <w:t>analysis.</w:t>
      </w:r>
    </w:p>
    <w:p w14:paraId="3611CFA5" w14:textId="77777777" w:rsidR="00C2118F" w:rsidRDefault="00C2118F" w:rsidP="00794980">
      <w:pPr>
        <w:tabs>
          <w:tab w:val="left" w:pos="990"/>
        </w:tabs>
        <w:ind w:left="990" w:hanging="630"/>
      </w:pPr>
    </w:p>
    <w:p w14:paraId="7A420999" w14:textId="6479F751" w:rsidR="00794980" w:rsidRPr="002867E5" w:rsidRDefault="00794980" w:rsidP="00794980">
      <w:pPr>
        <w:tabs>
          <w:tab w:val="left" w:pos="990"/>
        </w:tabs>
        <w:ind w:left="990" w:hanging="630"/>
        <w:sectPr w:rsidR="00794980" w:rsidRPr="002867E5" w:rsidSect="00A220C2">
          <w:footerReference w:type="default" r:id="rId14"/>
          <w:pgSz w:w="12240" w:h="15840"/>
          <w:pgMar w:top="1440" w:right="1440" w:bottom="1440" w:left="1440" w:header="720" w:footer="720" w:gutter="0"/>
          <w:pgNumType w:start="1"/>
          <w:cols w:space="720"/>
          <w:docGrid w:linePitch="299"/>
        </w:sectPr>
      </w:pPr>
    </w:p>
    <w:p w14:paraId="5277297E" w14:textId="77777777" w:rsidR="00C2118F" w:rsidRPr="002867E5" w:rsidRDefault="007054DF" w:rsidP="00794980">
      <w:pPr>
        <w:pStyle w:val="ListParagraph"/>
        <w:numPr>
          <w:ilvl w:val="1"/>
          <w:numId w:val="10"/>
        </w:numPr>
        <w:tabs>
          <w:tab w:val="left" w:pos="990"/>
        </w:tabs>
        <w:ind w:left="990" w:right="127" w:hanging="630"/>
        <w:jc w:val="left"/>
      </w:pPr>
      <w:r w:rsidRPr="002867E5">
        <w:t>Verify that the adequacy of the type of finite elements used in each analysis has been justified and</w:t>
      </w:r>
      <w:r w:rsidRPr="002867E5">
        <w:rPr>
          <w:spacing w:val="-14"/>
        </w:rPr>
        <w:t xml:space="preserve"> </w:t>
      </w:r>
      <w:r w:rsidRPr="002867E5">
        <w:t>documented.</w:t>
      </w:r>
    </w:p>
    <w:p w14:paraId="407FAACE" w14:textId="77777777" w:rsidR="00C2118F" w:rsidRPr="002867E5" w:rsidRDefault="00C2118F" w:rsidP="00794980">
      <w:pPr>
        <w:pStyle w:val="BodyText"/>
        <w:tabs>
          <w:tab w:val="left" w:pos="990"/>
        </w:tabs>
        <w:ind w:left="990" w:hanging="630"/>
        <w:rPr>
          <w:sz w:val="22"/>
          <w:szCs w:val="22"/>
        </w:rPr>
      </w:pPr>
    </w:p>
    <w:p w14:paraId="7CC8671E" w14:textId="77777777" w:rsidR="00C2118F" w:rsidRPr="002867E5" w:rsidRDefault="007054DF" w:rsidP="00794980">
      <w:pPr>
        <w:pStyle w:val="ListParagraph"/>
        <w:numPr>
          <w:ilvl w:val="1"/>
          <w:numId w:val="10"/>
        </w:numPr>
        <w:tabs>
          <w:tab w:val="left" w:pos="990"/>
        </w:tabs>
        <w:ind w:left="990" w:right="121" w:hanging="630"/>
        <w:jc w:val="left"/>
      </w:pPr>
      <w:r w:rsidRPr="002867E5">
        <w:t xml:space="preserve">Verify, using the civil-structural drawings, that the boundary conditions for the </w:t>
      </w:r>
      <w:r w:rsidRPr="002867E5">
        <w:lastRenderedPageBreak/>
        <w:t xml:space="preserve">structure being modeled have been documented and justified for each analysis. Verify that the boundary conditions are at a </w:t>
      </w:r>
      <w:proofErr w:type="gramStart"/>
      <w:r w:rsidRPr="002867E5">
        <w:t>sufficient</w:t>
      </w:r>
      <w:proofErr w:type="gramEnd"/>
      <w:r w:rsidRPr="002867E5">
        <w:t xml:space="preserve"> distance from the area of impact to remain unchanged during the</w:t>
      </w:r>
      <w:r w:rsidRPr="002867E5">
        <w:rPr>
          <w:spacing w:val="-24"/>
        </w:rPr>
        <w:t xml:space="preserve"> </w:t>
      </w:r>
      <w:r w:rsidRPr="002867E5">
        <w:t>event.</w:t>
      </w:r>
    </w:p>
    <w:p w14:paraId="2F28D246" w14:textId="77777777" w:rsidR="00C2118F" w:rsidRPr="002867E5" w:rsidRDefault="00C2118F" w:rsidP="00794980">
      <w:pPr>
        <w:pStyle w:val="BodyText"/>
        <w:tabs>
          <w:tab w:val="left" w:pos="990"/>
        </w:tabs>
        <w:ind w:left="990" w:hanging="630"/>
        <w:rPr>
          <w:sz w:val="22"/>
          <w:szCs w:val="22"/>
        </w:rPr>
      </w:pPr>
    </w:p>
    <w:p w14:paraId="4C17A251" w14:textId="77777777" w:rsidR="00C2118F" w:rsidRPr="002867E5" w:rsidRDefault="007054DF" w:rsidP="00794980">
      <w:pPr>
        <w:pStyle w:val="ListParagraph"/>
        <w:numPr>
          <w:ilvl w:val="1"/>
          <w:numId w:val="10"/>
        </w:numPr>
        <w:tabs>
          <w:tab w:val="left" w:pos="990"/>
        </w:tabs>
        <w:ind w:left="990" w:right="116" w:hanging="630"/>
        <w:jc w:val="left"/>
      </w:pPr>
      <w:r w:rsidRPr="002867E5">
        <w:t>Verify, for each analysis, that the initial conditions imposed on the structure are adequate and are consistent with the specified loading</w:t>
      </w:r>
      <w:r w:rsidRPr="002867E5">
        <w:rPr>
          <w:spacing w:val="-28"/>
        </w:rPr>
        <w:t xml:space="preserve"> </w:t>
      </w:r>
      <w:r w:rsidRPr="002867E5">
        <w:t>conditions.</w:t>
      </w:r>
    </w:p>
    <w:p w14:paraId="41BAE3EE" w14:textId="77777777" w:rsidR="00C2118F" w:rsidRPr="002867E5" w:rsidRDefault="00C2118F" w:rsidP="00794980">
      <w:pPr>
        <w:pStyle w:val="BodyText"/>
        <w:rPr>
          <w:sz w:val="22"/>
          <w:szCs w:val="22"/>
        </w:rPr>
      </w:pPr>
    </w:p>
    <w:p w14:paraId="39C6E785" w14:textId="436D5F8A" w:rsidR="00C2118F" w:rsidRPr="002867E5" w:rsidRDefault="007054DF" w:rsidP="00794980">
      <w:pPr>
        <w:pStyle w:val="ListParagraph"/>
        <w:numPr>
          <w:ilvl w:val="1"/>
          <w:numId w:val="10"/>
        </w:numPr>
        <w:tabs>
          <w:tab w:val="left" w:pos="990"/>
        </w:tabs>
        <w:ind w:left="900" w:right="119" w:hanging="540"/>
        <w:jc w:val="left"/>
      </w:pPr>
      <w:r w:rsidRPr="002867E5">
        <w:t xml:space="preserve">Verify that material models within the computer analysis code used for the various analyses are sufficiently documented to determine the adequacy of modeling actual material behavior; including possible documentation of stress path tests that assess/evaluate the behavior of the entire portion of the structure that is anticipated to be engaged in the structural response. </w:t>
      </w:r>
      <w:r w:rsidR="00C0533A">
        <w:t xml:space="preserve"> </w:t>
      </w:r>
      <w:r w:rsidRPr="002867E5">
        <w:t>Also verify that the material models used in the assessment are consistent with the material models used to benchmark the code against test</w:t>
      </w:r>
      <w:r w:rsidRPr="002867E5">
        <w:rPr>
          <w:spacing w:val="-20"/>
        </w:rPr>
        <w:t xml:space="preserve"> </w:t>
      </w:r>
      <w:r w:rsidRPr="002867E5">
        <w:t>results.</w:t>
      </w:r>
    </w:p>
    <w:p w14:paraId="1EACACCA" w14:textId="77777777" w:rsidR="00C2118F" w:rsidRPr="002867E5" w:rsidRDefault="00C2118F" w:rsidP="00794980">
      <w:pPr>
        <w:pStyle w:val="BodyText"/>
        <w:tabs>
          <w:tab w:val="left" w:pos="990"/>
        </w:tabs>
        <w:ind w:left="900" w:hanging="540"/>
        <w:rPr>
          <w:sz w:val="22"/>
          <w:szCs w:val="22"/>
        </w:rPr>
      </w:pPr>
    </w:p>
    <w:p w14:paraId="616D8232" w14:textId="0055F0AD" w:rsidR="00C2118F" w:rsidRPr="002867E5" w:rsidRDefault="007054DF" w:rsidP="00794980">
      <w:pPr>
        <w:pStyle w:val="ListParagraph"/>
        <w:numPr>
          <w:ilvl w:val="1"/>
          <w:numId w:val="10"/>
        </w:numPr>
        <w:tabs>
          <w:tab w:val="left" w:pos="990"/>
        </w:tabs>
        <w:ind w:left="900" w:right="123" w:hanging="540"/>
        <w:jc w:val="left"/>
      </w:pPr>
      <w:r w:rsidRPr="002867E5">
        <w:t xml:space="preserve">Verify that for each analysis, the model had </w:t>
      </w:r>
      <w:proofErr w:type="gramStart"/>
      <w:r w:rsidRPr="002867E5">
        <w:t>sufficient</w:t>
      </w:r>
      <w:proofErr w:type="gramEnd"/>
      <w:r w:rsidRPr="002867E5">
        <w:t xml:space="preserve"> refinement, e.g., nodal spacing, time steps, or effects of strain hardening, to correctly capture the anticipated behavior of the structure modeled and that the effects of varying these parameters on the analysis results have been adequately documented. </w:t>
      </w:r>
      <w:r w:rsidR="00C0533A">
        <w:t xml:space="preserve"> </w:t>
      </w:r>
      <w:r w:rsidRPr="002867E5">
        <w:t xml:space="preserve">Also, were there instances where it was determined, after the analysis, that additional refinement would have been beneficial? </w:t>
      </w:r>
      <w:r w:rsidR="00C0533A">
        <w:t xml:space="preserve"> </w:t>
      </w:r>
      <w:r w:rsidRPr="002867E5">
        <w:t>Verify that there is adequate documentation to justify why additional refinement was not used and how additional refinement may have influenced the analysis</w:t>
      </w:r>
      <w:r w:rsidRPr="002867E5">
        <w:rPr>
          <w:spacing w:val="-27"/>
        </w:rPr>
        <w:t xml:space="preserve"> </w:t>
      </w:r>
      <w:r w:rsidRPr="002867E5">
        <w:t>results.</w:t>
      </w:r>
    </w:p>
    <w:p w14:paraId="41289693" w14:textId="77777777" w:rsidR="00C2118F" w:rsidRPr="002867E5" w:rsidRDefault="00C2118F" w:rsidP="00794980">
      <w:pPr>
        <w:pStyle w:val="BodyText"/>
        <w:tabs>
          <w:tab w:val="left" w:pos="990"/>
        </w:tabs>
        <w:ind w:left="900" w:hanging="540"/>
        <w:rPr>
          <w:sz w:val="22"/>
          <w:szCs w:val="22"/>
        </w:rPr>
      </w:pPr>
    </w:p>
    <w:p w14:paraId="4D255A25" w14:textId="7BFEDFFB" w:rsidR="00C2118F" w:rsidRPr="002867E5" w:rsidRDefault="007054DF" w:rsidP="00794980">
      <w:pPr>
        <w:pStyle w:val="ListParagraph"/>
        <w:numPr>
          <w:ilvl w:val="1"/>
          <w:numId w:val="10"/>
        </w:numPr>
        <w:tabs>
          <w:tab w:val="left" w:pos="990"/>
        </w:tabs>
        <w:ind w:left="900" w:right="118" w:hanging="540"/>
        <w:jc w:val="left"/>
      </w:pPr>
      <w:r w:rsidRPr="002867E5">
        <w:t xml:space="preserve">Verify that the time-duration of the analysis (simulation time) is sufficiently long to adequately capture anticipated important structural response features </w:t>
      </w:r>
      <w:proofErr w:type="gramStart"/>
      <w:r w:rsidRPr="002867E5">
        <w:t>and  that</w:t>
      </w:r>
      <w:proofErr w:type="gramEnd"/>
      <w:r w:rsidRPr="002867E5">
        <w:t xml:space="preserve"> this has been adequately</w:t>
      </w:r>
      <w:r w:rsidRPr="002867E5">
        <w:rPr>
          <w:spacing w:val="-16"/>
        </w:rPr>
        <w:t xml:space="preserve"> </w:t>
      </w:r>
      <w:r w:rsidRPr="002867E5">
        <w:t>documented.</w:t>
      </w:r>
    </w:p>
    <w:p w14:paraId="2D0027FE" w14:textId="77777777" w:rsidR="00C2118F" w:rsidRPr="002867E5" w:rsidRDefault="00C2118F" w:rsidP="00794980">
      <w:pPr>
        <w:pStyle w:val="BodyText"/>
        <w:tabs>
          <w:tab w:val="left" w:pos="990"/>
        </w:tabs>
        <w:ind w:left="900" w:hanging="540"/>
        <w:rPr>
          <w:sz w:val="22"/>
          <w:szCs w:val="22"/>
        </w:rPr>
      </w:pPr>
    </w:p>
    <w:p w14:paraId="7A0AF9FC" w14:textId="77777777" w:rsidR="00C2118F" w:rsidRPr="002867E5" w:rsidRDefault="007054DF" w:rsidP="00794980">
      <w:pPr>
        <w:pStyle w:val="ListParagraph"/>
        <w:numPr>
          <w:ilvl w:val="1"/>
          <w:numId w:val="10"/>
        </w:numPr>
        <w:tabs>
          <w:tab w:val="left" w:pos="990"/>
        </w:tabs>
        <w:ind w:left="900" w:hanging="540"/>
        <w:jc w:val="left"/>
      </w:pPr>
      <w:r w:rsidRPr="002867E5">
        <w:t>Verify that all potential scenarios have been</w:t>
      </w:r>
      <w:r w:rsidRPr="002867E5">
        <w:rPr>
          <w:spacing w:val="-25"/>
        </w:rPr>
        <w:t xml:space="preserve"> </w:t>
      </w:r>
      <w:r w:rsidRPr="002867E5">
        <w:t>considered.</w:t>
      </w:r>
    </w:p>
    <w:p w14:paraId="12253A07" w14:textId="77777777" w:rsidR="00C2118F" w:rsidRPr="002867E5" w:rsidRDefault="00C2118F" w:rsidP="00794980">
      <w:pPr>
        <w:pStyle w:val="BodyText"/>
        <w:tabs>
          <w:tab w:val="left" w:pos="990"/>
        </w:tabs>
        <w:ind w:left="900" w:hanging="540"/>
        <w:rPr>
          <w:sz w:val="22"/>
          <w:szCs w:val="22"/>
        </w:rPr>
      </w:pPr>
    </w:p>
    <w:p w14:paraId="392FCD39" w14:textId="77777777" w:rsidR="00C2118F" w:rsidRPr="002867E5" w:rsidRDefault="007054DF" w:rsidP="00794980">
      <w:pPr>
        <w:pStyle w:val="ListParagraph"/>
        <w:numPr>
          <w:ilvl w:val="1"/>
          <w:numId w:val="10"/>
        </w:numPr>
        <w:tabs>
          <w:tab w:val="left" w:pos="990"/>
        </w:tabs>
        <w:ind w:left="900" w:hanging="540"/>
        <w:jc w:val="left"/>
      </w:pPr>
      <w:r w:rsidRPr="002867E5">
        <w:t>Verify that the NRC-supplied forcing function was used in the</w:t>
      </w:r>
      <w:r w:rsidRPr="002867E5">
        <w:rPr>
          <w:spacing w:val="-25"/>
        </w:rPr>
        <w:t xml:space="preserve"> </w:t>
      </w:r>
      <w:r w:rsidRPr="002867E5">
        <w:t>analysis.</w:t>
      </w:r>
    </w:p>
    <w:p w14:paraId="79E0E3C3" w14:textId="77777777" w:rsidR="00C2118F" w:rsidRPr="002867E5" w:rsidRDefault="00C2118F" w:rsidP="00794980">
      <w:pPr>
        <w:pStyle w:val="BodyText"/>
        <w:tabs>
          <w:tab w:val="left" w:pos="990"/>
        </w:tabs>
        <w:ind w:left="900" w:hanging="540"/>
        <w:rPr>
          <w:sz w:val="22"/>
          <w:szCs w:val="22"/>
        </w:rPr>
      </w:pPr>
    </w:p>
    <w:p w14:paraId="438EAACC" w14:textId="77777777" w:rsidR="00C2118F" w:rsidRPr="002867E5" w:rsidRDefault="007054DF" w:rsidP="00794980">
      <w:pPr>
        <w:pStyle w:val="ListParagraph"/>
        <w:numPr>
          <w:ilvl w:val="1"/>
          <w:numId w:val="10"/>
        </w:numPr>
        <w:tabs>
          <w:tab w:val="left" w:pos="990"/>
        </w:tabs>
        <w:ind w:left="900" w:hanging="540"/>
        <w:jc w:val="left"/>
      </w:pPr>
      <w:r w:rsidRPr="002867E5">
        <w:t>Verify that approved failure criteria were used and interpreted</w:t>
      </w:r>
      <w:r w:rsidRPr="002867E5">
        <w:rPr>
          <w:spacing w:val="-31"/>
        </w:rPr>
        <w:t xml:space="preserve"> </w:t>
      </w:r>
      <w:r w:rsidRPr="002867E5">
        <w:t>correctly.</w:t>
      </w:r>
    </w:p>
    <w:p w14:paraId="533B30CB" w14:textId="77777777" w:rsidR="00C2118F" w:rsidRPr="002867E5" w:rsidRDefault="00C2118F" w:rsidP="00794980">
      <w:pPr>
        <w:pStyle w:val="BodyText"/>
        <w:rPr>
          <w:sz w:val="22"/>
          <w:szCs w:val="22"/>
        </w:rPr>
      </w:pPr>
    </w:p>
    <w:p w14:paraId="20CBD009" w14:textId="77777777" w:rsidR="00C2118F" w:rsidRPr="00DD5EA3" w:rsidRDefault="00C2118F" w:rsidP="00794980">
      <w:pPr>
        <w:pStyle w:val="BodyText"/>
        <w:rPr>
          <w:sz w:val="22"/>
          <w:szCs w:val="22"/>
        </w:rPr>
      </w:pPr>
    </w:p>
    <w:p w14:paraId="45F8BF83" w14:textId="77777777" w:rsidR="00C2118F" w:rsidRPr="002867E5" w:rsidRDefault="007054DF" w:rsidP="00794980">
      <w:pPr>
        <w:pStyle w:val="BodyText"/>
        <w:tabs>
          <w:tab w:val="left" w:pos="1540"/>
        </w:tabs>
        <w:ind w:left="100"/>
        <w:rPr>
          <w:sz w:val="22"/>
          <w:szCs w:val="22"/>
        </w:rPr>
      </w:pPr>
      <w:r w:rsidRPr="002867E5">
        <w:rPr>
          <w:sz w:val="22"/>
          <w:szCs w:val="22"/>
        </w:rPr>
        <w:t>37804A-03</w:t>
      </w:r>
      <w:r w:rsidRPr="002867E5">
        <w:rPr>
          <w:sz w:val="22"/>
          <w:szCs w:val="22"/>
        </w:rPr>
        <w:tab/>
      </w:r>
      <w:r w:rsidRPr="002867E5">
        <w:rPr>
          <w:sz w:val="22"/>
          <w:szCs w:val="22"/>
          <w:u w:val="single"/>
        </w:rPr>
        <w:t>SPECIFIC TECHNICAL</w:t>
      </w:r>
      <w:r w:rsidRPr="002867E5">
        <w:rPr>
          <w:spacing w:val="-5"/>
          <w:sz w:val="22"/>
          <w:szCs w:val="22"/>
          <w:u w:val="single"/>
        </w:rPr>
        <w:t xml:space="preserve"> </w:t>
      </w:r>
      <w:r w:rsidRPr="002867E5">
        <w:rPr>
          <w:sz w:val="22"/>
          <w:szCs w:val="22"/>
          <w:u w:val="single"/>
        </w:rPr>
        <w:t>GUIDANCE</w:t>
      </w:r>
    </w:p>
    <w:p w14:paraId="72D7E10C" w14:textId="77777777" w:rsidR="00C2118F" w:rsidRPr="002867E5" w:rsidRDefault="00C2118F" w:rsidP="00794980">
      <w:pPr>
        <w:pStyle w:val="BodyText"/>
        <w:rPr>
          <w:sz w:val="22"/>
          <w:szCs w:val="22"/>
        </w:rPr>
      </w:pPr>
    </w:p>
    <w:p w14:paraId="5EE18F1B" w14:textId="651CE6A6" w:rsidR="00C2118F" w:rsidRPr="002867E5" w:rsidRDefault="007054DF" w:rsidP="00794980">
      <w:pPr>
        <w:pStyle w:val="ListParagraph"/>
        <w:numPr>
          <w:ilvl w:val="0"/>
          <w:numId w:val="9"/>
        </w:numPr>
        <w:tabs>
          <w:tab w:val="left" w:pos="907"/>
        </w:tabs>
        <w:ind w:right="116" w:hanging="532"/>
        <w:jc w:val="left"/>
      </w:pPr>
      <w:r w:rsidRPr="002867E5">
        <w:rPr>
          <w:u w:val="single"/>
        </w:rPr>
        <w:t>Detailed Structural Analysis</w:t>
      </w:r>
      <w:r w:rsidRPr="002867E5">
        <w:t xml:space="preserve">. </w:t>
      </w:r>
      <w:r w:rsidR="00C0533A">
        <w:t xml:space="preserve"> </w:t>
      </w:r>
      <w:r w:rsidRPr="002867E5">
        <w:t xml:space="preserve">Specific items of interest related to the analysis of containment structures and spent fuel pools that need to be inspected and verified are detailed in NEI 07-13. </w:t>
      </w:r>
      <w:r w:rsidR="00C0533A">
        <w:t xml:space="preserve"> </w:t>
      </w:r>
      <w:r w:rsidRPr="002867E5">
        <w:t>The following items identified in Chapter 2, “Containment Structures and Spent Fuel Pools,” of NEI 07-13 should be inspected and</w:t>
      </w:r>
      <w:r w:rsidRPr="002867E5">
        <w:rPr>
          <w:spacing w:val="-6"/>
        </w:rPr>
        <w:t xml:space="preserve"> </w:t>
      </w:r>
      <w:r w:rsidRPr="002867E5">
        <w:t>verified:</w:t>
      </w:r>
    </w:p>
    <w:p w14:paraId="7E4A5B28" w14:textId="77777777" w:rsidR="00C2118F" w:rsidRDefault="00C2118F" w:rsidP="00794980"/>
    <w:p w14:paraId="311C8D0F" w14:textId="1ACB24AA" w:rsidR="00794980" w:rsidRPr="002867E5" w:rsidRDefault="00794980" w:rsidP="00794980">
      <w:pPr>
        <w:sectPr w:rsidR="00794980" w:rsidRPr="002867E5" w:rsidSect="00A90985">
          <w:footerReference w:type="default" r:id="rId15"/>
          <w:type w:val="continuous"/>
          <w:pgSz w:w="12240" w:h="15840"/>
          <w:pgMar w:top="1440" w:right="1440" w:bottom="1440" w:left="1440" w:header="720" w:footer="720" w:gutter="0"/>
          <w:pgNumType w:start="2"/>
          <w:cols w:space="720"/>
          <w:docGrid w:linePitch="299"/>
        </w:sectPr>
      </w:pPr>
    </w:p>
    <w:p w14:paraId="2F5C4E9E" w14:textId="77777777" w:rsidR="00C2118F" w:rsidRPr="002867E5" w:rsidRDefault="007054DF" w:rsidP="00794980">
      <w:pPr>
        <w:pStyle w:val="ListParagraph"/>
        <w:numPr>
          <w:ilvl w:val="1"/>
          <w:numId w:val="9"/>
        </w:numPr>
        <w:tabs>
          <w:tab w:val="left" w:pos="1540"/>
          <w:tab w:val="left" w:pos="1541"/>
        </w:tabs>
        <w:jc w:val="left"/>
      </w:pPr>
      <w:r w:rsidRPr="002867E5">
        <w:t>Local Loading (NEI 07-13, Section</w:t>
      </w:r>
      <w:r w:rsidRPr="002867E5">
        <w:rPr>
          <w:spacing w:val="-12"/>
        </w:rPr>
        <w:t xml:space="preserve"> </w:t>
      </w:r>
      <w:r w:rsidRPr="002867E5">
        <w:t>2.1):</w:t>
      </w:r>
    </w:p>
    <w:p w14:paraId="0340D8E5" w14:textId="77777777" w:rsidR="00C2118F" w:rsidRPr="002867E5" w:rsidRDefault="00C2118F" w:rsidP="00794980">
      <w:pPr>
        <w:pStyle w:val="BodyText"/>
        <w:rPr>
          <w:sz w:val="22"/>
          <w:szCs w:val="22"/>
        </w:rPr>
      </w:pPr>
    </w:p>
    <w:p w14:paraId="69CD8655" w14:textId="77777777" w:rsidR="00C2118F" w:rsidRPr="002867E5" w:rsidRDefault="007054DF" w:rsidP="00794980">
      <w:pPr>
        <w:pStyle w:val="ListParagraph"/>
        <w:numPr>
          <w:ilvl w:val="2"/>
          <w:numId w:val="9"/>
        </w:numPr>
        <w:tabs>
          <w:tab w:val="left" w:pos="2174"/>
        </w:tabs>
        <w:ind w:right="117"/>
        <w:jc w:val="left"/>
      </w:pPr>
      <w:r w:rsidRPr="002867E5">
        <w:t>Verify that there is adequate documentation of the aircraft engine parameters used in the analysis to cross-check against NRC- specified parameters (NEI 07-13, Subsection</w:t>
      </w:r>
      <w:r w:rsidRPr="002867E5">
        <w:rPr>
          <w:spacing w:val="-15"/>
        </w:rPr>
        <w:t xml:space="preserve"> </w:t>
      </w:r>
      <w:r w:rsidRPr="002867E5">
        <w:t>2.1.2).</w:t>
      </w:r>
    </w:p>
    <w:p w14:paraId="0CA74D1E" w14:textId="77777777" w:rsidR="00C2118F" w:rsidRPr="002867E5" w:rsidRDefault="00C2118F" w:rsidP="00794980">
      <w:pPr>
        <w:pStyle w:val="BodyText"/>
        <w:rPr>
          <w:sz w:val="22"/>
          <w:szCs w:val="22"/>
        </w:rPr>
      </w:pPr>
    </w:p>
    <w:p w14:paraId="0946210A" w14:textId="77777777" w:rsidR="00C2118F" w:rsidRPr="002867E5" w:rsidRDefault="007054DF" w:rsidP="00794980">
      <w:pPr>
        <w:pStyle w:val="ListParagraph"/>
        <w:numPr>
          <w:ilvl w:val="2"/>
          <w:numId w:val="9"/>
        </w:numPr>
        <w:tabs>
          <w:tab w:val="left" w:pos="2174"/>
        </w:tabs>
        <w:ind w:right="124"/>
        <w:jc w:val="left"/>
      </w:pPr>
      <w:r w:rsidRPr="002867E5">
        <w:t>Verify that there is adequate documentation to confirm how the various local loading formulas in Subsection 2.1.2 were used to arrive at degree of local</w:t>
      </w:r>
      <w:r w:rsidRPr="002867E5">
        <w:rPr>
          <w:spacing w:val="-11"/>
        </w:rPr>
        <w:t xml:space="preserve"> </w:t>
      </w:r>
      <w:r w:rsidRPr="002867E5">
        <w:t>damage.</w:t>
      </w:r>
    </w:p>
    <w:p w14:paraId="626E2564" w14:textId="77777777" w:rsidR="00C2118F" w:rsidRPr="002867E5" w:rsidRDefault="00C2118F" w:rsidP="00794980">
      <w:pPr>
        <w:pStyle w:val="BodyText"/>
        <w:rPr>
          <w:sz w:val="22"/>
          <w:szCs w:val="22"/>
        </w:rPr>
      </w:pPr>
    </w:p>
    <w:p w14:paraId="369D6657" w14:textId="20C966B7" w:rsidR="00C2118F" w:rsidRPr="002867E5" w:rsidRDefault="007054DF" w:rsidP="00794980">
      <w:pPr>
        <w:pStyle w:val="ListParagraph"/>
        <w:numPr>
          <w:ilvl w:val="2"/>
          <w:numId w:val="9"/>
        </w:numPr>
        <w:tabs>
          <w:tab w:val="left" w:pos="2174"/>
        </w:tabs>
        <w:ind w:right="125"/>
        <w:jc w:val="left"/>
      </w:pPr>
      <w:r w:rsidRPr="002867E5">
        <w:t xml:space="preserve">Verify the sensitivity of the formulas above to small changes in parameters. </w:t>
      </w:r>
      <w:r w:rsidR="00C0533A">
        <w:t xml:space="preserve"> </w:t>
      </w:r>
      <w:r w:rsidRPr="002867E5">
        <w:t>Verify that this sensitivity has been assessed and documented.</w:t>
      </w:r>
    </w:p>
    <w:p w14:paraId="4F6BD87E" w14:textId="77777777" w:rsidR="00C2118F" w:rsidRPr="002867E5" w:rsidRDefault="00C2118F" w:rsidP="00794980">
      <w:pPr>
        <w:pStyle w:val="BodyText"/>
        <w:rPr>
          <w:sz w:val="22"/>
          <w:szCs w:val="22"/>
        </w:rPr>
      </w:pPr>
    </w:p>
    <w:p w14:paraId="775D3F26" w14:textId="69765059" w:rsidR="00C2118F" w:rsidRPr="002867E5" w:rsidRDefault="007054DF" w:rsidP="00794980">
      <w:pPr>
        <w:pStyle w:val="ListParagraph"/>
        <w:numPr>
          <w:ilvl w:val="2"/>
          <w:numId w:val="9"/>
        </w:numPr>
        <w:tabs>
          <w:tab w:val="left" w:pos="2174"/>
        </w:tabs>
        <w:ind w:right="116"/>
        <w:jc w:val="left"/>
      </w:pPr>
      <w:r w:rsidRPr="002867E5">
        <w:t>Verify that the formulas used are the formulas cited in NEI 07-13 and approved by the</w:t>
      </w:r>
      <w:r w:rsidRPr="002867E5">
        <w:rPr>
          <w:spacing w:val="-16"/>
        </w:rPr>
        <w:t xml:space="preserve"> </w:t>
      </w:r>
      <w:r w:rsidRPr="002867E5">
        <w:t>NRC.</w:t>
      </w:r>
    </w:p>
    <w:p w14:paraId="4F4C8BCA" w14:textId="77777777" w:rsidR="00C2118F" w:rsidRPr="002867E5" w:rsidRDefault="00C2118F" w:rsidP="00794980">
      <w:pPr>
        <w:pStyle w:val="BodyText"/>
        <w:rPr>
          <w:sz w:val="22"/>
          <w:szCs w:val="22"/>
        </w:rPr>
      </w:pPr>
    </w:p>
    <w:p w14:paraId="469BAF4E" w14:textId="77777777" w:rsidR="00C2118F" w:rsidRPr="002867E5" w:rsidRDefault="007054DF" w:rsidP="00794980">
      <w:pPr>
        <w:pStyle w:val="ListParagraph"/>
        <w:numPr>
          <w:ilvl w:val="1"/>
          <w:numId w:val="9"/>
        </w:numPr>
        <w:tabs>
          <w:tab w:val="left" w:pos="1540"/>
          <w:tab w:val="left" w:pos="1541"/>
        </w:tabs>
        <w:jc w:val="left"/>
      </w:pPr>
      <w:r w:rsidRPr="002867E5">
        <w:t>Global Loading (NEI 07-13, Section</w:t>
      </w:r>
      <w:r w:rsidRPr="002867E5">
        <w:rPr>
          <w:spacing w:val="-11"/>
        </w:rPr>
        <w:t xml:space="preserve"> </w:t>
      </w:r>
      <w:r w:rsidRPr="002867E5">
        <w:t>2.2):</w:t>
      </w:r>
    </w:p>
    <w:p w14:paraId="5DA124E4" w14:textId="77777777" w:rsidR="00C2118F" w:rsidRPr="002867E5" w:rsidRDefault="00C2118F" w:rsidP="00794980">
      <w:pPr>
        <w:pStyle w:val="BodyText"/>
        <w:rPr>
          <w:sz w:val="22"/>
          <w:szCs w:val="22"/>
        </w:rPr>
      </w:pPr>
    </w:p>
    <w:p w14:paraId="0A112BB4" w14:textId="77777777" w:rsidR="00C2118F" w:rsidRPr="002867E5" w:rsidRDefault="007054DF" w:rsidP="00794980">
      <w:pPr>
        <w:pStyle w:val="ListParagraph"/>
        <w:numPr>
          <w:ilvl w:val="2"/>
          <w:numId w:val="9"/>
        </w:numPr>
        <w:tabs>
          <w:tab w:val="left" w:pos="2174"/>
        </w:tabs>
        <w:ind w:right="114"/>
        <w:jc w:val="left"/>
      </w:pPr>
      <w:r w:rsidRPr="002867E5">
        <w:t>Verify, when the Force Time-History Analysis Method is used, that there is adequate documentation of the method’s application to cross-check against the NRC- specified force time-history (in NEI 07-13, Subsection 2.2.1, two analysis methods are described, the Force Time-History Analysis Method and the Missile-Target Interaction Analysis</w:t>
      </w:r>
      <w:r w:rsidRPr="002867E5">
        <w:rPr>
          <w:spacing w:val="-9"/>
        </w:rPr>
        <w:t xml:space="preserve"> </w:t>
      </w:r>
      <w:r w:rsidRPr="002867E5">
        <w:t>Method).</w:t>
      </w:r>
    </w:p>
    <w:p w14:paraId="4FC648F2" w14:textId="77777777" w:rsidR="00C2118F" w:rsidRPr="002867E5" w:rsidRDefault="00C2118F" w:rsidP="00794980">
      <w:pPr>
        <w:pStyle w:val="BodyText"/>
        <w:rPr>
          <w:sz w:val="22"/>
          <w:szCs w:val="22"/>
        </w:rPr>
      </w:pPr>
    </w:p>
    <w:p w14:paraId="04E93A5E" w14:textId="7AF54650" w:rsidR="00C2118F" w:rsidRPr="002867E5" w:rsidRDefault="007054DF" w:rsidP="00794980">
      <w:pPr>
        <w:pStyle w:val="ListParagraph"/>
        <w:numPr>
          <w:ilvl w:val="2"/>
          <w:numId w:val="9"/>
        </w:numPr>
        <w:tabs>
          <w:tab w:val="left" w:pos="2174"/>
        </w:tabs>
        <w:ind w:right="114"/>
        <w:jc w:val="left"/>
      </w:pPr>
      <w:r w:rsidRPr="002867E5">
        <w:t xml:space="preserve">Verify, for the case when the Missile-Target Interaction Analysis Method is used, that there is adequate documentation of the method’s application to cross-check its equivalency against the NRC-specified force time-history. </w:t>
      </w:r>
      <w:r w:rsidR="00C0533A">
        <w:t xml:space="preserve"> </w:t>
      </w:r>
      <w:r w:rsidRPr="002867E5">
        <w:t>Verify that the Missile-Target Interaction model is consistent with 10CFR50.150(a)(2) that requires the assessment to “be based on the beyond-design-basis impact of a large, commercial aircraft used for long distance flights in the U.S., with aviation fuel loading typically used in such flights, and an impact speed and angle of impact considering the ability of both experienced and inexperienced pilots to control large, commercial aircraft at the low altitude representative of a nuclear power plant's low</w:t>
      </w:r>
      <w:r w:rsidRPr="002867E5">
        <w:rPr>
          <w:spacing w:val="-2"/>
        </w:rPr>
        <w:t xml:space="preserve"> </w:t>
      </w:r>
      <w:r w:rsidRPr="002867E5">
        <w:t>profile.”</w:t>
      </w:r>
    </w:p>
    <w:p w14:paraId="0270E272" w14:textId="77777777" w:rsidR="00C2118F" w:rsidRPr="002867E5" w:rsidRDefault="00C2118F" w:rsidP="00794980">
      <w:pPr>
        <w:pStyle w:val="BodyText"/>
        <w:rPr>
          <w:sz w:val="22"/>
          <w:szCs w:val="22"/>
        </w:rPr>
      </w:pPr>
    </w:p>
    <w:p w14:paraId="3FABEF07" w14:textId="77777777" w:rsidR="00C2118F" w:rsidRPr="002867E5" w:rsidRDefault="007054DF" w:rsidP="00794980">
      <w:pPr>
        <w:pStyle w:val="ListParagraph"/>
        <w:numPr>
          <w:ilvl w:val="2"/>
          <w:numId w:val="9"/>
        </w:numPr>
        <w:tabs>
          <w:tab w:val="left" w:pos="2174"/>
        </w:tabs>
        <w:ind w:right="120"/>
        <w:jc w:val="left"/>
      </w:pPr>
      <w:r w:rsidRPr="002867E5">
        <w:t>Verify that the analysis accurately captures the mass distribution of the missile when using a “reverse-engineering” approach to determine the missile-target interaction from the force-time</w:t>
      </w:r>
      <w:r w:rsidRPr="002867E5">
        <w:rPr>
          <w:spacing w:val="-19"/>
        </w:rPr>
        <w:t xml:space="preserve"> </w:t>
      </w:r>
      <w:r w:rsidRPr="002867E5">
        <w:t>history.</w:t>
      </w:r>
    </w:p>
    <w:p w14:paraId="41FDC18D" w14:textId="77777777" w:rsidR="00C2118F" w:rsidRPr="002867E5" w:rsidRDefault="00C2118F" w:rsidP="00794980">
      <w:pPr>
        <w:pStyle w:val="BodyText"/>
        <w:rPr>
          <w:sz w:val="22"/>
          <w:szCs w:val="22"/>
        </w:rPr>
      </w:pPr>
    </w:p>
    <w:p w14:paraId="3EF71F2E" w14:textId="7D09BFCD" w:rsidR="00C2118F" w:rsidRDefault="007054DF" w:rsidP="00794980">
      <w:pPr>
        <w:pStyle w:val="ListParagraph"/>
        <w:numPr>
          <w:ilvl w:val="2"/>
          <w:numId w:val="9"/>
        </w:numPr>
        <w:tabs>
          <w:tab w:val="left" w:pos="2172"/>
        </w:tabs>
        <w:ind w:left="2171" w:right="114" w:hanging="631"/>
        <w:jc w:val="left"/>
      </w:pPr>
      <w:r w:rsidRPr="002867E5">
        <w:t>Verify that the NRC-specified spatial distribution of the impact force was used in the analysis if the Force Time-History Analysis Method was used, and that it is adequately documented (NEI 07-13, Subsection</w:t>
      </w:r>
      <w:r w:rsidRPr="002867E5">
        <w:rPr>
          <w:spacing w:val="-6"/>
        </w:rPr>
        <w:t xml:space="preserve"> </w:t>
      </w:r>
      <w:r w:rsidRPr="002867E5">
        <w:t>2.2.4).</w:t>
      </w:r>
    </w:p>
    <w:p w14:paraId="7A101202" w14:textId="77777777" w:rsidR="00794980" w:rsidRPr="002867E5" w:rsidRDefault="00794980" w:rsidP="00794980">
      <w:pPr>
        <w:pStyle w:val="ListParagraph"/>
        <w:tabs>
          <w:tab w:val="left" w:pos="2172"/>
        </w:tabs>
        <w:ind w:left="2171" w:right="114" w:firstLine="0"/>
        <w:jc w:val="left"/>
      </w:pPr>
    </w:p>
    <w:p w14:paraId="1299CAA3" w14:textId="77777777" w:rsidR="00C2118F" w:rsidRPr="002867E5" w:rsidRDefault="00C2118F" w:rsidP="00794980">
      <w:pPr>
        <w:sectPr w:rsidR="00C2118F" w:rsidRPr="002867E5" w:rsidSect="00DD5EA3">
          <w:footerReference w:type="default" r:id="rId16"/>
          <w:type w:val="continuous"/>
          <w:pgSz w:w="12240" w:h="15840"/>
          <w:pgMar w:top="1440" w:right="1440" w:bottom="1440" w:left="1440" w:header="720" w:footer="720" w:gutter="0"/>
          <w:cols w:space="720"/>
          <w:docGrid w:linePitch="299"/>
        </w:sectPr>
      </w:pPr>
    </w:p>
    <w:p w14:paraId="30FF834B" w14:textId="77777777" w:rsidR="00C2118F" w:rsidRPr="002867E5" w:rsidRDefault="007054DF" w:rsidP="00794980">
      <w:pPr>
        <w:pStyle w:val="ListParagraph"/>
        <w:numPr>
          <w:ilvl w:val="1"/>
          <w:numId w:val="9"/>
        </w:numPr>
        <w:tabs>
          <w:tab w:val="left" w:pos="1540"/>
          <w:tab w:val="left" w:pos="1541"/>
        </w:tabs>
        <w:ind w:right="114"/>
        <w:jc w:val="left"/>
      </w:pPr>
      <w:r w:rsidRPr="002867E5">
        <w:t>Material Characterization and Failure Criteria Summary (NEI 07-13, Section</w:t>
      </w:r>
      <w:r w:rsidRPr="002867E5">
        <w:rPr>
          <w:spacing w:val="-4"/>
        </w:rPr>
        <w:t xml:space="preserve"> </w:t>
      </w:r>
      <w:r w:rsidRPr="002867E5">
        <w:t>2.3):</w:t>
      </w:r>
    </w:p>
    <w:p w14:paraId="555C90F0" w14:textId="77777777" w:rsidR="00C2118F" w:rsidRPr="002867E5" w:rsidRDefault="00C2118F" w:rsidP="00794980">
      <w:pPr>
        <w:pStyle w:val="BodyText"/>
        <w:rPr>
          <w:sz w:val="22"/>
          <w:szCs w:val="22"/>
        </w:rPr>
      </w:pPr>
    </w:p>
    <w:p w14:paraId="5B3125F8" w14:textId="47938061" w:rsidR="00C2118F" w:rsidRPr="002867E5" w:rsidRDefault="007054DF" w:rsidP="00794980">
      <w:pPr>
        <w:pStyle w:val="ListParagraph"/>
        <w:numPr>
          <w:ilvl w:val="2"/>
          <w:numId w:val="9"/>
        </w:numPr>
        <w:tabs>
          <w:tab w:val="left" w:pos="2174"/>
        </w:tabs>
        <w:ind w:right="119"/>
        <w:jc w:val="left"/>
      </w:pPr>
      <w:r w:rsidRPr="002867E5">
        <w:t xml:space="preserve">Verify that the material properties and the constitutive equations used to model the nonlinear behavior of both steel and reinforced concrete materials used in the analyses are consistent with the material properties and constitutive equations documented in Section 2.3 of NEI 07-13. </w:t>
      </w:r>
      <w:r w:rsidR="00C0533A">
        <w:t xml:space="preserve"> </w:t>
      </w:r>
      <w:r w:rsidRPr="002867E5">
        <w:t>The inspector should verify that these parameters have been appropriately used and adequately documented in the specific plant</w:t>
      </w:r>
      <w:r w:rsidRPr="002867E5">
        <w:rPr>
          <w:spacing w:val="-18"/>
        </w:rPr>
        <w:t xml:space="preserve"> </w:t>
      </w:r>
      <w:r w:rsidRPr="002867E5">
        <w:t>assessment.</w:t>
      </w:r>
    </w:p>
    <w:p w14:paraId="078A92AF" w14:textId="77777777" w:rsidR="00C2118F" w:rsidRPr="002867E5" w:rsidRDefault="00C2118F" w:rsidP="00794980">
      <w:pPr>
        <w:pStyle w:val="BodyText"/>
        <w:rPr>
          <w:sz w:val="22"/>
          <w:szCs w:val="22"/>
        </w:rPr>
      </w:pPr>
    </w:p>
    <w:p w14:paraId="6A29F327" w14:textId="78D218B9" w:rsidR="00C2118F" w:rsidRPr="002867E5" w:rsidRDefault="007054DF" w:rsidP="00794980">
      <w:pPr>
        <w:pStyle w:val="ListParagraph"/>
        <w:numPr>
          <w:ilvl w:val="2"/>
          <w:numId w:val="9"/>
        </w:numPr>
        <w:tabs>
          <w:tab w:val="left" w:pos="2173"/>
          <w:tab w:val="left" w:pos="2174"/>
        </w:tabs>
        <w:jc w:val="left"/>
      </w:pPr>
      <w:r w:rsidRPr="002867E5">
        <w:t>Verify that the dynamic increase factors specified in Subsection</w:t>
      </w:r>
    </w:p>
    <w:p w14:paraId="6662061E" w14:textId="10C0A9AE" w:rsidR="00C2118F" w:rsidRPr="002867E5" w:rsidRDefault="007054DF" w:rsidP="00794980">
      <w:pPr>
        <w:pStyle w:val="ListParagraph"/>
        <w:numPr>
          <w:ilvl w:val="2"/>
          <w:numId w:val="8"/>
        </w:numPr>
        <w:tabs>
          <w:tab w:val="left" w:pos="2800"/>
        </w:tabs>
        <w:ind w:right="122" w:firstLine="0"/>
        <w:jc w:val="left"/>
      </w:pPr>
      <w:r w:rsidRPr="002867E5">
        <w:t>of NEI 07-13 have been used for the various materials in the analysis.</w:t>
      </w:r>
    </w:p>
    <w:p w14:paraId="59919CC4" w14:textId="77777777" w:rsidR="00C2118F" w:rsidRPr="002867E5" w:rsidRDefault="00C2118F" w:rsidP="00794980">
      <w:pPr>
        <w:pStyle w:val="BodyText"/>
        <w:rPr>
          <w:sz w:val="22"/>
          <w:szCs w:val="22"/>
        </w:rPr>
      </w:pPr>
    </w:p>
    <w:p w14:paraId="4237EC4F" w14:textId="77777777" w:rsidR="00C2118F" w:rsidRPr="002867E5" w:rsidRDefault="007054DF" w:rsidP="00794980">
      <w:pPr>
        <w:pStyle w:val="ListParagraph"/>
        <w:numPr>
          <w:ilvl w:val="2"/>
          <w:numId w:val="9"/>
        </w:numPr>
        <w:tabs>
          <w:tab w:val="left" w:pos="2173"/>
          <w:tab w:val="left" w:pos="2174"/>
        </w:tabs>
        <w:jc w:val="left"/>
      </w:pPr>
      <w:r w:rsidRPr="002867E5">
        <w:t>Verify</w:t>
      </w:r>
      <w:r w:rsidRPr="002867E5">
        <w:rPr>
          <w:spacing w:val="30"/>
        </w:rPr>
        <w:t xml:space="preserve"> </w:t>
      </w:r>
      <w:r w:rsidRPr="002867E5">
        <w:t>that</w:t>
      </w:r>
      <w:r w:rsidRPr="002867E5">
        <w:rPr>
          <w:spacing w:val="33"/>
        </w:rPr>
        <w:t xml:space="preserve"> </w:t>
      </w:r>
      <w:r w:rsidRPr="002867E5">
        <w:t>the</w:t>
      </w:r>
      <w:r w:rsidRPr="002867E5">
        <w:rPr>
          <w:spacing w:val="31"/>
        </w:rPr>
        <w:t xml:space="preserve"> </w:t>
      </w:r>
      <w:r w:rsidRPr="002867E5">
        <w:t>ductile</w:t>
      </w:r>
      <w:r w:rsidRPr="002867E5">
        <w:rPr>
          <w:spacing w:val="30"/>
        </w:rPr>
        <w:t xml:space="preserve"> </w:t>
      </w:r>
      <w:r w:rsidRPr="002867E5">
        <w:t>strain</w:t>
      </w:r>
      <w:r w:rsidRPr="002867E5">
        <w:rPr>
          <w:spacing w:val="33"/>
        </w:rPr>
        <w:t xml:space="preserve"> </w:t>
      </w:r>
      <w:r w:rsidRPr="002867E5">
        <w:t>limits</w:t>
      </w:r>
      <w:r w:rsidRPr="002867E5">
        <w:rPr>
          <w:spacing w:val="33"/>
        </w:rPr>
        <w:t xml:space="preserve"> </w:t>
      </w:r>
      <w:r w:rsidRPr="002867E5">
        <w:t>specified</w:t>
      </w:r>
      <w:r w:rsidRPr="002867E5">
        <w:rPr>
          <w:spacing w:val="29"/>
        </w:rPr>
        <w:t xml:space="preserve"> </w:t>
      </w:r>
      <w:r w:rsidRPr="002867E5">
        <w:t>for</w:t>
      </w:r>
      <w:r w:rsidRPr="002867E5">
        <w:rPr>
          <w:spacing w:val="32"/>
        </w:rPr>
        <w:t xml:space="preserve"> </w:t>
      </w:r>
      <w:r w:rsidRPr="002867E5">
        <w:t>steel</w:t>
      </w:r>
      <w:r w:rsidRPr="002867E5">
        <w:rPr>
          <w:spacing w:val="32"/>
        </w:rPr>
        <w:t xml:space="preserve"> </w:t>
      </w:r>
      <w:r w:rsidRPr="002867E5">
        <w:t>in</w:t>
      </w:r>
      <w:r w:rsidRPr="002867E5">
        <w:rPr>
          <w:spacing w:val="30"/>
        </w:rPr>
        <w:t xml:space="preserve"> </w:t>
      </w:r>
      <w:r w:rsidRPr="002867E5">
        <w:t>Subsection</w:t>
      </w:r>
    </w:p>
    <w:p w14:paraId="76717C1F" w14:textId="77777777" w:rsidR="00C2118F" w:rsidRPr="002867E5" w:rsidRDefault="007054DF" w:rsidP="00794980">
      <w:pPr>
        <w:pStyle w:val="ListParagraph"/>
        <w:numPr>
          <w:ilvl w:val="2"/>
          <w:numId w:val="8"/>
        </w:numPr>
        <w:tabs>
          <w:tab w:val="left" w:pos="2776"/>
        </w:tabs>
        <w:ind w:left="2775" w:hanging="601"/>
        <w:jc w:val="left"/>
      </w:pPr>
      <w:r w:rsidRPr="002867E5">
        <w:t>of NEI 07-13 have been used in the</w:t>
      </w:r>
      <w:r w:rsidRPr="002867E5">
        <w:rPr>
          <w:spacing w:val="-20"/>
        </w:rPr>
        <w:t xml:space="preserve"> </w:t>
      </w:r>
      <w:r w:rsidRPr="002867E5">
        <w:t>analysis.</w:t>
      </w:r>
    </w:p>
    <w:p w14:paraId="7AB3A0E7" w14:textId="77777777" w:rsidR="00C2118F" w:rsidRPr="002867E5" w:rsidRDefault="00C2118F" w:rsidP="00794980">
      <w:pPr>
        <w:pStyle w:val="BodyText"/>
        <w:rPr>
          <w:sz w:val="22"/>
          <w:szCs w:val="22"/>
        </w:rPr>
      </w:pPr>
    </w:p>
    <w:p w14:paraId="5830B0A2" w14:textId="77777777" w:rsidR="00C2118F" w:rsidRPr="002867E5" w:rsidRDefault="007054DF" w:rsidP="00794980">
      <w:pPr>
        <w:pStyle w:val="ListParagraph"/>
        <w:numPr>
          <w:ilvl w:val="2"/>
          <w:numId w:val="9"/>
        </w:numPr>
        <w:tabs>
          <w:tab w:val="left" w:pos="2174"/>
        </w:tabs>
        <w:ind w:right="116"/>
        <w:jc w:val="left"/>
      </w:pPr>
      <w:r w:rsidRPr="002867E5">
        <w:t>Verify that the concrete structural failure criteria used in the analysis are appropriate and as specified in Subsection 2.3.3 of NEI 07-13 and that their use in the analysis is adequately justified and documented.</w:t>
      </w:r>
    </w:p>
    <w:p w14:paraId="5EF51449" w14:textId="77777777" w:rsidR="00C2118F" w:rsidRPr="002867E5" w:rsidRDefault="00C2118F" w:rsidP="00794980">
      <w:pPr>
        <w:pStyle w:val="BodyText"/>
        <w:rPr>
          <w:sz w:val="22"/>
          <w:szCs w:val="22"/>
        </w:rPr>
      </w:pPr>
    </w:p>
    <w:p w14:paraId="7B1821C3" w14:textId="77777777" w:rsidR="00C2118F" w:rsidRPr="002867E5" w:rsidRDefault="007054DF" w:rsidP="00794980">
      <w:pPr>
        <w:pStyle w:val="ListParagraph"/>
        <w:numPr>
          <w:ilvl w:val="2"/>
          <w:numId w:val="9"/>
        </w:numPr>
        <w:tabs>
          <w:tab w:val="left" w:pos="2174"/>
        </w:tabs>
        <w:ind w:right="123"/>
        <w:jc w:val="left"/>
      </w:pPr>
      <w:r w:rsidRPr="002867E5">
        <w:t>Verify that the material models specified in Subsection 2.3.4 of NEI 07-13 have been used in the</w:t>
      </w:r>
      <w:r w:rsidRPr="002867E5">
        <w:rPr>
          <w:spacing w:val="-18"/>
        </w:rPr>
        <w:t xml:space="preserve"> </w:t>
      </w:r>
      <w:r w:rsidRPr="002867E5">
        <w:t>analysis.</w:t>
      </w:r>
    </w:p>
    <w:p w14:paraId="67D42F99" w14:textId="77777777" w:rsidR="00C2118F" w:rsidRPr="002867E5" w:rsidRDefault="00C2118F" w:rsidP="00794980">
      <w:pPr>
        <w:pStyle w:val="BodyText"/>
        <w:rPr>
          <w:sz w:val="22"/>
          <w:szCs w:val="22"/>
        </w:rPr>
      </w:pPr>
    </w:p>
    <w:p w14:paraId="5232E0DD" w14:textId="2F0B59E2" w:rsidR="00C2118F" w:rsidRPr="002867E5" w:rsidRDefault="007054DF" w:rsidP="00794980">
      <w:pPr>
        <w:pStyle w:val="ListParagraph"/>
        <w:numPr>
          <w:ilvl w:val="2"/>
          <w:numId w:val="9"/>
        </w:numPr>
        <w:tabs>
          <w:tab w:val="left" w:pos="2174"/>
        </w:tabs>
        <w:ind w:right="115"/>
        <w:jc w:val="left"/>
      </w:pPr>
      <w:r w:rsidRPr="002867E5">
        <w:t>Verify that structural integrity failure criteria used are appropriate and as specified in Subsection 2.3.5 of NEI 07-13 and are adequately justified and</w:t>
      </w:r>
      <w:r w:rsidRPr="002867E5">
        <w:rPr>
          <w:spacing w:val="-11"/>
        </w:rPr>
        <w:t xml:space="preserve"> </w:t>
      </w:r>
      <w:r w:rsidRPr="002867E5">
        <w:t>documented.</w:t>
      </w:r>
    </w:p>
    <w:p w14:paraId="04E967CA" w14:textId="77777777" w:rsidR="00C2118F" w:rsidRPr="002867E5" w:rsidRDefault="00C2118F" w:rsidP="00794980">
      <w:pPr>
        <w:pStyle w:val="BodyText"/>
        <w:rPr>
          <w:sz w:val="22"/>
          <w:szCs w:val="22"/>
        </w:rPr>
      </w:pPr>
    </w:p>
    <w:p w14:paraId="093F5A45" w14:textId="77777777" w:rsidR="00C2118F" w:rsidRPr="002867E5" w:rsidRDefault="007054DF" w:rsidP="00794980">
      <w:pPr>
        <w:pStyle w:val="ListParagraph"/>
        <w:numPr>
          <w:ilvl w:val="1"/>
          <w:numId w:val="9"/>
        </w:numPr>
        <w:tabs>
          <w:tab w:val="left" w:pos="1540"/>
          <w:tab w:val="left" w:pos="1541"/>
        </w:tabs>
        <w:jc w:val="left"/>
      </w:pPr>
      <w:r w:rsidRPr="002867E5">
        <w:t>Major Assumptions (NEI 07-13, Section</w:t>
      </w:r>
      <w:r w:rsidRPr="002867E5">
        <w:rPr>
          <w:spacing w:val="-11"/>
        </w:rPr>
        <w:t xml:space="preserve"> </w:t>
      </w:r>
      <w:r w:rsidRPr="002867E5">
        <w:t>2.4):</w:t>
      </w:r>
    </w:p>
    <w:p w14:paraId="5E76D125" w14:textId="77777777" w:rsidR="00C2118F" w:rsidRPr="002867E5" w:rsidRDefault="00C2118F" w:rsidP="00794980">
      <w:pPr>
        <w:pStyle w:val="BodyText"/>
        <w:rPr>
          <w:sz w:val="22"/>
          <w:szCs w:val="22"/>
        </w:rPr>
      </w:pPr>
    </w:p>
    <w:p w14:paraId="0F426E9B" w14:textId="49CDD61C" w:rsidR="00C2118F" w:rsidRPr="002867E5" w:rsidRDefault="007054DF" w:rsidP="00794980">
      <w:pPr>
        <w:pStyle w:val="ListParagraph"/>
        <w:numPr>
          <w:ilvl w:val="2"/>
          <w:numId w:val="9"/>
        </w:numPr>
        <w:tabs>
          <w:tab w:val="left" w:pos="2172"/>
        </w:tabs>
        <w:ind w:left="2171" w:right="117" w:hanging="631"/>
        <w:jc w:val="left"/>
      </w:pPr>
      <w:r w:rsidRPr="002867E5">
        <w:t>Verify that, if used, the missile interaction model assumes the aircraft impact is perpendicular to the centerline of the containment (NEI 07-13, Subsection</w:t>
      </w:r>
      <w:r w:rsidRPr="002867E5">
        <w:rPr>
          <w:spacing w:val="-11"/>
        </w:rPr>
        <w:t xml:space="preserve"> </w:t>
      </w:r>
      <w:r w:rsidRPr="002867E5">
        <w:t>2.4.1).</w:t>
      </w:r>
    </w:p>
    <w:p w14:paraId="0299F4F2" w14:textId="77777777" w:rsidR="00C2118F" w:rsidRPr="002867E5" w:rsidRDefault="00C2118F" w:rsidP="00794980">
      <w:pPr>
        <w:pStyle w:val="BodyText"/>
        <w:rPr>
          <w:sz w:val="22"/>
          <w:szCs w:val="22"/>
        </w:rPr>
      </w:pPr>
    </w:p>
    <w:p w14:paraId="6756AA13" w14:textId="77777777" w:rsidR="00C2118F" w:rsidRPr="002867E5" w:rsidRDefault="007054DF" w:rsidP="00794980">
      <w:pPr>
        <w:pStyle w:val="ListParagraph"/>
        <w:numPr>
          <w:ilvl w:val="2"/>
          <w:numId w:val="9"/>
        </w:numPr>
        <w:tabs>
          <w:tab w:val="left" w:pos="2172"/>
        </w:tabs>
        <w:ind w:left="2171" w:right="114" w:hanging="631"/>
        <w:jc w:val="left"/>
      </w:pPr>
      <w:r w:rsidRPr="002867E5">
        <w:t>Verify that, if the missile interaction model is used, it assumes the aircraft is at a takeoff weight such that the missile-interaction model is equivalent to the NRC- specified force time-history (NEI 07-13, Subsection</w:t>
      </w:r>
      <w:r w:rsidRPr="002867E5">
        <w:rPr>
          <w:spacing w:val="-6"/>
        </w:rPr>
        <w:t xml:space="preserve"> </w:t>
      </w:r>
      <w:r w:rsidRPr="002867E5">
        <w:t>2.4.1).</w:t>
      </w:r>
    </w:p>
    <w:p w14:paraId="02C783A9" w14:textId="77777777" w:rsidR="00C2118F" w:rsidRPr="002867E5" w:rsidRDefault="00C2118F" w:rsidP="00794980">
      <w:pPr>
        <w:pStyle w:val="BodyText"/>
        <w:rPr>
          <w:sz w:val="22"/>
          <w:szCs w:val="22"/>
        </w:rPr>
      </w:pPr>
    </w:p>
    <w:p w14:paraId="3B128BF7" w14:textId="789BBDA5" w:rsidR="00C2118F" w:rsidRDefault="007054DF" w:rsidP="00794980">
      <w:pPr>
        <w:pStyle w:val="ListParagraph"/>
        <w:numPr>
          <w:ilvl w:val="2"/>
          <w:numId w:val="9"/>
        </w:numPr>
        <w:tabs>
          <w:tab w:val="left" w:pos="2172"/>
        </w:tabs>
        <w:ind w:left="2171" w:right="115" w:hanging="631"/>
        <w:jc w:val="left"/>
      </w:pPr>
      <w:r w:rsidRPr="002867E5">
        <w:t>Verify, if the missile interaction model is used, that the analysis is performed assuming a strike location at the mid-height or spring- line, or that the strike location used is based on limitations on airplane glide slope that have been determined based on the aircraft rule and plant-specific design considerations (NEI 07-13, Subsection 2.4.1).</w:t>
      </w:r>
    </w:p>
    <w:p w14:paraId="09C75C1B" w14:textId="77777777" w:rsidR="00C0533A" w:rsidRPr="002867E5" w:rsidRDefault="00C0533A" w:rsidP="00C0533A">
      <w:pPr>
        <w:pStyle w:val="ListParagraph"/>
        <w:tabs>
          <w:tab w:val="left" w:pos="2172"/>
        </w:tabs>
        <w:ind w:left="2171" w:right="115" w:firstLine="0"/>
        <w:jc w:val="left"/>
      </w:pPr>
    </w:p>
    <w:p w14:paraId="6627E755" w14:textId="77777777" w:rsidR="00C2118F" w:rsidRPr="002867E5" w:rsidRDefault="00C2118F" w:rsidP="00794980">
      <w:pPr>
        <w:sectPr w:rsidR="00C2118F" w:rsidRPr="002867E5" w:rsidSect="00DD5EA3">
          <w:footerReference w:type="default" r:id="rId17"/>
          <w:type w:val="continuous"/>
          <w:pgSz w:w="12240" w:h="15840"/>
          <w:pgMar w:top="1440" w:right="1440" w:bottom="1440" w:left="1440" w:header="720" w:footer="720" w:gutter="0"/>
          <w:cols w:space="720"/>
          <w:docGrid w:linePitch="299"/>
        </w:sectPr>
      </w:pPr>
    </w:p>
    <w:p w14:paraId="23E2A10A" w14:textId="77777777" w:rsidR="00C2118F" w:rsidRPr="002867E5" w:rsidRDefault="007054DF" w:rsidP="00794980">
      <w:pPr>
        <w:pStyle w:val="ListParagraph"/>
        <w:numPr>
          <w:ilvl w:val="2"/>
          <w:numId w:val="9"/>
        </w:numPr>
        <w:tabs>
          <w:tab w:val="left" w:pos="2172"/>
        </w:tabs>
        <w:ind w:left="2171" w:right="115" w:hanging="631"/>
        <w:jc w:val="left"/>
      </w:pPr>
      <w:r w:rsidRPr="002867E5">
        <w:t>Verify that new plant design features have been subject to experimentally verified analytical evaluations (NEI 07-13, Subsection 2.4.1).</w:t>
      </w:r>
    </w:p>
    <w:p w14:paraId="4848CB75" w14:textId="77777777" w:rsidR="00C2118F" w:rsidRPr="002867E5" w:rsidRDefault="00C2118F" w:rsidP="00794980">
      <w:pPr>
        <w:pStyle w:val="BodyText"/>
        <w:rPr>
          <w:sz w:val="22"/>
          <w:szCs w:val="22"/>
        </w:rPr>
      </w:pPr>
    </w:p>
    <w:p w14:paraId="2BB224A4" w14:textId="77777777" w:rsidR="00C2118F" w:rsidRPr="002867E5" w:rsidRDefault="007054DF" w:rsidP="00794980">
      <w:pPr>
        <w:pStyle w:val="ListParagraph"/>
        <w:numPr>
          <w:ilvl w:val="2"/>
          <w:numId w:val="9"/>
        </w:numPr>
        <w:tabs>
          <w:tab w:val="left" w:pos="2172"/>
        </w:tabs>
        <w:ind w:left="2171" w:right="122" w:hanging="631"/>
        <w:jc w:val="left"/>
      </w:pPr>
      <w:r w:rsidRPr="002867E5">
        <w:t>Verify that regions of the containment that contain potentially critical penetrations have been considered (NEI 07-13, Subsection</w:t>
      </w:r>
      <w:r w:rsidRPr="002867E5">
        <w:rPr>
          <w:spacing w:val="-19"/>
        </w:rPr>
        <w:t xml:space="preserve"> </w:t>
      </w:r>
      <w:r w:rsidRPr="002867E5">
        <w:t>2.4.1).</w:t>
      </w:r>
    </w:p>
    <w:p w14:paraId="6C3478F3" w14:textId="77777777" w:rsidR="00C2118F" w:rsidRPr="002867E5" w:rsidRDefault="00C2118F" w:rsidP="00794980">
      <w:pPr>
        <w:pStyle w:val="BodyText"/>
        <w:rPr>
          <w:sz w:val="22"/>
          <w:szCs w:val="22"/>
        </w:rPr>
      </w:pPr>
    </w:p>
    <w:p w14:paraId="3410E628" w14:textId="7D44AB53" w:rsidR="00C2118F" w:rsidRPr="002867E5" w:rsidRDefault="007054DF" w:rsidP="00794980">
      <w:pPr>
        <w:pStyle w:val="ListParagraph"/>
        <w:numPr>
          <w:ilvl w:val="2"/>
          <w:numId w:val="9"/>
        </w:numPr>
        <w:tabs>
          <w:tab w:val="left" w:pos="2172"/>
        </w:tabs>
        <w:ind w:left="2171" w:right="116" w:hanging="631"/>
        <w:jc w:val="left"/>
      </w:pPr>
      <w:r w:rsidRPr="002867E5">
        <w:t xml:space="preserve">Verify that the analysis is performed assuming both the engine and the aircraft fuselage strike at the mid-point of the pool wall. </w:t>
      </w:r>
      <w:r w:rsidR="009F7C5B">
        <w:t xml:space="preserve"> </w:t>
      </w:r>
      <w:r w:rsidRPr="002867E5">
        <w:t>Also verify that aircraft impact at other locations that could result in  greater consequences have been assessed (NEI 07-13, Subsection 2.4.2).</w:t>
      </w:r>
    </w:p>
    <w:p w14:paraId="075A6B52" w14:textId="77777777" w:rsidR="00C2118F" w:rsidRPr="002867E5" w:rsidRDefault="00C2118F" w:rsidP="00794980">
      <w:pPr>
        <w:pStyle w:val="BodyText"/>
        <w:rPr>
          <w:sz w:val="22"/>
          <w:szCs w:val="22"/>
        </w:rPr>
      </w:pPr>
    </w:p>
    <w:p w14:paraId="32D3D3A6" w14:textId="77777777" w:rsidR="00C2118F" w:rsidRPr="002867E5" w:rsidRDefault="007054DF" w:rsidP="00794980">
      <w:pPr>
        <w:pStyle w:val="ListParagraph"/>
        <w:numPr>
          <w:ilvl w:val="2"/>
          <w:numId w:val="9"/>
        </w:numPr>
        <w:tabs>
          <w:tab w:val="left" w:pos="2172"/>
        </w:tabs>
        <w:ind w:left="2171" w:right="122" w:hanging="631"/>
        <w:jc w:val="left"/>
      </w:pPr>
      <w:r w:rsidRPr="002867E5">
        <w:t>Verify that both the engine and the aircraft fuselage strike perpendicular to the pool wall (NEI 07-13, Subsection</w:t>
      </w:r>
      <w:r w:rsidRPr="002867E5">
        <w:rPr>
          <w:spacing w:val="-18"/>
        </w:rPr>
        <w:t xml:space="preserve"> </w:t>
      </w:r>
      <w:r w:rsidRPr="002867E5">
        <w:t>2.4.2).</w:t>
      </w:r>
    </w:p>
    <w:p w14:paraId="036B5D40" w14:textId="77777777" w:rsidR="00C2118F" w:rsidRPr="002867E5" w:rsidRDefault="00C2118F" w:rsidP="00794980">
      <w:pPr>
        <w:pStyle w:val="BodyText"/>
        <w:rPr>
          <w:sz w:val="22"/>
          <w:szCs w:val="22"/>
        </w:rPr>
      </w:pPr>
    </w:p>
    <w:p w14:paraId="48E520D7" w14:textId="77777777" w:rsidR="00C2118F" w:rsidRPr="002867E5" w:rsidRDefault="007054DF" w:rsidP="00794980">
      <w:pPr>
        <w:pStyle w:val="ListParagraph"/>
        <w:numPr>
          <w:ilvl w:val="2"/>
          <w:numId w:val="9"/>
        </w:numPr>
        <w:tabs>
          <w:tab w:val="left" w:pos="2172"/>
        </w:tabs>
        <w:ind w:left="2171" w:right="114" w:hanging="631"/>
        <w:jc w:val="left"/>
      </w:pPr>
      <w:r w:rsidRPr="002867E5">
        <w:t>Verify, if credit is taken for pool water inventory in the analyses, that the added mass of the water is modeled conservatively (NEI 07-13, Subsection</w:t>
      </w:r>
      <w:r w:rsidRPr="002867E5">
        <w:rPr>
          <w:spacing w:val="-6"/>
        </w:rPr>
        <w:t xml:space="preserve"> </w:t>
      </w:r>
      <w:r w:rsidRPr="002867E5">
        <w:t>2.4.2).</w:t>
      </w:r>
    </w:p>
    <w:p w14:paraId="1929A19D" w14:textId="77777777" w:rsidR="00C2118F" w:rsidRPr="002867E5" w:rsidRDefault="00C2118F" w:rsidP="00794980">
      <w:pPr>
        <w:pStyle w:val="BodyText"/>
        <w:rPr>
          <w:sz w:val="22"/>
          <w:szCs w:val="22"/>
        </w:rPr>
      </w:pPr>
    </w:p>
    <w:p w14:paraId="6D29BEC7" w14:textId="77777777" w:rsidR="00C2118F" w:rsidRPr="002867E5" w:rsidRDefault="007054DF" w:rsidP="00794980">
      <w:pPr>
        <w:pStyle w:val="ListParagraph"/>
        <w:numPr>
          <w:ilvl w:val="2"/>
          <w:numId w:val="9"/>
        </w:numPr>
        <w:tabs>
          <w:tab w:val="left" w:pos="2172"/>
        </w:tabs>
        <w:ind w:left="2171" w:right="122" w:hanging="631"/>
        <w:jc w:val="left"/>
      </w:pPr>
      <w:r w:rsidRPr="002867E5">
        <w:lastRenderedPageBreak/>
        <w:t>Verify that potential damage from wall motion on adjacent fuel assemblies have been evaluated (NEI 07-13, Subsection</w:t>
      </w:r>
      <w:r w:rsidRPr="002867E5">
        <w:rPr>
          <w:spacing w:val="-18"/>
        </w:rPr>
        <w:t xml:space="preserve"> </w:t>
      </w:r>
      <w:r w:rsidRPr="002867E5">
        <w:t>2.4.2).</w:t>
      </w:r>
    </w:p>
    <w:p w14:paraId="7588C1B7" w14:textId="77777777" w:rsidR="00C2118F" w:rsidRPr="002867E5" w:rsidRDefault="00C2118F" w:rsidP="00794980">
      <w:pPr>
        <w:pStyle w:val="BodyText"/>
        <w:rPr>
          <w:sz w:val="22"/>
          <w:szCs w:val="22"/>
        </w:rPr>
      </w:pPr>
    </w:p>
    <w:p w14:paraId="1A7C7934" w14:textId="77777777" w:rsidR="00C2118F" w:rsidRPr="002867E5" w:rsidRDefault="007054DF" w:rsidP="00794980">
      <w:pPr>
        <w:pStyle w:val="ListParagraph"/>
        <w:numPr>
          <w:ilvl w:val="2"/>
          <w:numId w:val="9"/>
        </w:numPr>
        <w:tabs>
          <w:tab w:val="left" w:pos="2172"/>
        </w:tabs>
        <w:ind w:left="2171" w:right="117" w:hanging="631"/>
        <w:jc w:val="left"/>
      </w:pPr>
      <w:r w:rsidRPr="002867E5">
        <w:t>Verify that, per assumption, no credit is taken for energy dissipation in external walls, if the force time history analysis method (</w:t>
      </w:r>
      <w:proofErr w:type="spellStart"/>
      <w:r w:rsidRPr="002867E5">
        <w:t>Riera</w:t>
      </w:r>
      <w:proofErr w:type="spellEnd"/>
      <w:r w:rsidRPr="002867E5">
        <w:t xml:space="preserve"> function) is used (NEI 07-13, Subsection</w:t>
      </w:r>
      <w:r w:rsidRPr="002867E5">
        <w:rPr>
          <w:spacing w:val="-12"/>
        </w:rPr>
        <w:t xml:space="preserve"> </w:t>
      </w:r>
      <w:r w:rsidRPr="002867E5">
        <w:t>2.4.2).</w:t>
      </w:r>
    </w:p>
    <w:p w14:paraId="34426CC6" w14:textId="77777777" w:rsidR="00C2118F" w:rsidRPr="002867E5" w:rsidRDefault="00C2118F" w:rsidP="00794980">
      <w:pPr>
        <w:pStyle w:val="BodyText"/>
        <w:rPr>
          <w:sz w:val="22"/>
          <w:szCs w:val="22"/>
        </w:rPr>
      </w:pPr>
    </w:p>
    <w:p w14:paraId="7353BA33" w14:textId="77777777" w:rsidR="00C2118F" w:rsidRPr="002867E5" w:rsidRDefault="007054DF" w:rsidP="00794980">
      <w:pPr>
        <w:pStyle w:val="ListParagraph"/>
        <w:numPr>
          <w:ilvl w:val="1"/>
          <w:numId w:val="9"/>
        </w:numPr>
        <w:tabs>
          <w:tab w:val="left" w:pos="1540"/>
          <w:tab w:val="left" w:pos="1541"/>
        </w:tabs>
        <w:jc w:val="left"/>
      </w:pPr>
      <w:r w:rsidRPr="002867E5">
        <w:t>Sufficiency Criteria (NEI 07-13, Section</w:t>
      </w:r>
      <w:r w:rsidRPr="002867E5">
        <w:rPr>
          <w:spacing w:val="-12"/>
        </w:rPr>
        <w:t xml:space="preserve"> </w:t>
      </w:r>
      <w:r w:rsidRPr="002867E5">
        <w:t>2.5):</w:t>
      </w:r>
    </w:p>
    <w:p w14:paraId="6E1B214C" w14:textId="77777777" w:rsidR="00C2118F" w:rsidRPr="002867E5" w:rsidRDefault="00C2118F" w:rsidP="00794980">
      <w:pPr>
        <w:pStyle w:val="BodyText"/>
        <w:rPr>
          <w:sz w:val="22"/>
          <w:szCs w:val="22"/>
        </w:rPr>
      </w:pPr>
    </w:p>
    <w:p w14:paraId="21D95AAB" w14:textId="77777777" w:rsidR="00C2118F" w:rsidRPr="002867E5" w:rsidRDefault="007054DF" w:rsidP="00794980">
      <w:pPr>
        <w:pStyle w:val="ListParagraph"/>
        <w:numPr>
          <w:ilvl w:val="2"/>
          <w:numId w:val="9"/>
        </w:numPr>
        <w:tabs>
          <w:tab w:val="left" w:pos="2174"/>
        </w:tabs>
        <w:ind w:right="123"/>
        <w:jc w:val="left"/>
      </w:pPr>
      <w:r w:rsidRPr="002867E5">
        <w:t>Verify that if the containment is concluded to be intact, the sufficiency criteria of Section 2.5.1 are</w:t>
      </w:r>
      <w:r w:rsidRPr="002867E5">
        <w:rPr>
          <w:spacing w:val="-16"/>
        </w:rPr>
        <w:t xml:space="preserve"> </w:t>
      </w:r>
      <w:r w:rsidRPr="002867E5">
        <w:t>satisfied.</w:t>
      </w:r>
    </w:p>
    <w:p w14:paraId="2A7827EA" w14:textId="77777777" w:rsidR="00C2118F" w:rsidRPr="002867E5" w:rsidRDefault="00C2118F" w:rsidP="00794980">
      <w:pPr>
        <w:pStyle w:val="BodyText"/>
        <w:rPr>
          <w:sz w:val="22"/>
          <w:szCs w:val="22"/>
        </w:rPr>
      </w:pPr>
    </w:p>
    <w:p w14:paraId="5EA01505" w14:textId="77777777" w:rsidR="00C2118F" w:rsidRPr="002867E5" w:rsidRDefault="007054DF" w:rsidP="00794980">
      <w:pPr>
        <w:pStyle w:val="ListParagraph"/>
        <w:numPr>
          <w:ilvl w:val="2"/>
          <w:numId w:val="9"/>
        </w:numPr>
        <w:tabs>
          <w:tab w:val="left" w:pos="2174"/>
        </w:tabs>
        <w:ind w:right="124"/>
        <w:jc w:val="left"/>
      </w:pPr>
      <w:r w:rsidRPr="002867E5">
        <w:t>Verify that if the spent fuel pool is concluded to be intact, the sufficiency criteria of Section 2.5.2 are</w:t>
      </w:r>
      <w:r w:rsidRPr="002867E5">
        <w:rPr>
          <w:spacing w:val="-16"/>
        </w:rPr>
        <w:t xml:space="preserve"> </w:t>
      </w:r>
      <w:r w:rsidRPr="002867E5">
        <w:t>satisfied</w:t>
      </w:r>
    </w:p>
    <w:p w14:paraId="3E5358ED" w14:textId="77777777" w:rsidR="00C2118F" w:rsidRPr="002867E5" w:rsidRDefault="00C2118F" w:rsidP="00794980">
      <w:pPr>
        <w:pStyle w:val="BodyText"/>
        <w:rPr>
          <w:sz w:val="22"/>
          <w:szCs w:val="22"/>
        </w:rPr>
      </w:pPr>
    </w:p>
    <w:p w14:paraId="1E875C75" w14:textId="77777777" w:rsidR="00C2118F" w:rsidRPr="002867E5" w:rsidRDefault="007054DF" w:rsidP="00794980">
      <w:pPr>
        <w:pStyle w:val="ListParagraph"/>
        <w:numPr>
          <w:ilvl w:val="2"/>
          <w:numId w:val="9"/>
        </w:numPr>
        <w:tabs>
          <w:tab w:val="left" w:pos="2174"/>
        </w:tabs>
        <w:ind w:right="122"/>
        <w:jc w:val="left"/>
      </w:pPr>
      <w:r w:rsidRPr="002867E5">
        <w:t>Verify that an assessment for an impact below the spent fuel pool as specified in NEI 07-13 has been performed and is adequately documented.</w:t>
      </w:r>
    </w:p>
    <w:p w14:paraId="49F2BE9C" w14:textId="77777777" w:rsidR="00C2118F" w:rsidRPr="002867E5" w:rsidRDefault="00C2118F" w:rsidP="00794980">
      <w:pPr>
        <w:pStyle w:val="BodyText"/>
        <w:rPr>
          <w:sz w:val="22"/>
          <w:szCs w:val="22"/>
        </w:rPr>
      </w:pPr>
    </w:p>
    <w:p w14:paraId="008732CE" w14:textId="593F312A" w:rsidR="00C2118F" w:rsidRPr="002867E5" w:rsidRDefault="007054DF" w:rsidP="00794980">
      <w:pPr>
        <w:pStyle w:val="ListParagraph"/>
        <w:numPr>
          <w:ilvl w:val="0"/>
          <w:numId w:val="9"/>
        </w:numPr>
        <w:tabs>
          <w:tab w:val="left" w:pos="907"/>
        </w:tabs>
        <w:ind w:right="115" w:hanging="532"/>
        <w:jc w:val="left"/>
      </w:pPr>
      <w:r w:rsidRPr="002867E5">
        <w:rPr>
          <w:u w:val="single"/>
        </w:rPr>
        <w:t>Structural Damage Footprint Assessment</w:t>
      </w:r>
      <w:r w:rsidRPr="002867E5">
        <w:t xml:space="preserve">. </w:t>
      </w:r>
      <w:r w:rsidR="009F7C5B">
        <w:t xml:space="preserve"> </w:t>
      </w:r>
      <w:r w:rsidRPr="002867E5">
        <w:t xml:space="preserve">Specific items of interest related to the damage rule sets that need to be verified are detailed in NEI 07-13. </w:t>
      </w:r>
      <w:r w:rsidR="009F7C5B">
        <w:t xml:space="preserve"> </w:t>
      </w:r>
      <w:r w:rsidRPr="002867E5">
        <w:t>The following items identified in Chapter 3, “Heat Removal Capability,” of NEI 07-13 should be</w:t>
      </w:r>
      <w:r w:rsidRPr="002867E5">
        <w:rPr>
          <w:spacing w:val="-3"/>
        </w:rPr>
        <w:t xml:space="preserve"> </w:t>
      </w:r>
      <w:r w:rsidRPr="002867E5">
        <w:t>verified:</w:t>
      </w:r>
    </w:p>
    <w:p w14:paraId="5DB4AAED" w14:textId="77777777" w:rsidR="00C2118F" w:rsidRPr="002867E5" w:rsidRDefault="00C2118F" w:rsidP="00794980">
      <w:pPr>
        <w:pStyle w:val="BodyText"/>
        <w:rPr>
          <w:sz w:val="22"/>
          <w:szCs w:val="22"/>
        </w:rPr>
      </w:pPr>
    </w:p>
    <w:p w14:paraId="770E38BC" w14:textId="77777777" w:rsidR="00C2118F" w:rsidRPr="002867E5" w:rsidRDefault="007054DF" w:rsidP="00794980">
      <w:pPr>
        <w:pStyle w:val="ListParagraph"/>
        <w:numPr>
          <w:ilvl w:val="1"/>
          <w:numId w:val="9"/>
        </w:numPr>
        <w:tabs>
          <w:tab w:val="left" w:pos="1540"/>
          <w:tab w:val="left" w:pos="1541"/>
        </w:tabs>
        <w:ind w:hanging="634"/>
        <w:jc w:val="left"/>
      </w:pPr>
      <w:r w:rsidRPr="002867E5">
        <w:t>Specifics to Damage Rule</w:t>
      </w:r>
      <w:r w:rsidRPr="002867E5">
        <w:rPr>
          <w:spacing w:val="-12"/>
        </w:rPr>
        <w:t xml:space="preserve"> </w:t>
      </w:r>
      <w:r w:rsidRPr="002867E5">
        <w:t>Sets:</w:t>
      </w:r>
    </w:p>
    <w:p w14:paraId="6FDF780D" w14:textId="77777777" w:rsidR="00C2118F" w:rsidRDefault="00C2118F" w:rsidP="00794980"/>
    <w:p w14:paraId="7C4C7734" w14:textId="684DF398" w:rsidR="00C2118F" w:rsidRPr="002867E5" w:rsidRDefault="007054DF" w:rsidP="00794980">
      <w:pPr>
        <w:pStyle w:val="ListParagraph"/>
        <w:numPr>
          <w:ilvl w:val="2"/>
          <w:numId w:val="9"/>
        </w:numPr>
        <w:tabs>
          <w:tab w:val="left" w:pos="2354"/>
        </w:tabs>
        <w:ind w:left="2354" w:right="120"/>
        <w:jc w:val="left"/>
      </w:pPr>
      <w:r w:rsidRPr="002867E5">
        <w:t>Verify that the structures of concern that contain systems, structures, and components (SSCs) are retained for additional analysis.</w:t>
      </w:r>
    </w:p>
    <w:p w14:paraId="1C85FE01" w14:textId="77777777" w:rsidR="00C2118F" w:rsidRPr="002867E5" w:rsidRDefault="00C2118F" w:rsidP="00794980">
      <w:pPr>
        <w:pStyle w:val="BodyText"/>
        <w:rPr>
          <w:sz w:val="22"/>
          <w:szCs w:val="22"/>
        </w:rPr>
      </w:pPr>
    </w:p>
    <w:p w14:paraId="5B6E266E" w14:textId="01EB5D52" w:rsidR="00C2118F" w:rsidRPr="002867E5" w:rsidRDefault="007054DF" w:rsidP="00794980">
      <w:pPr>
        <w:pStyle w:val="ListParagraph"/>
        <w:numPr>
          <w:ilvl w:val="2"/>
          <w:numId w:val="9"/>
        </w:numPr>
        <w:tabs>
          <w:tab w:val="left" w:pos="2354"/>
        </w:tabs>
        <w:ind w:left="2354" w:right="116"/>
        <w:jc w:val="left"/>
      </w:pPr>
      <w:r w:rsidRPr="002867E5">
        <w:t xml:space="preserve">Verify that a systematic evaluation of portions of all buildings that may be susceptible to damage has been carried out and that those portions have been identified and the process is documented. </w:t>
      </w:r>
      <w:r w:rsidR="009F7C5B">
        <w:t xml:space="preserve"> </w:t>
      </w:r>
      <w:r w:rsidRPr="002867E5">
        <w:t xml:space="preserve">This evaluation should </w:t>
      </w:r>
      <w:proofErr w:type="gramStart"/>
      <w:r w:rsidRPr="002867E5">
        <w:t>take into account</w:t>
      </w:r>
      <w:proofErr w:type="gramEnd"/>
      <w:r w:rsidRPr="002867E5">
        <w:t xml:space="preserve"> adjacent structures, intervening structures, and intervening terrain that might prevent a direct strike, per guidance provided in NEI 07-13, Subsections 3.2.1 -</w:t>
      </w:r>
      <w:r w:rsidRPr="002867E5">
        <w:rPr>
          <w:spacing w:val="-15"/>
        </w:rPr>
        <w:t xml:space="preserve"> </w:t>
      </w:r>
      <w:r w:rsidRPr="002867E5">
        <w:t>3.2.2.2.</w:t>
      </w:r>
    </w:p>
    <w:p w14:paraId="1CA464A5" w14:textId="77777777" w:rsidR="00C2118F" w:rsidRPr="002867E5" w:rsidRDefault="00C2118F" w:rsidP="00794980">
      <w:pPr>
        <w:pStyle w:val="BodyText"/>
        <w:rPr>
          <w:sz w:val="22"/>
          <w:szCs w:val="22"/>
        </w:rPr>
      </w:pPr>
    </w:p>
    <w:p w14:paraId="69B5D6B2" w14:textId="77777777" w:rsidR="00C2118F" w:rsidRPr="002867E5" w:rsidRDefault="007054DF" w:rsidP="00794980">
      <w:pPr>
        <w:pStyle w:val="ListParagraph"/>
        <w:numPr>
          <w:ilvl w:val="2"/>
          <w:numId w:val="9"/>
        </w:numPr>
        <w:tabs>
          <w:tab w:val="left" w:pos="2354"/>
        </w:tabs>
        <w:ind w:left="2354" w:right="116"/>
        <w:jc w:val="left"/>
      </w:pPr>
      <w:r w:rsidRPr="002867E5">
        <w:t xml:space="preserve">Verify, for those elevations that have faces of buildings/structures that are not screened by adjacent or intervening objects, that the potential for damage is evaluated based on </w:t>
      </w:r>
      <w:r w:rsidRPr="002867E5">
        <w:rPr>
          <w:spacing w:val="2"/>
        </w:rPr>
        <w:t xml:space="preserve">the </w:t>
      </w:r>
      <w:r w:rsidRPr="002867E5">
        <w:t>structural characteristics of the external and internal walls and that this evaluation is adequately</w:t>
      </w:r>
      <w:r w:rsidRPr="002867E5">
        <w:rPr>
          <w:spacing w:val="-15"/>
        </w:rPr>
        <w:t xml:space="preserve"> </w:t>
      </w:r>
      <w:r w:rsidRPr="002867E5">
        <w:t>documented.</w:t>
      </w:r>
    </w:p>
    <w:p w14:paraId="7FFA52D0" w14:textId="77777777" w:rsidR="00C2118F" w:rsidRPr="002867E5" w:rsidRDefault="00C2118F" w:rsidP="00794980">
      <w:pPr>
        <w:pStyle w:val="BodyText"/>
        <w:rPr>
          <w:sz w:val="22"/>
          <w:szCs w:val="22"/>
        </w:rPr>
      </w:pPr>
    </w:p>
    <w:p w14:paraId="4147E1D6" w14:textId="3D67C225" w:rsidR="00C2118F" w:rsidRPr="002867E5" w:rsidRDefault="007054DF" w:rsidP="00794980">
      <w:pPr>
        <w:pStyle w:val="ListParagraph"/>
        <w:numPr>
          <w:ilvl w:val="2"/>
          <w:numId w:val="9"/>
        </w:numPr>
        <w:tabs>
          <w:tab w:val="left" w:pos="2354"/>
        </w:tabs>
        <w:ind w:left="2354" w:right="122"/>
        <w:jc w:val="left"/>
      </w:pPr>
      <w:r w:rsidRPr="002867E5">
        <w:t xml:space="preserve">Verify that the key assumptions for use in determining elevations of concern have been addressed in the evaluations and adequately documented. </w:t>
      </w:r>
      <w:r w:rsidR="009F7C5B">
        <w:t xml:space="preserve"> </w:t>
      </w:r>
      <w:r w:rsidRPr="002867E5">
        <w:t>If any assumptions have not been addressed, note these for inclusion in the inspection report (NEI 07-13, Table</w:t>
      </w:r>
      <w:r w:rsidRPr="002867E5">
        <w:rPr>
          <w:spacing w:val="-18"/>
        </w:rPr>
        <w:t xml:space="preserve"> </w:t>
      </w:r>
      <w:r w:rsidRPr="002867E5">
        <w:t>3-1).</w:t>
      </w:r>
    </w:p>
    <w:p w14:paraId="7DAF9459" w14:textId="77777777" w:rsidR="00C2118F" w:rsidRPr="002867E5" w:rsidRDefault="00C2118F" w:rsidP="00794980">
      <w:pPr>
        <w:pStyle w:val="BodyText"/>
        <w:rPr>
          <w:sz w:val="22"/>
          <w:szCs w:val="22"/>
        </w:rPr>
      </w:pPr>
    </w:p>
    <w:p w14:paraId="53DB10B8" w14:textId="6E6D3986" w:rsidR="00C2118F" w:rsidRPr="002867E5" w:rsidRDefault="007054DF" w:rsidP="00794980">
      <w:pPr>
        <w:pStyle w:val="ListParagraph"/>
        <w:numPr>
          <w:ilvl w:val="2"/>
          <w:numId w:val="9"/>
        </w:numPr>
        <w:tabs>
          <w:tab w:val="left" w:pos="2354"/>
        </w:tabs>
        <w:ind w:left="2354" w:right="121"/>
        <w:jc w:val="left"/>
      </w:pPr>
      <w:r w:rsidRPr="002867E5">
        <w:t>Verify that each unscreened external face of each building is assessed, as further detailed below, with building damage effects divided into two categories</w:t>
      </w:r>
      <w:proofErr w:type="gramStart"/>
      <w:r w:rsidRPr="002867E5">
        <w:t>:</w:t>
      </w:r>
      <w:r w:rsidR="000477E5">
        <w:t xml:space="preserve"> </w:t>
      </w:r>
      <w:r w:rsidRPr="002867E5">
        <w:t xml:space="preserve"> (</w:t>
      </w:r>
      <w:proofErr w:type="gramEnd"/>
      <w:r w:rsidRPr="002867E5">
        <w:t xml:space="preserve">1) hittable portions of containment structures, and (2) other reinforced concrete buildings such as reactor </w:t>
      </w:r>
      <w:r w:rsidRPr="002867E5">
        <w:lastRenderedPageBreak/>
        <w:t>buildings, auxiliary buildings, intake structures,</w:t>
      </w:r>
      <w:r w:rsidRPr="002867E5">
        <w:rPr>
          <w:spacing w:val="-16"/>
        </w:rPr>
        <w:t xml:space="preserve"> </w:t>
      </w:r>
      <w:r w:rsidRPr="002867E5">
        <w:t>etc.</w:t>
      </w:r>
    </w:p>
    <w:p w14:paraId="161D3C63" w14:textId="77777777" w:rsidR="00C2118F" w:rsidRPr="002867E5" w:rsidRDefault="00C2118F" w:rsidP="00794980">
      <w:pPr>
        <w:pStyle w:val="BodyText"/>
        <w:rPr>
          <w:sz w:val="22"/>
          <w:szCs w:val="22"/>
        </w:rPr>
      </w:pPr>
    </w:p>
    <w:p w14:paraId="7AA257C3" w14:textId="77777777" w:rsidR="00C2118F" w:rsidRPr="002867E5" w:rsidRDefault="007054DF" w:rsidP="00794980">
      <w:pPr>
        <w:pStyle w:val="ListParagraph"/>
        <w:numPr>
          <w:ilvl w:val="1"/>
          <w:numId w:val="9"/>
        </w:numPr>
        <w:tabs>
          <w:tab w:val="left" w:pos="1720"/>
          <w:tab w:val="left" w:pos="1721"/>
        </w:tabs>
        <w:ind w:left="1720" w:hanging="634"/>
        <w:jc w:val="left"/>
      </w:pPr>
      <w:r w:rsidRPr="002867E5">
        <w:t>Damage</w:t>
      </w:r>
      <w:r w:rsidRPr="002867E5">
        <w:rPr>
          <w:spacing w:val="51"/>
        </w:rPr>
        <w:t xml:space="preserve"> </w:t>
      </w:r>
      <w:r w:rsidRPr="002867E5">
        <w:t>Rule</w:t>
      </w:r>
      <w:r w:rsidRPr="002867E5">
        <w:rPr>
          <w:spacing w:val="48"/>
        </w:rPr>
        <w:t xml:space="preserve"> </w:t>
      </w:r>
      <w:r w:rsidRPr="002867E5">
        <w:t>Sets</w:t>
      </w:r>
      <w:r w:rsidRPr="002867E5">
        <w:rPr>
          <w:spacing w:val="48"/>
        </w:rPr>
        <w:t xml:space="preserve"> </w:t>
      </w:r>
      <w:r w:rsidRPr="002867E5">
        <w:t>for</w:t>
      </w:r>
      <w:r w:rsidRPr="002867E5">
        <w:rPr>
          <w:spacing w:val="49"/>
        </w:rPr>
        <w:t xml:space="preserve"> </w:t>
      </w:r>
      <w:r w:rsidRPr="002867E5">
        <w:t>Containment</w:t>
      </w:r>
      <w:r w:rsidRPr="002867E5">
        <w:rPr>
          <w:spacing w:val="50"/>
        </w:rPr>
        <w:t xml:space="preserve"> </w:t>
      </w:r>
      <w:r w:rsidRPr="002867E5">
        <w:t>Structures</w:t>
      </w:r>
      <w:r w:rsidRPr="002867E5">
        <w:rPr>
          <w:spacing w:val="50"/>
        </w:rPr>
        <w:t xml:space="preserve"> </w:t>
      </w:r>
      <w:r w:rsidRPr="002867E5">
        <w:t>(NEI</w:t>
      </w:r>
      <w:r w:rsidRPr="002867E5">
        <w:rPr>
          <w:spacing w:val="50"/>
        </w:rPr>
        <w:t xml:space="preserve"> </w:t>
      </w:r>
      <w:r w:rsidRPr="002867E5">
        <w:t>07-13,</w:t>
      </w:r>
      <w:r w:rsidRPr="002867E5">
        <w:rPr>
          <w:spacing w:val="50"/>
        </w:rPr>
        <w:t xml:space="preserve"> </w:t>
      </w:r>
      <w:r w:rsidRPr="002867E5">
        <w:t>Subsection</w:t>
      </w:r>
    </w:p>
    <w:p w14:paraId="410DBDB7" w14:textId="77777777" w:rsidR="00C2118F" w:rsidRPr="002867E5" w:rsidRDefault="007054DF" w:rsidP="00794980">
      <w:pPr>
        <w:pStyle w:val="BodyText"/>
        <w:ind w:left="1720"/>
        <w:rPr>
          <w:sz w:val="22"/>
          <w:szCs w:val="22"/>
        </w:rPr>
      </w:pPr>
      <w:r w:rsidRPr="002867E5">
        <w:rPr>
          <w:sz w:val="22"/>
          <w:szCs w:val="22"/>
        </w:rPr>
        <w:t>3.3.1 and Figure 3-9):</w:t>
      </w:r>
    </w:p>
    <w:p w14:paraId="4733E248" w14:textId="77777777" w:rsidR="00C2118F" w:rsidRPr="002867E5" w:rsidRDefault="00C2118F" w:rsidP="00794980">
      <w:pPr>
        <w:pStyle w:val="BodyText"/>
        <w:rPr>
          <w:sz w:val="22"/>
          <w:szCs w:val="22"/>
        </w:rPr>
      </w:pPr>
    </w:p>
    <w:p w14:paraId="2C7CC4F7" w14:textId="77777777" w:rsidR="00C2118F" w:rsidRPr="00B75A3F" w:rsidRDefault="007054DF" w:rsidP="00794980">
      <w:pPr>
        <w:pStyle w:val="ListParagraph"/>
        <w:numPr>
          <w:ilvl w:val="0"/>
          <w:numId w:val="7"/>
        </w:numPr>
        <w:tabs>
          <w:tab w:val="left" w:pos="2354"/>
        </w:tabs>
        <w:ind w:right="117"/>
        <w:jc w:val="left"/>
      </w:pPr>
      <w:r w:rsidRPr="00B75A3F">
        <w:t xml:space="preserve">Verify that the damage rule sets for containment structures are satisfied in accordance with NEI 07-13, Section 3.3.1 and Figure </w:t>
      </w:r>
      <w:r w:rsidRPr="00B75A3F">
        <w:rPr>
          <w:spacing w:val="2"/>
        </w:rPr>
        <w:t xml:space="preserve">3- </w:t>
      </w:r>
      <w:r w:rsidRPr="00B75A3F">
        <w:t>9.</w:t>
      </w:r>
    </w:p>
    <w:p w14:paraId="499D0548" w14:textId="77777777" w:rsidR="00C2118F" w:rsidRPr="00B75A3F" w:rsidRDefault="00C2118F" w:rsidP="00794980">
      <w:pPr>
        <w:pStyle w:val="BodyText"/>
        <w:rPr>
          <w:sz w:val="22"/>
          <w:szCs w:val="22"/>
        </w:rPr>
      </w:pPr>
    </w:p>
    <w:p w14:paraId="27E074EC" w14:textId="77777777" w:rsidR="00C2118F" w:rsidRPr="00B75A3F" w:rsidRDefault="007054DF" w:rsidP="00794980">
      <w:pPr>
        <w:pStyle w:val="ListParagraph"/>
        <w:numPr>
          <w:ilvl w:val="0"/>
          <w:numId w:val="7"/>
        </w:numPr>
        <w:tabs>
          <w:tab w:val="left" w:pos="2354"/>
        </w:tabs>
        <w:ind w:right="117"/>
        <w:jc w:val="left"/>
      </w:pPr>
      <w:r w:rsidRPr="00B75A3F">
        <w:t>Verify that damage to the containment polar crane has been considered and that adequate documentation of this evaluation is provided.</w:t>
      </w:r>
    </w:p>
    <w:p w14:paraId="68F24C70" w14:textId="77777777" w:rsidR="00C2118F" w:rsidRPr="00B75A3F" w:rsidRDefault="00C2118F" w:rsidP="00794980">
      <w:pPr>
        <w:pStyle w:val="BodyText"/>
        <w:rPr>
          <w:sz w:val="22"/>
          <w:szCs w:val="22"/>
        </w:rPr>
      </w:pPr>
    </w:p>
    <w:p w14:paraId="404CB3C9" w14:textId="77777777" w:rsidR="00A44546" w:rsidRDefault="007054DF" w:rsidP="00794980">
      <w:pPr>
        <w:pStyle w:val="ListParagraph"/>
        <w:numPr>
          <w:ilvl w:val="0"/>
          <w:numId w:val="7"/>
        </w:numPr>
        <w:tabs>
          <w:tab w:val="left" w:pos="2354"/>
        </w:tabs>
        <w:ind w:right="123"/>
        <w:jc w:val="left"/>
      </w:pPr>
      <w:r w:rsidRPr="00B75A3F">
        <w:t>Verify that the effects of fire and debris on buildings without concrete roofs, adjacent to and below the area of impact on the containment, have been considered and that adequate documentation of this evaluation is</w:t>
      </w:r>
      <w:r w:rsidRPr="00B75A3F">
        <w:rPr>
          <w:spacing w:val="-5"/>
        </w:rPr>
        <w:t xml:space="preserve"> </w:t>
      </w:r>
      <w:r w:rsidRPr="00B75A3F">
        <w:t>provided.</w:t>
      </w:r>
    </w:p>
    <w:p w14:paraId="5999EE79" w14:textId="77777777" w:rsidR="00A44546" w:rsidRDefault="00A44546" w:rsidP="00794980">
      <w:pPr>
        <w:pStyle w:val="ListParagraph"/>
        <w:jc w:val="left"/>
      </w:pPr>
    </w:p>
    <w:p w14:paraId="394AC348" w14:textId="1F353F5B" w:rsidR="009F7C5B" w:rsidRDefault="007054DF" w:rsidP="00794980">
      <w:pPr>
        <w:pStyle w:val="ListParagraph"/>
        <w:numPr>
          <w:ilvl w:val="0"/>
          <w:numId w:val="7"/>
        </w:numPr>
        <w:tabs>
          <w:tab w:val="left" w:pos="2354"/>
        </w:tabs>
        <w:ind w:right="123"/>
        <w:jc w:val="left"/>
      </w:pPr>
      <w:r w:rsidRPr="00B75A3F">
        <w:t>Verify that shock damage to any fragile SSCs from the impact of an aircraft on the containment structure has been considered and that this is adequately</w:t>
      </w:r>
      <w:r w:rsidRPr="00A44546">
        <w:rPr>
          <w:spacing w:val="-12"/>
        </w:rPr>
        <w:t xml:space="preserve"> </w:t>
      </w:r>
      <w:r w:rsidRPr="00B75A3F">
        <w:t>documented</w:t>
      </w:r>
      <w:r w:rsidR="009F7C5B">
        <w:t>.</w:t>
      </w:r>
    </w:p>
    <w:p w14:paraId="6D233115" w14:textId="04327814" w:rsidR="00A44546" w:rsidRDefault="00A44546" w:rsidP="009F7C5B">
      <w:pPr>
        <w:pStyle w:val="ListParagraph"/>
        <w:tabs>
          <w:tab w:val="left" w:pos="2354"/>
        </w:tabs>
        <w:ind w:left="2354" w:right="123" w:firstLine="0"/>
        <w:jc w:val="left"/>
      </w:pPr>
    </w:p>
    <w:p w14:paraId="47AFA092" w14:textId="1BAA3E42" w:rsidR="00C2118F" w:rsidRPr="00B75A3F" w:rsidRDefault="007054DF" w:rsidP="00794980">
      <w:pPr>
        <w:pStyle w:val="ListParagraph"/>
        <w:numPr>
          <w:ilvl w:val="1"/>
          <w:numId w:val="9"/>
        </w:numPr>
        <w:tabs>
          <w:tab w:val="left" w:pos="2354"/>
        </w:tabs>
        <w:ind w:right="117" w:hanging="635"/>
        <w:jc w:val="left"/>
      </w:pPr>
      <w:r w:rsidRPr="00B75A3F">
        <w:t>Damage Rule Sets for Reinforced Concrete Buildings (NEI 07-13, Subsection 3.3.2 and Figure</w:t>
      </w:r>
      <w:r w:rsidRPr="00A44546">
        <w:rPr>
          <w:spacing w:val="-7"/>
        </w:rPr>
        <w:t xml:space="preserve"> </w:t>
      </w:r>
      <w:r w:rsidRPr="00B75A3F">
        <w:t>3-10):</w:t>
      </w:r>
    </w:p>
    <w:p w14:paraId="37AFD02A" w14:textId="77777777" w:rsidR="00C2118F" w:rsidRPr="00B75A3F" w:rsidRDefault="00C2118F" w:rsidP="00794980">
      <w:pPr>
        <w:pStyle w:val="BodyText"/>
        <w:rPr>
          <w:sz w:val="22"/>
          <w:szCs w:val="22"/>
        </w:rPr>
      </w:pPr>
    </w:p>
    <w:p w14:paraId="6ED1ADE7" w14:textId="00B256E5" w:rsidR="00C2118F" w:rsidRPr="00B75A3F" w:rsidRDefault="007054DF" w:rsidP="00794980">
      <w:pPr>
        <w:pStyle w:val="ListParagraph"/>
        <w:numPr>
          <w:ilvl w:val="2"/>
          <w:numId w:val="9"/>
        </w:numPr>
        <w:tabs>
          <w:tab w:val="left" w:pos="2173"/>
          <w:tab w:val="left" w:pos="2174"/>
        </w:tabs>
        <w:ind w:right="541"/>
        <w:jc w:val="left"/>
      </w:pPr>
      <w:r w:rsidRPr="00B75A3F">
        <w:t>Verify that various impact points have been investigated per NEI 07-13 in order to define the damage footprint, and that adequate documentation of this evaluation is</w:t>
      </w:r>
      <w:r w:rsidRPr="00B75A3F">
        <w:rPr>
          <w:spacing w:val="-4"/>
        </w:rPr>
        <w:t xml:space="preserve"> </w:t>
      </w:r>
      <w:r w:rsidRPr="00B75A3F">
        <w:t>provided.</w:t>
      </w:r>
    </w:p>
    <w:p w14:paraId="7D095E2A" w14:textId="77777777" w:rsidR="00C2118F" w:rsidRPr="00B75A3F" w:rsidRDefault="00C2118F" w:rsidP="00794980">
      <w:pPr>
        <w:pStyle w:val="BodyText"/>
        <w:rPr>
          <w:sz w:val="22"/>
          <w:szCs w:val="22"/>
        </w:rPr>
      </w:pPr>
    </w:p>
    <w:p w14:paraId="6B6E7D26" w14:textId="6F55A103" w:rsidR="00C2118F" w:rsidRPr="00B75A3F" w:rsidRDefault="007054DF" w:rsidP="00794980">
      <w:pPr>
        <w:pStyle w:val="ListParagraph"/>
        <w:numPr>
          <w:ilvl w:val="2"/>
          <w:numId w:val="9"/>
        </w:numPr>
        <w:tabs>
          <w:tab w:val="left" w:pos="2174"/>
        </w:tabs>
        <w:ind w:right="107"/>
        <w:jc w:val="left"/>
      </w:pPr>
      <w:r w:rsidRPr="00B75A3F">
        <w:t xml:space="preserve">Verify, if structural parameters are different from those provided in NEI 07-13, Table 3-2, that design-specific rule sets were developed per guidance found in Subsection 3.3.2 of NEI 07-13, “Physical Damage Rules,” and that this is adequately documented. Per NEI 7-13, the physical damage rule sets were derived based on studies of structures with typical reinforced concrete walls representative of existing plant design. </w:t>
      </w:r>
      <w:r w:rsidR="009F7C5B">
        <w:t xml:space="preserve"> </w:t>
      </w:r>
      <w:r w:rsidRPr="00B75A3F">
        <w:t xml:space="preserve">The rule sets regarding the number of walls required to stop perforation only apply to structures that are </w:t>
      </w:r>
      <w:proofErr w:type="gramStart"/>
      <w:r w:rsidRPr="00B75A3F">
        <w:t>similar to</w:t>
      </w:r>
      <w:proofErr w:type="gramEnd"/>
      <w:r w:rsidRPr="00B75A3F">
        <w:t xml:space="preserve"> current plant structures, as described by parameters provided in Table 3-2 of NEI 07-13. </w:t>
      </w:r>
      <w:r w:rsidR="009F7C5B">
        <w:t xml:space="preserve"> </w:t>
      </w:r>
      <w:r w:rsidRPr="00B75A3F">
        <w:t>Design-specific rule sets will, therefore,  need to be developed for structures that vary significantly from those described in Table</w:t>
      </w:r>
      <w:r w:rsidRPr="00B75A3F">
        <w:rPr>
          <w:spacing w:val="-5"/>
        </w:rPr>
        <w:t xml:space="preserve"> </w:t>
      </w:r>
      <w:r w:rsidRPr="00B75A3F">
        <w:t>3-2.</w:t>
      </w:r>
    </w:p>
    <w:p w14:paraId="08C3F971" w14:textId="77777777" w:rsidR="00C2118F" w:rsidRPr="00B75A3F" w:rsidRDefault="00C2118F" w:rsidP="00794980">
      <w:pPr>
        <w:pStyle w:val="BodyText"/>
        <w:rPr>
          <w:sz w:val="22"/>
          <w:szCs w:val="22"/>
        </w:rPr>
      </w:pPr>
    </w:p>
    <w:p w14:paraId="61452769" w14:textId="430EF0F7" w:rsidR="00C2118F" w:rsidRPr="009D019B" w:rsidRDefault="007054DF" w:rsidP="00794980">
      <w:pPr>
        <w:pStyle w:val="ListParagraph"/>
        <w:numPr>
          <w:ilvl w:val="2"/>
          <w:numId w:val="9"/>
        </w:numPr>
        <w:tabs>
          <w:tab w:val="left" w:pos="2174"/>
        </w:tabs>
        <w:ind w:right="122"/>
        <w:jc w:val="left"/>
      </w:pPr>
      <w:r w:rsidRPr="009D019B">
        <w:t xml:space="preserve">Verify, if the physical damage footprint has been extended through any opening that has an area greater than the area of a typical single personnel access door. </w:t>
      </w:r>
      <w:r w:rsidR="009F7C5B">
        <w:t xml:space="preserve"> </w:t>
      </w:r>
      <w:r w:rsidRPr="009D019B">
        <w:t>Openings smaller than this size are not considered to provide a substantial debris pathway and need not be considered in the</w:t>
      </w:r>
      <w:r w:rsidRPr="009D019B">
        <w:rPr>
          <w:spacing w:val="-4"/>
        </w:rPr>
        <w:t xml:space="preserve"> </w:t>
      </w:r>
      <w:r w:rsidRPr="009D019B">
        <w:t>assessment.</w:t>
      </w:r>
    </w:p>
    <w:p w14:paraId="3505CC4C" w14:textId="77777777" w:rsidR="00C2118F" w:rsidRPr="009D019B" w:rsidRDefault="00C2118F" w:rsidP="00794980">
      <w:pPr>
        <w:pStyle w:val="BodyText"/>
        <w:rPr>
          <w:sz w:val="22"/>
          <w:szCs w:val="22"/>
        </w:rPr>
      </w:pPr>
    </w:p>
    <w:p w14:paraId="3A7B61B1" w14:textId="750C7964" w:rsidR="00C2118F" w:rsidRPr="009D019B" w:rsidRDefault="007054DF" w:rsidP="00794980">
      <w:pPr>
        <w:pStyle w:val="ListParagraph"/>
        <w:numPr>
          <w:ilvl w:val="2"/>
          <w:numId w:val="9"/>
        </w:numPr>
        <w:tabs>
          <w:tab w:val="left" w:pos="2173"/>
          <w:tab w:val="left" w:pos="2174"/>
        </w:tabs>
        <w:ind w:right="128"/>
        <w:jc w:val="left"/>
      </w:pPr>
      <w:r w:rsidRPr="009D019B">
        <w:t>Verify that the effects of</w:t>
      </w:r>
      <w:r w:rsidR="009F7C5B">
        <w:t xml:space="preserve"> </w:t>
      </w:r>
      <w:ins w:id="6" w:author="Galletti, Greg" w:date="2020-01-07T09:00:00Z">
        <w:r w:rsidR="00725505" w:rsidRPr="009D019B">
          <w:t xml:space="preserve">a </w:t>
        </w:r>
      </w:ins>
      <w:r w:rsidRPr="009D019B">
        <w:t xml:space="preserve">crane drop on floor loading or on any SSCs needed for fuel cooling has been assessed.  Major components of the reactor </w:t>
      </w:r>
      <w:r w:rsidR="009D019B" w:rsidRPr="009D019B">
        <w:t>building,</w:t>
      </w:r>
      <w:r w:rsidRPr="009D019B">
        <w:t xml:space="preserve"> or auxiliary building gantry crane can also become large internal missiles.  Verify if the trajectory of these missiles for realistic strike pathways has been assessed for potential impact on </w:t>
      </w:r>
      <w:r w:rsidRPr="009D019B">
        <w:lastRenderedPageBreak/>
        <w:t xml:space="preserve">SSCs needed for fuel cooling. </w:t>
      </w:r>
      <w:r w:rsidR="009F7C5B">
        <w:t xml:space="preserve"> </w:t>
      </w:r>
      <w:r w:rsidRPr="009D019B">
        <w:t>Physical damage can also cause a gantry crane to drop on the floor below.</w:t>
      </w:r>
    </w:p>
    <w:p w14:paraId="2A5F943A" w14:textId="77777777" w:rsidR="00C2118F" w:rsidRPr="009D019B" w:rsidRDefault="00C2118F" w:rsidP="00794980">
      <w:pPr>
        <w:pStyle w:val="BodyText"/>
        <w:rPr>
          <w:sz w:val="22"/>
          <w:szCs w:val="22"/>
        </w:rPr>
      </w:pPr>
    </w:p>
    <w:p w14:paraId="2FC62F24" w14:textId="718CEBE1" w:rsidR="00C2118F" w:rsidRPr="006F14CF" w:rsidRDefault="007054DF" w:rsidP="00794980">
      <w:pPr>
        <w:pStyle w:val="ListParagraph"/>
        <w:numPr>
          <w:ilvl w:val="2"/>
          <w:numId w:val="9"/>
        </w:numPr>
        <w:tabs>
          <w:tab w:val="left" w:pos="2173"/>
          <w:tab w:val="left" w:pos="2174"/>
        </w:tabs>
        <w:ind w:left="2175" w:right="360"/>
        <w:jc w:val="left"/>
      </w:pPr>
      <w:r w:rsidRPr="006F14CF">
        <w:t xml:space="preserve">Verify that the shock effects on supports of </w:t>
      </w:r>
      <w:ins w:id="7" w:author="Galletti, Greg" w:date="2020-01-07T09:01:00Z">
        <w:r w:rsidR="00725505" w:rsidRPr="006F14CF">
          <w:t>heavy</w:t>
        </w:r>
      </w:ins>
      <w:r w:rsidR="00EE6C49">
        <w:t xml:space="preserve"> </w:t>
      </w:r>
      <w:r w:rsidRPr="006F14CF">
        <w:t>equipment</w:t>
      </w:r>
      <w:r w:rsidR="00B7198B">
        <w:t xml:space="preserve"> </w:t>
      </w:r>
      <w:ins w:id="8" w:author="Galletti, Greg" w:date="2020-01-07T09:01:00Z">
        <w:r w:rsidR="00725505" w:rsidRPr="006F14CF">
          <w:t>components</w:t>
        </w:r>
      </w:ins>
      <w:r w:rsidRPr="006F14CF">
        <w:t xml:space="preserve"> located in Shield buildings (as applicable in some new plant designs) above the structures they are shielding have been assessed to ensure the supports remain intact or that the effects of dropping these components are effectively considered in </w:t>
      </w:r>
      <w:proofErr w:type="gramStart"/>
      <w:r w:rsidRPr="006F14CF">
        <w:t xml:space="preserve">the </w:t>
      </w:r>
      <w:r w:rsidRPr="006F14CF">
        <w:rPr>
          <w:spacing w:val="2"/>
        </w:rPr>
        <w:t xml:space="preserve"> </w:t>
      </w:r>
      <w:r w:rsidRPr="006F14CF">
        <w:t>assessment</w:t>
      </w:r>
      <w:proofErr w:type="gramEnd"/>
      <w:r w:rsidRPr="006F14CF">
        <w:t>.</w:t>
      </w:r>
    </w:p>
    <w:p w14:paraId="610B4926" w14:textId="77777777" w:rsidR="00C2118F" w:rsidRPr="006F14CF" w:rsidRDefault="00C2118F" w:rsidP="00794980">
      <w:pPr>
        <w:pStyle w:val="BodyText"/>
        <w:rPr>
          <w:sz w:val="22"/>
          <w:szCs w:val="22"/>
        </w:rPr>
      </w:pPr>
    </w:p>
    <w:p w14:paraId="0902252E" w14:textId="77777777" w:rsidR="00C2118F" w:rsidRPr="006F14CF" w:rsidRDefault="007054DF" w:rsidP="00794980">
      <w:pPr>
        <w:pStyle w:val="ListParagraph"/>
        <w:numPr>
          <w:ilvl w:val="2"/>
          <w:numId w:val="9"/>
        </w:numPr>
        <w:tabs>
          <w:tab w:val="left" w:pos="2173"/>
          <w:tab w:val="left" w:pos="2174"/>
        </w:tabs>
        <w:ind w:right="120"/>
        <w:jc w:val="left"/>
      </w:pPr>
      <w:r w:rsidRPr="006F14CF">
        <w:t>Verify that shock damage is evaluated in the damage footprint and that this evaluation is adequately</w:t>
      </w:r>
      <w:r w:rsidRPr="006F14CF">
        <w:rPr>
          <w:spacing w:val="-8"/>
        </w:rPr>
        <w:t xml:space="preserve"> </w:t>
      </w:r>
      <w:r w:rsidRPr="006F14CF">
        <w:t>documented.</w:t>
      </w:r>
    </w:p>
    <w:p w14:paraId="3258F82E" w14:textId="77777777" w:rsidR="00C2118F" w:rsidRPr="006F14CF" w:rsidRDefault="00C2118F" w:rsidP="00794980">
      <w:pPr>
        <w:pStyle w:val="BodyText"/>
        <w:rPr>
          <w:sz w:val="22"/>
          <w:szCs w:val="22"/>
        </w:rPr>
      </w:pPr>
    </w:p>
    <w:p w14:paraId="1A35C578" w14:textId="77777777" w:rsidR="00C2118F" w:rsidRPr="006F14CF" w:rsidRDefault="007054DF" w:rsidP="00794980">
      <w:pPr>
        <w:pStyle w:val="ListParagraph"/>
        <w:numPr>
          <w:ilvl w:val="2"/>
          <w:numId w:val="9"/>
        </w:numPr>
        <w:tabs>
          <w:tab w:val="left" w:pos="2174"/>
        </w:tabs>
        <w:ind w:right="119"/>
        <w:jc w:val="left"/>
      </w:pPr>
      <w:r w:rsidRPr="006F14CF">
        <w:t>Verify, for purposes of defining the shock damage footprint, that the rules in Table 3-3 of NEI 07-13 have been addressed and that this is adequately</w:t>
      </w:r>
      <w:r w:rsidRPr="006F14CF">
        <w:rPr>
          <w:spacing w:val="-4"/>
        </w:rPr>
        <w:t xml:space="preserve"> </w:t>
      </w:r>
      <w:r w:rsidRPr="006F14CF">
        <w:t>documented.</w:t>
      </w:r>
    </w:p>
    <w:p w14:paraId="10DA886A" w14:textId="77777777" w:rsidR="00C2118F" w:rsidRDefault="00C2118F" w:rsidP="00794980"/>
    <w:p w14:paraId="55A56FAE" w14:textId="2C7147C1" w:rsidR="009F7C5B" w:rsidRPr="006F14CF" w:rsidRDefault="009F7C5B" w:rsidP="00794980">
      <w:pPr>
        <w:sectPr w:rsidR="009F7C5B" w:rsidRPr="006F14CF" w:rsidSect="00DD5EA3">
          <w:footerReference w:type="default" r:id="rId18"/>
          <w:type w:val="continuous"/>
          <w:pgSz w:w="12240" w:h="15840"/>
          <w:pgMar w:top="1440" w:right="1440" w:bottom="1440" w:left="1440" w:header="720" w:footer="720" w:gutter="0"/>
          <w:cols w:space="720"/>
          <w:docGrid w:linePitch="299"/>
        </w:sectPr>
      </w:pPr>
    </w:p>
    <w:p w14:paraId="46BA4286" w14:textId="77777777" w:rsidR="00C2118F" w:rsidRPr="006F14CF" w:rsidRDefault="007054DF" w:rsidP="009F7C5B">
      <w:pPr>
        <w:pStyle w:val="ListParagraph"/>
        <w:numPr>
          <w:ilvl w:val="2"/>
          <w:numId w:val="9"/>
        </w:numPr>
        <w:tabs>
          <w:tab w:val="left" w:pos="2174"/>
        </w:tabs>
        <w:ind w:left="2175" w:right="115"/>
        <w:jc w:val="left"/>
      </w:pPr>
      <w:r w:rsidRPr="006F14CF">
        <w:t>Verify, as discussed in NEI 07-13, that the issue of seismic separation between buildings, in terms of distance from center of initial impact and then along a structural pathway to the affected equipment, has been addressed and that this evaluation is adequately</w:t>
      </w:r>
      <w:r w:rsidRPr="006F14CF">
        <w:rPr>
          <w:spacing w:val="-11"/>
        </w:rPr>
        <w:t xml:space="preserve"> </w:t>
      </w:r>
      <w:r w:rsidRPr="006F14CF">
        <w:t>documented.</w:t>
      </w:r>
    </w:p>
    <w:p w14:paraId="7296E020" w14:textId="77777777" w:rsidR="00C2118F" w:rsidRPr="006F14CF" w:rsidRDefault="00C2118F" w:rsidP="00794980">
      <w:pPr>
        <w:pStyle w:val="BodyText"/>
        <w:rPr>
          <w:sz w:val="22"/>
          <w:szCs w:val="22"/>
        </w:rPr>
      </w:pPr>
    </w:p>
    <w:p w14:paraId="2121167A" w14:textId="77777777" w:rsidR="00C2118F" w:rsidRPr="006F14CF" w:rsidRDefault="007054DF" w:rsidP="00794980">
      <w:pPr>
        <w:pStyle w:val="ListParagraph"/>
        <w:numPr>
          <w:ilvl w:val="2"/>
          <w:numId w:val="9"/>
        </w:numPr>
        <w:tabs>
          <w:tab w:val="left" w:pos="2174"/>
        </w:tabs>
        <w:ind w:right="120"/>
        <w:jc w:val="left"/>
      </w:pPr>
      <w:r w:rsidRPr="006F14CF">
        <w:t>Verify that when NSSS vendors choose not to use the values for SD1 through SD6 contained in NEI 07-13, Appendix A, that they develop shock distances based on acceleration values filtered at  200 Hz for specific strike</w:t>
      </w:r>
      <w:r w:rsidRPr="006F14CF">
        <w:rPr>
          <w:spacing w:val="-8"/>
        </w:rPr>
        <w:t xml:space="preserve"> </w:t>
      </w:r>
      <w:r w:rsidRPr="006F14CF">
        <w:t>locations.</w:t>
      </w:r>
    </w:p>
    <w:p w14:paraId="0D67FAB3" w14:textId="77777777" w:rsidR="00C2118F" w:rsidRPr="006F14CF" w:rsidRDefault="00C2118F" w:rsidP="00794980">
      <w:pPr>
        <w:pStyle w:val="BodyText"/>
        <w:rPr>
          <w:sz w:val="22"/>
          <w:szCs w:val="22"/>
        </w:rPr>
      </w:pPr>
    </w:p>
    <w:p w14:paraId="6909573A" w14:textId="77777777" w:rsidR="00C2118F" w:rsidRPr="006F14CF" w:rsidRDefault="007054DF" w:rsidP="00794980">
      <w:pPr>
        <w:pStyle w:val="ListParagraph"/>
        <w:numPr>
          <w:ilvl w:val="2"/>
          <w:numId w:val="9"/>
        </w:numPr>
        <w:tabs>
          <w:tab w:val="left" w:pos="2174"/>
        </w:tabs>
        <w:ind w:right="126"/>
        <w:jc w:val="left"/>
      </w:pPr>
      <w:r w:rsidRPr="006F14CF">
        <w:t>Verify where applicable, shock damage to large concrete tanks filled with water has been</w:t>
      </w:r>
      <w:r w:rsidRPr="006F14CF">
        <w:rPr>
          <w:spacing w:val="-7"/>
        </w:rPr>
        <w:t xml:space="preserve"> </w:t>
      </w:r>
      <w:r w:rsidRPr="006F14CF">
        <w:t>assessed.</w:t>
      </w:r>
    </w:p>
    <w:p w14:paraId="266440BC" w14:textId="77777777" w:rsidR="00C2118F" w:rsidRPr="006F14CF" w:rsidRDefault="00C2118F" w:rsidP="00794980">
      <w:pPr>
        <w:pStyle w:val="BodyText"/>
        <w:rPr>
          <w:sz w:val="22"/>
          <w:szCs w:val="22"/>
        </w:rPr>
      </w:pPr>
    </w:p>
    <w:p w14:paraId="6F143F04" w14:textId="1B9BA2A7" w:rsidR="00C2118F" w:rsidRDefault="007054DF" w:rsidP="00794980">
      <w:pPr>
        <w:pStyle w:val="BodyText"/>
        <w:ind w:left="2173" w:right="115"/>
        <w:rPr>
          <w:sz w:val="22"/>
          <w:szCs w:val="22"/>
        </w:rPr>
      </w:pPr>
      <w:r w:rsidRPr="006F14CF">
        <w:rPr>
          <w:sz w:val="22"/>
          <w:szCs w:val="22"/>
        </w:rPr>
        <w:t xml:space="preserve">Note: </w:t>
      </w:r>
      <w:r w:rsidR="000477E5">
        <w:rPr>
          <w:sz w:val="22"/>
          <w:szCs w:val="22"/>
        </w:rPr>
        <w:t xml:space="preserve"> </w:t>
      </w:r>
      <w:r w:rsidRPr="006F14CF">
        <w:rPr>
          <w:sz w:val="22"/>
          <w:szCs w:val="22"/>
        </w:rPr>
        <w:t xml:space="preserve">An exception to the structural pathway exists if the shock damage profile intersects a large concrete tank filled with water. </w:t>
      </w:r>
      <w:r w:rsidR="009F7C5B">
        <w:rPr>
          <w:sz w:val="22"/>
          <w:szCs w:val="22"/>
        </w:rPr>
        <w:t xml:space="preserve"> </w:t>
      </w:r>
      <w:r w:rsidRPr="006F14CF">
        <w:rPr>
          <w:sz w:val="22"/>
          <w:szCs w:val="22"/>
        </w:rPr>
        <w:t>In this case, shock can travel directly through the water and possibly result in a shorter pathway to important SSCs than the pathway through structural concrete.</w:t>
      </w:r>
    </w:p>
    <w:p w14:paraId="3392DD65" w14:textId="1E212675" w:rsidR="009B602B" w:rsidRDefault="009B602B" w:rsidP="00794980">
      <w:pPr>
        <w:pStyle w:val="BodyText"/>
        <w:ind w:left="2173" w:right="115"/>
        <w:rPr>
          <w:sz w:val="22"/>
          <w:szCs w:val="22"/>
        </w:rPr>
      </w:pPr>
    </w:p>
    <w:p w14:paraId="78CD14D7" w14:textId="77777777" w:rsidR="009B602B" w:rsidRPr="006F14CF" w:rsidRDefault="009B602B" w:rsidP="00794980">
      <w:pPr>
        <w:pStyle w:val="BodyText"/>
        <w:ind w:left="2173" w:right="115"/>
        <w:rPr>
          <w:sz w:val="22"/>
          <w:szCs w:val="22"/>
        </w:rPr>
      </w:pPr>
    </w:p>
    <w:p w14:paraId="76C26AAB" w14:textId="77777777" w:rsidR="00C2118F" w:rsidRPr="006F14CF" w:rsidRDefault="00C2118F" w:rsidP="00794980">
      <w:pPr>
        <w:pStyle w:val="BodyText"/>
        <w:rPr>
          <w:sz w:val="22"/>
          <w:szCs w:val="22"/>
        </w:rPr>
      </w:pPr>
    </w:p>
    <w:p w14:paraId="1B8329D2" w14:textId="77777777" w:rsidR="00C2118F" w:rsidRPr="006F14CF" w:rsidRDefault="007054DF" w:rsidP="00794980">
      <w:pPr>
        <w:pStyle w:val="BodyText"/>
        <w:tabs>
          <w:tab w:val="left" w:pos="1540"/>
        </w:tabs>
        <w:ind w:left="100"/>
        <w:rPr>
          <w:sz w:val="22"/>
          <w:szCs w:val="22"/>
        </w:rPr>
      </w:pPr>
      <w:r w:rsidRPr="006F14CF">
        <w:rPr>
          <w:sz w:val="22"/>
          <w:szCs w:val="22"/>
        </w:rPr>
        <w:t>37804A-04</w:t>
      </w:r>
      <w:r w:rsidRPr="006F14CF">
        <w:rPr>
          <w:sz w:val="22"/>
          <w:szCs w:val="22"/>
        </w:rPr>
        <w:tab/>
        <w:t>STRUCTURAL INSPECTION</w:t>
      </w:r>
      <w:r w:rsidRPr="006F14CF">
        <w:rPr>
          <w:spacing w:val="-10"/>
          <w:sz w:val="22"/>
          <w:szCs w:val="22"/>
        </w:rPr>
        <w:t xml:space="preserve"> </w:t>
      </w:r>
      <w:r w:rsidRPr="006F14CF">
        <w:rPr>
          <w:sz w:val="22"/>
          <w:szCs w:val="22"/>
        </w:rPr>
        <w:t>CHECKLIST</w:t>
      </w:r>
    </w:p>
    <w:p w14:paraId="11E80EF8" w14:textId="77777777" w:rsidR="00C2118F" w:rsidRPr="006F14CF" w:rsidRDefault="00C2118F" w:rsidP="00794980">
      <w:pPr>
        <w:pStyle w:val="BodyText"/>
        <w:rPr>
          <w:sz w:val="22"/>
          <w:szCs w:val="22"/>
        </w:rPr>
      </w:pPr>
    </w:p>
    <w:p w14:paraId="0E9303FB" w14:textId="3CBBAF91" w:rsidR="00C2118F" w:rsidRPr="006F14CF" w:rsidRDefault="007054DF" w:rsidP="00794980">
      <w:pPr>
        <w:pStyle w:val="BodyText"/>
        <w:ind w:left="100" w:right="124"/>
        <w:rPr>
          <w:sz w:val="22"/>
          <w:szCs w:val="22"/>
        </w:rPr>
      </w:pPr>
      <w:r w:rsidRPr="006F14CF">
        <w:rPr>
          <w:sz w:val="22"/>
          <w:szCs w:val="22"/>
        </w:rPr>
        <w:t xml:space="preserve">This inspection checklist should be used to summarize the findings of the structural inspection. </w:t>
      </w:r>
      <w:r w:rsidR="009F7C5B">
        <w:rPr>
          <w:sz w:val="22"/>
          <w:szCs w:val="22"/>
        </w:rPr>
        <w:t xml:space="preserve"> </w:t>
      </w:r>
      <w:r w:rsidRPr="006F14CF">
        <w:rPr>
          <w:sz w:val="22"/>
          <w:szCs w:val="22"/>
        </w:rPr>
        <w:t>If there are aspects of the inspection that are incomplete, the specific nature of the incomplete item should be described in detail in a summary inspection report.</w:t>
      </w:r>
    </w:p>
    <w:p w14:paraId="2BA20160" w14:textId="77777777" w:rsidR="00C2118F" w:rsidRPr="00DD5EA3" w:rsidRDefault="00C2118F" w:rsidP="00794980">
      <w:pPr>
        <w:sectPr w:rsidR="00C2118F" w:rsidRPr="00DD5EA3" w:rsidSect="00DD5EA3">
          <w:footerReference w:type="default" r:id="rId19"/>
          <w:type w:val="continuous"/>
          <w:pgSz w:w="12240" w:h="15840"/>
          <w:pgMar w:top="1440" w:right="1440" w:bottom="1440" w:left="1440" w:header="720" w:footer="720" w:gutter="0"/>
          <w:cols w:space="720"/>
          <w:docGrid w:linePitch="299"/>
        </w:sectPr>
      </w:pPr>
    </w:p>
    <w:tbl>
      <w:tblPr>
        <w:tblW w:w="0" w:type="auto"/>
        <w:tblInd w:w="135" w:type="dxa"/>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5814"/>
        <w:gridCol w:w="1541"/>
        <w:gridCol w:w="1368"/>
        <w:gridCol w:w="854"/>
        <w:gridCol w:w="3113"/>
      </w:tblGrid>
      <w:tr w:rsidR="00A00F36" w:rsidRPr="00DD5EA3" w14:paraId="4F7FA6E7" w14:textId="77777777" w:rsidTr="0035793B">
        <w:trPr>
          <w:trHeight w:hRule="exact" w:val="598"/>
        </w:trPr>
        <w:tc>
          <w:tcPr>
            <w:tcW w:w="8723" w:type="dxa"/>
            <w:gridSpan w:val="3"/>
            <w:tcBorders>
              <w:bottom w:val="nil"/>
              <w:right w:val="single" w:sz="8" w:space="0" w:color="000000"/>
            </w:tcBorders>
          </w:tcPr>
          <w:p w14:paraId="1A61B626" w14:textId="77777777" w:rsidR="00C2118F" w:rsidRPr="00DD5EA3" w:rsidRDefault="007054DF" w:rsidP="00794980">
            <w:pPr>
              <w:pStyle w:val="TableParagraph"/>
            </w:pPr>
            <w:r w:rsidRPr="00DD5EA3">
              <w:lastRenderedPageBreak/>
              <w:t>Plant Structural Inspection for:</w:t>
            </w:r>
          </w:p>
        </w:tc>
        <w:tc>
          <w:tcPr>
            <w:tcW w:w="3967" w:type="dxa"/>
            <w:gridSpan w:val="2"/>
            <w:tcBorders>
              <w:left w:val="single" w:sz="8" w:space="0" w:color="000000"/>
              <w:bottom w:val="nil"/>
            </w:tcBorders>
          </w:tcPr>
          <w:p w14:paraId="319580EC" w14:textId="77777777" w:rsidR="00C2118F" w:rsidRPr="00DD5EA3" w:rsidRDefault="007054DF" w:rsidP="00794980">
            <w:pPr>
              <w:pStyle w:val="TableParagraph"/>
              <w:ind w:left="211"/>
            </w:pPr>
            <w:r w:rsidRPr="00DD5EA3">
              <w:t>Date:</w:t>
            </w:r>
          </w:p>
        </w:tc>
      </w:tr>
      <w:tr w:rsidR="00A00F36" w:rsidRPr="00DD5EA3" w14:paraId="41919808" w14:textId="77777777" w:rsidTr="0035793B">
        <w:trPr>
          <w:trHeight w:hRule="exact" w:val="276"/>
        </w:trPr>
        <w:tc>
          <w:tcPr>
            <w:tcW w:w="5814" w:type="dxa"/>
            <w:tcBorders>
              <w:top w:val="nil"/>
              <w:bottom w:val="nil"/>
              <w:right w:val="single" w:sz="8" w:space="0" w:color="000000"/>
            </w:tcBorders>
          </w:tcPr>
          <w:p w14:paraId="6F32C0D9" w14:textId="77777777" w:rsidR="00C2118F" w:rsidRPr="006F14CF" w:rsidRDefault="007054DF" w:rsidP="00794980">
            <w:pPr>
              <w:pStyle w:val="TableParagraph"/>
            </w:pPr>
            <w:r w:rsidRPr="006F14CF">
              <w:t>Inspection Item</w:t>
            </w:r>
          </w:p>
        </w:tc>
        <w:tc>
          <w:tcPr>
            <w:tcW w:w="1541" w:type="dxa"/>
            <w:tcBorders>
              <w:top w:val="nil"/>
              <w:left w:val="single" w:sz="8" w:space="0" w:color="000000"/>
              <w:bottom w:val="nil"/>
              <w:right w:val="single" w:sz="8" w:space="0" w:color="000000"/>
            </w:tcBorders>
          </w:tcPr>
          <w:p w14:paraId="091D2D96" w14:textId="77777777" w:rsidR="00C2118F" w:rsidRPr="00DD5EA3" w:rsidRDefault="007054DF" w:rsidP="00794980">
            <w:pPr>
              <w:pStyle w:val="TableParagraph"/>
              <w:ind w:left="172"/>
            </w:pPr>
            <w:r w:rsidRPr="00DD5EA3">
              <w:t>Incomplete</w:t>
            </w:r>
          </w:p>
        </w:tc>
        <w:tc>
          <w:tcPr>
            <w:tcW w:w="1368" w:type="dxa"/>
            <w:tcBorders>
              <w:top w:val="nil"/>
              <w:left w:val="single" w:sz="8" w:space="0" w:color="000000"/>
              <w:bottom w:val="nil"/>
              <w:right w:val="single" w:sz="8" w:space="0" w:color="000000"/>
            </w:tcBorders>
          </w:tcPr>
          <w:p w14:paraId="3F6A8492" w14:textId="77777777" w:rsidR="00C2118F" w:rsidRPr="00DD5EA3" w:rsidRDefault="007054DF" w:rsidP="00794980">
            <w:pPr>
              <w:pStyle w:val="TableParagraph"/>
              <w:ind w:left="158"/>
            </w:pPr>
            <w:r w:rsidRPr="00DD5EA3">
              <w:t>Complete</w:t>
            </w:r>
          </w:p>
        </w:tc>
        <w:tc>
          <w:tcPr>
            <w:tcW w:w="854" w:type="dxa"/>
            <w:tcBorders>
              <w:top w:val="nil"/>
              <w:left w:val="single" w:sz="8" w:space="0" w:color="000000"/>
              <w:bottom w:val="nil"/>
              <w:right w:val="single" w:sz="8" w:space="0" w:color="000000"/>
            </w:tcBorders>
          </w:tcPr>
          <w:p w14:paraId="746CADE7" w14:textId="77777777" w:rsidR="00C2118F" w:rsidRPr="00DD5EA3" w:rsidRDefault="007054DF" w:rsidP="00794980">
            <w:pPr>
              <w:pStyle w:val="TableParagraph"/>
              <w:ind w:left="213"/>
            </w:pPr>
            <w:r w:rsidRPr="00DD5EA3">
              <w:t>N/A</w:t>
            </w:r>
          </w:p>
        </w:tc>
        <w:tc>
          <w:tcPr>
            <w:tcW w:w="3113" w:type="dxa"/>
            <w:tcBorders>
              <w:top w:val="nil"/>
              <w:left w:val="single" w:sz="8" w:space="0" w:color="000000"/>
              <w:bottom w:val="nil"/>
            </w:tcBorders>
          </w:tcPr>
          <w:p w14:paraId="08586118" w14:textId="77777777" w:rsidR="00C2118F" w:rsidRPr="00DD5EA3" w:rsidRDefault="007054DF" w:rsidP="00794980">
            <w:pPr>
              <w:pStyle w:val="TableParagraph"/>
              <w:ind w:left="213"/>
            </w:pPr>
            <w:r w:rsidRPr="00DD5EA3">
              <w:t>Comments</w:t>
            </w:r>
          </w:p>
        </w:tc>
      </w:tr>
      <w:tr w:rsidR="00A00F36" w:rsidRPr="00DD5EA3" w14:paraId="2388ACB7" w14:textId="77777777" w:rsidTr="0035793B">
        <w:trPr>
          <w:trHeight w:hRule="exact" w:val="276"/>
        </w:trPr>
        <w:tc>
          <w:tcPr>
            <w:tcW w:w="5814" w:type="dxa"/>
            <w:tcBorders>
              <w:top w:val="nil"/>
              <w:bottom w:val="nil"/>
              <w:right w:val="single" w:sz="8" w:space="0" w:color="000000"/>
            </w:tcBorders>
            <w:shd w:val="clear" w:color="auto" w:fill="B3B3B3"/>
          </w:tcPr>
          <w:p w14:paraId="09823B3C" w14:textId="77777777" w:rsidR="00C2118F" w:rsidRPr="006F14CF" w:rsidRDefault="007054DF" w:rsidP="00794980">
            <w:pPr>
              <w:pStyle w:val="TableParagraph"/>
            </w:pPr>
            <w:r w:rsidRPr="006F14CF">
              <w:t>I. Plant Documentation</w:t>
            </w:r>
          </w:p>
        </w:tc>
        <w:tc>
          <w:tcPr>
            <w:tcW w:w="1541" w:type="dxa"/>
            <w:tcBorders>
              <w:top w:val="nil"/>
              <w:left w:val="single" w:sz="8" w:space="0" w:color="000000"/>
              <w:bottom w:val="nil"/>
              <w:right w:val="single" w:sz="8" w:space="0" w:color="000000"/>
            </w:tcBorders>
            <w:shd w:val="clear" w:color="auto" w:fill="B3B3B3"/>
          </w:tcPr>
          <w:p w14:paraId="6427157B" w14:textId="77777777" w:rsidR="00C2118F" w:rsidRPr="00DD5EA3" w:rsidRDefault="00C2118F" w:rsidP="00794980"/>
        </w:tc>
        <w:tc>
          <w:tcPr>
            <w:tcW w:w="1368" w:type="dxa"/>
            <w:tcBorders>
              <w:top w:val="nil"/>
              <w:left w:val="single" w:sz="8" w:space="0" w:color="000000"/>
              <w:bottom w:val="nil"/>
              <w:right w:val="single" w:sz="8" w:space="0" w:color="000000"/>
            </w:tcBorders>
            <w:shd w:val="clear" w:color="auto" w:fill="B3B3B3"/>
          </w:tcPr>
          <w:p w14:paraId="4A7001B9" w14:textId="77777777" w:rsidR="00C2118F" w:rsidRPr="00DD5EA3" w:rsidRDefault="00C2118F" w:rsidP="00794980"/>
        </w:tc>
        <w:tc>
          <w:tcPr>
            <w:tcW w:w="854" w:type="dxa"/>
            <w:tcBorders>
              <w:top w:val="nil"/>
              <w:left w:val="single" w:sz="8" w:space="0" w:color="000000"/>
              <w:bottom w:val="nil"/>
              <w:right w:val="single" w:sz="8" w:space="0" w:color="000000"/>
            </w:tcBorders>
            <w:shd w:val="clear" w:color="auto" w:fill="B3B3B3"/>
          </w:tcPr>
          <w:p w14:paraId="45FF0194" w14:textId="77777777" w:rsidR="00C2118F" w:rsidRPr="00DD5EA3" w:rsidRDefault="00C2118F" w:rsidP="00794980"/>
        </w:tc>
        <w:tc>
          <w:tcPr>
            <w:tcW w:w="3113" w:type="dxa"/>
            <w:tcBorders>
              <w:top w:val="nil"/>
              <w:left w:val="single" w:sz="8" w:space="0" w:color="000000"/>
              <w:bottom w:val="nil"/>
            </w:tcBorders>
            <w:shd w:val="clear" w:color="auto" w:fill="B3B3B3"/>
          </w:tcPr>
          <w:p w14:paraId="62EC6FC4" w14:textId="77777777" w:rsidR="00C2118F" w:rsidRPr="00DD5EA3" w:rsidRDefault="00C2118F" w:rsidP="00794980"/>
        </w:tc>
      </w:tr>
      <w:tr w:rsidR="00A00F36" w:rsidRPr="00DD5EA3" w14:paraId="3AFFE8D0" w14:textId="77777777" w:rsidTr="0035793B">
        <w:trPr>
          <w:trHeight w:hRule="exact" w:val="276"/>
        </w:trPr>
        <w:tc>
          <w:tcPr>
            <w:tcW w:w="5814" w:type="dxa"/>
            <w:tcBorders>
              <w:top w:val="nil"/>
              <w:bottom w:val="nil"/>
              <w:right w:val="single" w:sz="8" w:space="0" w:color="000000"/>
            </w:tcBorders>
          </w:tcPr>
          <w:p w14:paraId="4D569B48" w14:textId="77777777" w:rsidR="00C2118F" w:rsidRPr="006F14CF" w:rsidRDefault="007054DF" w:rsidP="00794980">
            <w:pPr>
              <w:pStyle w:val="TableParagraph"/>
            </w:pPr>
            <w:r w:rsidRPr="006F14CF">
              <w:t>1. Plant layout diagrams available.</w:t>
            </w:r>
          </w:p>
        </w:tc>
        <w:tc>
          <w:tcPr>
            <w:tcW w:w="1541" w:type="dxa"/>
            <w:vMerge w:val="restart"/>
            <w:tcBorders>
              <w:top w:val="nil"/>
              <w:left w:val="single" w:sz="8" w:space="0" w:color="000000"/>
              <w:right w:val="single" w:sz="8" w:space="0" w:color="000000"/>
            </w:tcBorders>
          </w:tcPr>
          <w:p w14:paraId="0E8FF8D8" w14:textId="77777777" w:rsidR="00C2118F" w:rsidRPr="00DD5EA3" w:rsidRDefault="00C2118F" w:rsidP="00794980"/>
        </w:tc>
        <w:tc>
          <w:tcPr>
            <w:tcW w:w="1368" w:type="dxa"/>
            <w:vMerge w:val="restart"/>
            <w:tcBorders>
              <w:top w:val="nil"/>
              <w:left w:val="single" w:sz="8" w:space="0" w:color="000000"/>
              <w:right w:val="single" w:sz="8" w:space="0" w:color="000000"/>
            </w:tcBorders>
          </w:tcPr>
          <w:p w14:paraId="444A2839" w14:textId="77777777" w:rsidR="00C2118F" w:rsidRPr="00DD5EA3" w:rsidRDefault="00C2118F" w:rsidP="00794980"/>
        </w:tc>
        <w:tc>
          <w:tcPr>
            <w:tcW w:w="854" w:type="dxa"/>
            <w:vMerge w:val="restart"/>
            <w:tcBorders>
              <w:top w:val="nil"/>
              <w:left w:val="single" w:sz="8" w:space="0" w:color="000000"/>
              <w:right w:val="single" w:sz="8" w:space="0" w:color="000000"/>
            </w:tcBorders>
          </w:tcPr>
          <w:p w14:paraId="6BF5DD8F" w14:textId="77777777" w:rsidR="00C2118F" w:rsidRPr="00DD5EA3" w:rsidRDefault="00C2118F" w:rsidP="00794980"/>
        </w:tc>
        <w:tc>
          <w:tcPr>
            <w:tcW w:w="3113" w:type="dxa"/>
            <w:vMerge w:val="restart"/>
            <w:tcBorders>
              <w:top w:val="nil"/>
              <w:left w:val="single" w:sz="8" w:space="0" w:color="000000"/>
            </w:tcBorders>
          </w:tcPr>
          <w:p w14:paraId="5241A265" w14:textId="77777777" w:rsidR="00C2118F" w:rsidRPr="00DD5EA3" w:rsidRDefault="00C2118F" w:rsidP="00794980"/>
        </w:tc>
      </w:tr>
      <w:tr w:rsidR="00A00F36" w:rsidRPr="00DD5EA3" w14:paraId="718CA136" w14:textId="77777777" w:rsidTr="0035793B">
        <w:trPr>
          <w:trHeight w:hRule="exact" w:val="552"/>
        </w:trPr>
        <w:tc>
          <w:tcPr>
            <w:tcW w:w="5814" w:type="dxa"/>
            <w:tcBorders>
              <w:top w:val="nil"/>
              <w:bottom w:val="nil"/>
              <w:right w:val="single" w:sz="8" w:space="0" w:color="000000"/>
            </w:tcBorders>
          </w:tcPr>
          <w:p w14:paraId="06935187" w14:textId="77777777" w:rsidR="00C2118F" w:rsidRPr="006F14CF" w:rsidRDefault="007054DF" w:rsidP="00794980">
            <w:pPr>
              <w:pStyle w:val="TableParagraph"/>
              <w:ind w:right="251"/>
            </w:pPr>
            <w:r w:rsidRPr="006F14CF">
              <w:t>2. Structural drawings provided, including material specifications.</w:t>
            </w:r>
          </w:p>
        </w:tc>
        <w:tc>
          <w:tcPr>
            <w:tcW w:w="1541" w:type="dxa"/>
            <w:vMerge/>
            <w:tcBorders>
              <w:left w:val="single" w:sz="8" w:space="0" w:color="000000"/>
              <w:bottom w:val="nil"/>
              <w:right w:val="single" w:sz="8" w:space="0" w:color="000000"/>
            </w:tcBorders>
          </w:tcPr>
          <w:p w14:paraId="5CAB52FA" w14:textId="77777777" w:rsidR="00C2118F" w:rsidRPr="00DD5EA3" w:rsidRDefault="00C2118F" w:rsidP="00794980"/>
        </w:tc>
        <w:tc>
          <w:tcPr>
            <w:tcW w:w="1368" w:type="dxa"/>
            <w:vMerge/>
            <w:tcBorders>
              <w:left w:val="single" w:sz="8" w:space="0" w:color="000000"/>
              <w:bottom w:val="nil"/>
              <w:right w:val="single" w:sz="8" w:space="0" w:color="000000"/>
            </w:tcBorders>
          </w:tcPr>
          <w:p w14:paraId="339B1DBC" w14:textId="77777777" w:rsidR="00C2118F" w:rsidRPr="00DD5EA3" w:rsidRDefault="00C2118F" w:rsidP="00794980"/>
        </w:tc>
        <w:tc>
          <w:tcPr>
            <w:tcW w:w="854" w:type="dxa"/>
            <w:vMerge/>
            <w:tcBorders>
              <w:left w:val="single" w:sz="8" w:space="0" w:color="000000"/>
              <w:bottom w:val="nil"/>
              <w:right w:val="single" w:sz="8" w:space="0" w:color="000000"/>
            </w:tcBorders>
          </w:tcPr>
          <w:p w14:paraId="60D071C3" w14:textId="77777777" w:rsidR="00C2118F" w:rsidRPr="00DD5EA3" w:rsidRDefault="00C2118F" w:rsidP="00794980"/>
        </w:tc>
        <w:tc>
          <w:tcPr>
            <w:tcW w:w="3113" w:type="dxa"/>
            <w:vMerge/>
            <w:tcBorders>
              <w:left w:val="single" w:sz="8" w:space="0" w:color="000000"/>
              <w:bottom w:val="nil"/>
            </w:tcBorders>
          </w:tcPr>
          <w:p w14:paraId="37A93615" w14:textId="77777777" w:rsidR="00C2118F" w:rsidRPr="00DD5EA3" w:rsidRDefault="00C2118F" w:rsidP="00794980"/>
        </w:tc>
      </w:tr>
      <w:tr w:rsidR="00A00F36" w:rsidRPr="00DD5EA3" w14:paraId="7BE8508E" w14:textId="77777777" w:rsidTr="0035793B">
        <w:trPr>
          <w:trHeight w:hRule="exact" w:val="408"/>
        </w:trPr>
        <w:tc>
          <w:tcPr>
            <w:tcW w:w="5814" w:type="dxa"/>
            <w:tcBorders>
              <w:top w:val="nil"/>
              <w:bottom w:val="nil"/>
              <w:right w:val="single" w:sz="8" w:space="0" w:color="000000"/>
            </w:tcBorders>
            <w:shd w:val="clear" w:color="auto" w:fill="B3B3B3"/>
          </w:tcPr>
          <w:p w14:paraId="3B118FCD" w14:textId="77777777" w:rsidR="00C2118F" w:rsidRPr="006F14CF" w:rsidRDefault="007054DF" w:rsidP="00794980">
            <w:pPr>
              <w:pStyle w:val="TableParagraph"/>
            </w:pPr>
            <w:r w:rsidRPr="006F14CF">
              <w:t>II. General Items for Inspection</w:t>
            </w:r>
          </w:p>
        </w:tc>
        <w:tc>
          <w:tcPr>
            <w:tcW w:w="1541" w:type="dxa"/>
            <w:tcBorders>
              <w:top w:val="nil"/>
              <w:left w:val="single" w:sz="8" w:space="0" w:color="000000"/>
              <w:bottom w:val="nil"/>
              <w:right w:val="single" w:sz="8" w:space="0" w:color="000000"/>
            </w:tcBorders>
            <w:shd w:val="clear" w:color="auto" w:fill="B3B3B3"/>
          </w:tcPr>
          <w:p w14:paraId="2BC676A1" w14:textId="77777777" w:rsidR="00C2118F" w:rsidRPr="00DD5EA3" w:rsidRDefault="00C2118F" w:rsidP="00794980"/>
        </w:tc>
        <w:tc>
          <w:tcPr>
            <w:tcW w:w="1368" w:type="dxa"/>
            <w:tcBorders>
              <w:top w:val="nil"/>
              <w:left w:val="single" w:sz="8" w:space="0" w:color="000000"/>
              <w:bottom w:val="nil"/>
              <w:right w:val="single" w:sz="8" w:space="0" w:color="000000"/>
            </w:tcBorders>
            <w:shd w:val="clear" w:color="auto" w:fill="B3B3B3"/>
          </w:tcPr>
          <w:p w14:paraId="77C1B914" w14:textId="77777777" w:rsidR="00C2118F" w:rsidRPr="00DD5EA3" w:rsidRDefault="00C2118F" w:rsidP="00794980"/>
        </w:tc>
        <w:tc>
          <w:tcPr>
            <w:tcW w:w="854" w:type="dxa"/>
            <w:tcBorders>
              <w:top w:val="nil"/>
              <w:left w:val="single" w:sz="8" w:space="0" w:color="000000"/>
              <w:bottom w:val="nil"/>
              <w:right w:val="single" w:sz="8" w:space="0" w:color="000000"/>
            </w:tcBorders>
            <w:shd w:val="clear" w:color="auto" w:fill="B3B3B3"/>
          </w:tcPr>
          <w:p w14:paraId="5DE6361D" w14:textId="77777777" w:rsidR="00C2118F" w:rsidRPr="00DD5EA3" w:rsidRDefault="00C2118F" w:rsidP="00794980"/>
        </w:tc>
        <w:tc>
          <w:tcPr>
            <w:tcW w:w="3113" w:type="dxa"/>
            <w:tcBorders>
              <w:top w:val="nil"/>
              <w:left w:val="single" w:sz="8" w:space="0" w:color="000000"/>
              <w:bottom w:val="nil"/>
            </w:tcBorders>
            <w:shd w:val="clear" w:color="auto" w:fill="B3B3B3"/>
          </w:tcPr>
          <w:p w14:paraId="63B6EE7E" w14:textId="77777777" w:rsidR="00C2118F" w:rsidRPr="00DD5EA3" w:rsidRDefault="00C2118F" w:rsidP="00794980"/>
        </w:tc>
      </w:tr>
      <w:tr w:rsidR="00A00F36" w:rsidRPr="00DD5EA3" w14:paraId="5079CAB1" w14:textId="77777777" w:rsidTr="0035793B">
        <w:trPr>
          <w:trHeight w:hRule="exact" w:val="2073"/>
        </w:trPr>
        <w:tc>
          <w:tcPr>
            <w:tcW w:w="5814" w:type="dxa"/>
            <w:tcBorders>
              <w:top w:val="nil"/>
              <w:bottom w:val="nil"/>
              <w:right w:val="single" w:sz="8" w:space="0" w:color="000000"/>
            </w:tcBorders>
          </w:tcPr>
          <w:p w14:paraId="1A67504C" w14:textId="38604B8B" w:rsidR="00C2118F" w:rsidRPr="00DD5EA3" w:rsidRDefault="007054DF" w:rsidP="009F7C5B">
            <w:pPr>
              <w:pStyle w:val="TableParagraph"/>
              <w:numPr>
                <w:ilvl w:val="0"/>
                <w:numId w:val="6"/>
              </w:numPr>
              <w:tabs>
                <w:tab w:val="left" w:pos="435"/>
              </w:tabs>
              <w:ind w:left="173" w:right="576" w:firstLine="0"/>
            </w:pPr>
            <w:r w:rsidRPr="006F14CF">
              <w:t>Scope of the assessment and the major assumptions in the assessment process</w:t>
            </w:r>
            <w:r w:rsidRPr="006F14CF">
              <w:rPr>
                <w:spacing w:val="-17"/>
              </w:rPr>
              <w:t xml:space="preserve"> </w:t>
            </w:r>
            <w:r w:rsidRPr="006F14CF">
              <w:t>clearly described and</w:t>
            </w:r>
            <w:r w:rsidRPr="006F14CF">
              <w:rPr>
                <w:spacing w:val="-9"/>
              </w:rPr>
              <w:t xml:space="preserve"> </w:t>
            </w:r>
            <w:r w:rsidRPr="006F14CF">
              <w:t>justified</w:t>
            </w:r>
          </w:p>
          <w:p w14:paraId="613ED86E" w14:textId="77777777" w:rsidR="00020604" w:rsidRPr="00DD5EA3" w:rsidRDefault="00020604" w:rsidP="00794980">
            <w:pPr>
              <w:pStyle w:val="TableParagraph"/>
              <w:tabs>
                <w:tab w:val="left" w:pos="435"/>
              </w:tabs>
              <w:ind w:left="166" w:right="580"/>
            </w:pPr>
          </w:p>
          <w:p w14:paraId="61DFA62E" w14:textId="6D312D21" w:rsidR="003A437F" w:rsidRPr="00DD5EA3" w:rsidRDefault="007054DF" w:rsidP="00794980">
            <w:pPr>
              <w:pStyle w:val="TableParagraph"/>
              <w:numPr>
                <w:ilvl w:val="0"/>
                <w:numId w:val="6"/>
              </w:numPr>
              <w:tabs>
                <w:tab w:val="left" w:pos="435"/>
              </w:tabs>
              <w:ind w:right="271" w:firstLine="0"/>
            </w:pPr>
            <w:r w:rsidRPr="006F14CF">
              <w:t>Basis for the sufficiency of the selected aircraft impact scenarios is clearly described and</w:t>
            </w:r>
            <w:r w:rsidRPr="006F14CF">
              <w:rPr>
                <w:spacing w:val="-18"/>
              </w:rPr>
              <w:t xml:space="preserve"> </w:t>
            </w:r>
            <w:r w:rsidRPr="006F14CF">
              <w:t>justified</w:t>
            </w:r>
          </w:p>
          <w:p w14:paraId="18E9F16D" w14:textId="68374DEC" w:rsidR="003A437F" w:rsidRPr="00DD5EA3" w:rsidRDefault="003A437F" w:rsidP="00794980">
            <w:pPr>
              <w:pStyle w:val="TableParagraph"/>
              <w:tabs>
                <w:tab w:val="left" w:pos="435"/>
              </w:tabs>
              <w:ind w:left="166" w:right="271"/>
            </w:pPr>
          </w:p>
          <w:p w14:paraId="3B001F48" w14:textId="77777777" w:rsidR="00C2118F" w:rsidRPr="006F14CF" w:rsidRDefault="007054DF" w:rsidP="009F7C5B">
            <w:pPr>
              <w:pStyle w:val="TableParagraph"/>
              <w:numPr>
                <w:ilvl w:val="0"/>
                <w:numId w:val="6"/>
              </w:numPr>
              <w:tabs>
                <w:tab w:val="left" w:pos="435"/>
              </w:tabs>
              <w:ind w:hanging="31"/>
            </w:pPr>
            <w:r w:rsidRPr="006F14CF">
              <w:t>Analysis code verified and</w:t>
            </w:r>
            <w:r w:rsidRPr="006F14CF">
              <w:rPr>
                <w:spacing w:val="-16"/>
              </w:rPr>
              <w:t xml:space="preserve"> </w:t>
            </w:r>
            <w:r w:rsidRPr="006F14CF">
              <w:t>documented.</w:t>
            </w:r>
          </w:p>
        </w:tc>
        <w:tc>
          <w:tcPr>
            <w:tcW w:w="1541" w:type="dxa"/>
            <w:vMerge w:val="restart"/>
            <w:tcBorders>
              <w:top w:val="nil"/>
              <w:left w:val="single" w:sz="8" w:space="0" w:color="000000"/>
              <w:right w:val="single" w:sz="8" w:space="0" w:color="000000"/>
            </w:tcBorders>
          </w:tcPr>
          <w:p w14:paraId="0EBCD82A" w14:textId="77777777" w:rsidR="00C2118F" w:rsidRPr="00DD5EA3" w:rsidRDefault="00C2118F" w:rsidP="00794980"/>
        </w:tc>
        <w:tc>
          <w:tcPr>
            <w:tcW w:w="1368" w:type="dxa"/>
            <w:vMerge w:val="restart"/>
            <w:tcBorders>
              <w:top w:val="nil"/>
              <w:left w:val="single" w:sz="8" w:space="0" w:color="000000"/>
              <w:right w:val="single" w:sz="8" w:space="0" w:color="000000"/>
            </w:tcBorders>
          </w:tcPr>
          <w:p w14:paraId="7DBD6FE9" w14:textId="77777777" w:rsidR="00C2118F" w:rsidRPr="00DD5EA3" w:rsidRDefault="00C2118F" w:rsidP="00794980"/>
        </w:tc>
        <w:tc>
          <w:tcPr>
            <w:tcW w:w="854" w:type="dxa"/>
            <w:vMerge w:val="restart"/>
            <w:tcBorders>
              <w:top w:val="nil"/>
              <w:left w:val="single" w:sz="8" w:space="0" w:color="000000"/>
              <w:right w:val="single" w:sz="8" w:space="0" w:color="000000"/>
            </w:tcBorders>
          </w:tcPr>
          <w:p w14:paraId="677B47BC" w14:textId="77777777" w:rsidR="00C2118F" w:rsidRPr="00DD5EA3" w:rsidRDefault="00C2118F" w:rsidP="00794980"/>
        </w:tc>
        <w:tc>
          <w:tcPr>
            <w:tcW w:w="3113" w:type="dxa"/>
            <w:vMerge w:val="restart"/>
            <w:tcBorders>
              <w:top w:val="nil"/>
              <w:left w:val="single" w:sz="8" w:space="0" w:color="000000"/>
            </w:tcBorders>
          </w:tcPr>
          <w:p w14:paraId="7F7BEE81" w14:textId="77777777" w:rsidR="00C2118F" w:rsidRPr="00DD5EA3" w:rsidRDefault="00C2118F" w:rsidP="00794980"/>
        </w:tc>
      </w:tr>
      <w:tr w:rsidR="00A00F36" w:rsidRPr="00DD5EA3" w14:paraId="3888125A" w14:textId="77777777" w:rsidTr="0035793B">
        <w:trPr>
          <w:trHeight w:hRule="exact" w:val="624"/>
        </w:trPr>
        <w:tc>
          <w:tcPr>
            <w:tcW w:w="5814" w:type="dxa"/>
            <w:tcBorders>
              <w:top w:val="nil"/>
              <w:bottom w:val="nil"/>
              <w:right w:val="single" w:sz="8" w:space="0" w:color="000000"/>
            </w:tcBorders>
          </w:tcPr>
          <w:p w14:paraId="77616A30" w14:textId="194F0EFD" w:rsidR="00C2118F" w:rsidRPr="00DD5EA3" w:rsidRDefault="009F7C5B" w:rsidP="009F7C5B">
            <w:pPr>
              <w:pStyle w:val="TableParagraph"/>
              <w:ind w:left="135"/>
            </w:pPr>
            <w:r>
              <w:t xml:space="preserve">4.  </w:t>
            </w:r>
            <w:r w:rsidR="007054DF" w:rsidRPr="00DD5EA3">
              <w:t>Analyst’s experience level appropriate and documented.</w:t>
            </w:r>
          </w:p>
          <w:p w14:paraId="6B61BDA4" w14:textId="28C0614C" w:rsidR="00A144A2" w:rsidRPr="00DD5EA3" w:rsidRDefault="00A144A2" w:rsidP="00794980">
            <w:pPr>
              <w:pStyle w:val="TableParagraph"/>
              <w:ind w:left="166"/>
            </w:pPr>
          </w:p>
        </w:tc>
        <w:tc>
          <w:tcPr>
            <w:tcW w:w="1541" w:type="dxa"/>
            <w:vMerge/>
            <w:tcBorders>
              <w:left w:val="single" w:sz="8" w:space="0" w:color="000000"/>
              <w:right w:val="single" w:sz="8" w:space="0" w:color="000000"/>
            </w:tcBorders>
          </w:tcPr>
          <w:p w14:paraId="1FB53883" w14:textId="77777777" w:rsidR="00C2118F" w:rsidRPr="00DD5EA3" w:rsidRDefault="00C2118F" w:rsidP="00794980"/>
        </w:tc>
        <w:tc>
          <w:tcPr>
            <w:tcW w:w="1368" w:type="dxa"/>
            <w:vMerge/>
            <w:tcBorders>
              <w:left w:val="single" w:sz="8" w:space="0" w:color="000000"/>
              <w:right w:val="single" w:sz="8" w:space="0" w:color="000000"/>
            </w:tcBorders>
          </w:tcPr>
          <w:p w14:paraId="0645BDDA" w14:textId="77777777" w:rsidR="00C2118F" w:rsidRPr="00DD5EA3" w:rsidRDefault="00C2118F" w:rsidP="00794980"/>
        </w:tc>
        <w:tc>
          <w:tcPr>
            <w:tcW w:w="854" w:type="dxa"/>
            <w:vMerge/>
            <w:tcBorders>
              <w:left w:val="single" w:sz="8" w:space="0" w:color="000000"/>
              <w:right w:val="single" w:sz="8" w:space="0" w:color="000000"/>
            </w:tcBorders>
          </w:tcPr>
          <w:p w14:paraId="3C9119E1" w14:textId="77777777" w:rsidR="00C2118F" w:rsidRPr="00DD5EA3" w:rsidRDefault="00C2118F" w:rsidP="00794980"/>
        </w:tc>
        <w:tc>
          <w:tcPr>
            <w:tcW w:w="3113" w:type="dxa"/>
            <w:vMerge/>
            <w:tcBorders>
              <w:left w:val="single" w:sz="8" w:space="0" w:color="000000"/>
            </w:tcBorders>
          </w:tcPr>
          <w:p w14:paraId="259AA3BB" w14:textId="77777777" w:rsidR="00C2118F" w:rsidRPr="00DD5EA3" w:rsidRDefault="00C2118F" w:rsidP="00794980"/>
        </w:tc>
      </w:tr>
      <w:tr w:rsidR="00A00F36" w:rsidRPr="00DD5EA3" w14:paraId="02B3D879" w14:textId="77777777" w:rsidTr="0035793B">
        <w:trPr>
          <w:trHeight w:hRule="exact" w:val="723"/>
        </w:trPr>
        <w:tc>
          <w:tcPr>
            <w:tcW w:w="5814" w:type="dxa"/>
            <w:tcBorders>
              <w:top w:val="nil"/>
              <w:bottom w:val="nil"/>
              <w:right w:val="single" w:sz="8" w:space="0" w:color="000000"/>
            </w:tcBorders>
          </w:tcPr>
          <w:p w14:paraId="5734E33B" w14:textId="08FEC4EC" w:rsidR="00C2118F" w:rsidRPr="006F14CF" w:rsidRDefault="007054DF" w:rsidP="00794980">
            <w:pPr>
              <w:pStyle w:val="TableParagraph"/>
              <w:ind w:left="163" w:right="80"/>
            </w:pPr>
            <w:r w:rsidRPr="006F14CF">
              <w:t xml:space="preserve">5. </w:t>
            </w:r>
            <w:r w:rsidR="009F7C5B">
              <w:t xml:space="preserve"> </w:t>
            </w:r>
            <w:r w:rsidRPr="006F14CF">
              <w:t>Assumptions documented and defended for each analysis.</w:t>
            </w:r>
          </w:p>
        </w:tc>
        <w:tc>
          <w:tcPr>
            <w:tcW w:w="1541" w:type="dxa"/>
            <w:vMerge/>
            <w:tcBorders>
              <w:left w:val="single" w:sz="8" w:space="0" w:color="000000"/>
              <w:right w:val="single" w:sz="8" w:space="0" w:color="000000"/>
            </w:tcBorders>
          </w:tcPr>
          <w:p w14:paraId="22FE34CA" w14:textId="77777777" w:rsidR="00C2118F" w:rsidRPr="00DD5EA3" w:rsidRDefault="00C2118F" w:rsidP="00794980"/>
        </w:tc>
        <w:tc>
          <w:tcPr>
            <w:tcW w:w="1368" w:type="dxa"/>
            <w:vMerge/>
            <w:tcBorders>
              <w:left w:val="single" w:sz="8" w:space="0" w:color="000000"/>
              <w:right w:val="single" w:sz="8" w:space="0" w:color="000000"/>
            </w:tcBorders>
          </w:tcPr>
          <w:p w14:paraId="0D3BE182" w14:textId="77777777" w:rsidR="00C2118F" w:rsidRPr="00DD5EA3" w:rsidRDefault="00C2118F" w:rsidP="00794980"/>
        </w:tc>
        <w:tc>
          <w:tcPr>
            <w:tcW w:w="854" w:type="dxa"/>
            <w:vMerge/>
            <w:tcBorders>
              <w:left w:val="single" w:sz="8" w:space="0" w:color="000000"/>
              <w:right w:val="single" w:sz="8" w:space="0" w:color="000000"/>
            </w:tcBorders>
          </w:tcPr>
          <w:p w14:paraId="4D46ED93" w14:textId="77777777" w:rsidR="00C2118F" w:rsidRPr="00DD5EA3" w:rsidRDefault="00C2118F" w:rsidP="00794980"/>
        </w:tc>
        <w:tc>
          <w:tcPr>
            <w:tcW w:w="3113" w:type="dxa"/>
            <w:vMerge/>
            <w:tcBorders>
              <w:left w:val="single" w:sz="8" w:space="0" w:color="000000"/>
            </w:tcBorders>
          </w:tcPr>
          <w:p w14:paraId="351506D5" w14:textId="77777777" w:rsidR="00C2118F" w:rsidRPr="00DD5EA3" w:rsidRDefault="00C2118F" w:rsidP="00794980"/>
        </w:tc>
      </w:tr>
      <w:tr w:rsidR="00A00F36" w:rsidRPr="00DD5EA3" w14:paraId="71B25FB1" w14:textId="77777777" w:rsidTr="0035793B">
        <w:trPr>
          <w:trHeight w:hRule="exact" w:val="723"/>
        </w:trPr>
        <w:tc>
          <w:tcPr>
            <w:tcW w:w="5814" w:type="dxa"/>
            <w:tcBorders>
              <w:top w:val="nil"/>
              <w:bottom w:val="nil"/>
              <w:right w:val="single" w:sz="8" w:space="0" w:color="000000"/>
            </w:tcBorders>
          </w:tcPr>
          <w:p w14:paraId="48844B2F" w14:textId="30D55060" w:rsidR="00C2118F" w:rsidRPr="006F14CF" w:rsidRDefault="007054DF" w:rsidP="00794980">
            <w:pPr>
              <w:pStyle w:val="TableParagraph"/>
              <w:ind w:left="163" w:right="775"/>
            </w:pPr>
            <w:r w:rsidRPr="006F14CF">
              <w:t xml:space="preserve">6. </w:t>
            </w:r>
            <w:r w:rsidR="009F7C5B">
              <w:t xml:space="preserve"> </w:t>
            </w:r>
            <w:r w:rsidRPr="006F14CF">
              <w:t>Elements used in analysis are justified and documented.</w:t>
            </w:r>
          </w:p>
        </w:tc>
        <w:tc>
          <w:tcPr>
            <w:tcW w:w="1541" w:type="dxa"/>
            <w:vMerge/>
            <w:tcBorders>
              <w:left w:val="single" w:sz="8" w:space="0" w:color="000000"/>
              <w:right w:val="single" w:sz="8" w:space="0" w:color="000000"/>
            </w:tcBorders>
          </w:tcPr>
          <w:p w14:paraId="164530E2" w14:textId="77777777" w:rsidR="00C2118F" w:rsidRPr="00DD5EA3" w:rsidRDefault="00C2118F" w:rsidP="00794980"/>
        </w:tc>
        <w:tc>
          <w:tcPr>
            <w:tcW w:w="1368" w:type="dxa"/>
            <w:vMerge/>
            <w:tcBorders>
              <w:left w:val="single" w:sz="8" w:space="0" w:color="000000"/>
              <w:right w:val="single" w:sz="8" w:space="0" w:color="000000"/>
            </w:tcBorders>
          </w:tcPr>
          <w:p w14:paraId="7770FA4E" w14:textId="77777777" w:rsidR="00C2118F" w:rsidRPr="00DD5EA3" w:rsidRDefault="00C2118F" w:rsidP="00794980"/>
        </w:tc>
        <w:tc>
          <w:tcPr>
            <w:tcW w:w="854" w:type="dxa"/>
            <w:vMerge/>
            <w:tcBorders>
              <w:left w:val="single" w:sz="8" w:space="0" w:color="000000"/>
              <w:right w:val="single" w:sz="8" w:space="0" w:color="000000"/>
            </w:tcBorders>
          </w:tcPr>
          <w:p w14:paraId="443F88FB" w14:textId="77777777" w:rsidR="00C2118F" w:rsidRPr="00DD5EA3" w:rsidRDefault="00C2118F" w:rsidP="00794980"/>
        </w:tc>
        <w:tc>
          <w:tcPr>
            <w:tcW w:w="3113" w:type="dxa"/>
            <w:vMerge/>
            <w:tcBorders>
              <w:left w:val="single" w:sz="8" w:space="0" w:color="000000"/>
            </w:tcBorders>
          </w:tcPr>
          <w:p w14:paraId="5476EEC2" w14:textId="77777777" w:rsidR="00C2118F" w:rsidRPr="00DD5EA3" w:rsidRDefault="00C2118F" w:rsidP="00794980"/>
        </w:tc>
      </w:tr>
      <w:tr w:rsidR="00A00F36" w:rsidRPr="00DD5EA3" w14:paraId="0900041F" w14:textId="77777777" w:rsidTr="0035793B">
        <w:trPr>
          <w:trHeight w:hRule="exact" w:val="435"/>
        </w:trPr>
        <w:tc>
          <w:tcPr>
            <w:tcW w:w="5814" w:type="dxa"/>
            <w:tcBorders>
              <w:top w:val="nil"/>
              <w:bottom w:val="nil"/>
              <w:right w:val="single" w:sz="8" w:space="0" w:color="000000"/>
            </w:tcBorders>
          </w:tcPr>
          <w:p w14:paraId="630DF39F" w14:textId="02794706" w:rsidR="00C2118F" w:rsidRPr="006F14CF" w:rsidRDefault="007054DF" w:rsidP="00794980">
            <w:pPr>
              <w:pStyle w:val="TableParagraph"/>
              <w:ind w:left="163" w:right="251"/>
            </w:pPr>
            <w:r w:rsidRPr="006F14CF">
              <w:t xml:space="preserve">7. </w:t>
            </w:r>
            <w:r w:rsidR="009F7C5B">
              <w:t xml:space="preserve"> </w:t>
            </w:r>
            <w:r w:rsidRPr="006F14CF">
              <w:t>Boundary conditions appropriate and documented.</w:t>
            </w:r>
          </w:p>
        </w:tc>
        <w:tc>
          <w:tcPr>
            <w:tcW w:w="1541" w:type="dxa"/>
            <w:vMerge/>
            <w:tcBorders>
              <w:left w:val="single" w:sz="8" w:space="0" w:color="000000"/>
              <w:right w:val="single" w:sz="8" w:space="0" w:color="000000"/>
            </w:tcBorders>
          </w:tcPr>
          <w:p w14:paraId="29481160" w14:textId="77777777" w:rsidR="00C2118F" w:rsidRPr="00DD5EA3" w:rsidRDefault="00C2118F" w:rsidP="00794980"/>
        </w:tc>
        <w:tc>
          <w:tcPr>
            <w:tcW w:w="1368" w:type="dxa"/>
            <w:vMerge/>
            <w:tcBorders>
              <w:left w:val="single" w:sz="8" w:space="0" w:color="000000"/>
              <w:right w:val="single" w:sz="8" w:space="0" w:color="000000"/>
            </w:tcBorders>
          </w:tcPr>
          <w:p w14:paraId="4CCF57F5" w14:textId="77777777" w:rsidR="00C2118F" w:rsidRPr="00DD5EA3" w:rsidRDefault="00C2118F" w:rsidP="00794980"/>
        </w:tc>
        <w:tc>
          <w:tcPr>
            <w:tcW w:w="854" w:type="dxa"/>
            <w:vMerge/>
            <w:tcBorders>
              <w:left w:val="single" w:sz="8" w:space="0" w:color="000000"/>
              <w:right w:val="single" w:sz="8" w:space="0" w:color="000000"/>
            </w:tcBorders>
          </w:tcPr>
          <w:p w14:paraId="496E21CD" w14:textId="77777777" w:rsidR="00C2118F" w:rsidRPr="00DD5EA3" w:rsidRDefault="00C2118F" w:rsidP="00794980"/>
        </w:tc>
        <w:tc>
          <w:tcPr>
            <w:tcW w:w="3113" w:type="dxa"/>
            <w:vMerge/>
            <w:tcBorders>
              <w:left w:val="single" w:sz="8" w:space="0" w:color="000000"/>
            </w:tcBorders>
          </w:tcPr>
          <w:p w14:paraId="2113A079" w14:textId="77777777" w:rsidR="00C2118F" w:rsidRPr="00DD5EA3" w:rsidRDefault="00C2118F" w:rsidP="00794980"/>
        </w:tc>
      </w:tr>
      <w:tr w:rsidR="00A00F36" w:rsidRPr="00DD5EA3" w14:paraId="36CD2E3B" w14:textId="77777777" w:rsidTr="0035793B">
        <w:trPr>
          <w:trHeight w:hRule="exact" w:val="588"/>
        </w:trPr>
        <w:tc>
          <w:tcPr>
            <w:tcW w:w="5814" w:type="dxa"/>
            <w:tcBorders>
              <w:top w:val="nil"/>
              <w:bottom w:val="nil"/>
              <w:right w:val="single" w:sz="8" w:space="0" w:color="000000"/>
            </w:tcBorders>
          </w:tcPr>
          <w:p w14:paraId="60AADBA6" w14:textId="2C79F65C" w:rsidR="00C2118F" w:rsidRPr="006F14CF" w:rsidRDefault="007054DF" w:rsidP="00794980">
            <w:pPr>
              <w:pStyle w:val="TableParagraph"/>
              <w:ind w:left="163" w:right="1122"/>
            </w:pPr>
            <w:r w:rsidRPr="006F14CF">
              <w:t xml:space="preserve">8. </w:t>
            </w:r>
            <w:r w:rsidR="009F7C5B">
              <w:t xml:space="preserve"> </w:t>
            </w:r>
            <w:r w:rsidRPr="006F14CF">
              <w:t>Initial conditions consistent with loading conditions and documented.</w:t>
            </w:r>
          </w:p>
        </w:tc>
        <w:tc>
          <w:tcPr>
            <w:tcW w:w="1541" w:type="dxa"/>
            <w:vMerge/>
            <w:tcBorders>
              <w:left w:val="single" w:sz="8" w:space="0" w:color="000000"/>
              <w:right w:val="single" w:sz="8" w:space="0" w:color="000000"/>
            </w:tcBorders>
          </w:tcPr>
          <w:p w14:paraId="15B94699" w14:textId="77777777" w:rsidR="00C2118F" w:rsidRPr="00DD5EA3" w:rsidRDefault="00C2118F" w:rsidP="00794980"/>
        </w:tc>
        <w:tc>
          <w:tcPr>
            <w:tcW w:w="1368" w:type="dxa"/>
            <w:vMerge/>
            <w:tcBorders>
              <w:left w:val="single" w:sz="8" w:space="0" w:color="000000"/>
              <w:right w:val="single" w:sz="8" w:space="0" w:color="000000"/>
            </w:tcBorders>
          </w:tcPr>
          <w:p w14:paraId="7FD62682" w14:textId="77777777" w:rsidR="00C2118F" w:rsidRPr="00DD5EA3" w:rsidRDefault="00C2118F" w:rsidP="00794980"/>
        </w:tc>
        <w:tc>
          <w:tcPr>
            <w:tcW w:w="854" w:type="dxa"/>
            <w:vMerge/>
            <w:tcBorders>
              <w:left w:val="single" w:sz="8" w:space="0" w:color="000000"/>
              <w:right w:val="single" w:sz="8" w:space="0" w:color="000000"/>
            </w:tcBorders>
          </w:tcPr>
          <w:p w14:paraId="55903BA4" w14:textId="77777777" w:rsidR="00C2118F" w:rsidRPr="00DD5EA3" w:rsidRDefault="00C2118F" w:rsidP="00794980"/>
        </w:tc>
        <w:tc>
          <w:tcPr>
            <w:tcW w:w="3113" w:type="dxa"/>
            <w:vMerge/>
            <w:tcBorders>
              <w:left w:val="single" w:sz="8" w:space="0" w:color="000000"/>
            </w:tcBorders>
          </w:tcPr>
          <w:p w14:paraId="194CEA82" w14:textId="77777777" w:rsidR="00C2118F" w:rsidRPr="00DD5EA3" w:rsidRDefault="00C2118F" w:rsidP="00794980"/>
        </w:tc>
      </w:tr>
      <w:tr w:rsidR="00A00F36" w:rsidRPr="00DD5EA3" w14:paraId="0B8CAE9F" w14:textId="77777777" w:rsidTr="00956727">
        <w:trPr>
          <w:trHeight w:hRule="exact" w:val="723"/>
        </w:trPr>
        <w:tc>
          <w:tcPr>
            <w:tcW w:w="5814" w:type="dxa"/>
            <w:tcBorders>
              <w:top w:val="nil"/>
              <w:bottom w:val="nil"/>
              <w:right w:val="single" w:sz="8" w:space="0" w:color="000000"/>
            </w:tcBorders>
          </w:tcPr>
          <w:p w14:paraId="78735F54" w14:textId="5DECFFE9" w:rsidR="00C2118F" w:rsidRPr="006F14CF" w:rsidRDefault="007054DF" w:rsidP="00794980">
            <w:pPr>
              <w:pStyle w:val="TableParagraph"/>
              <w:ind w:left="163" w:right="1108"/>
            </w:pPr>
            <w:r w:rsidRPr="006F14CF">
              <w:t xml:space="preserve">9. </w:t>
            </w:r>
            <w:r w:rsidR="009F7C5B">
              <w:t xml:space="preserve"> </w:t>
            </w:r>
            <w:r w:rsidRPr="006F14CF">
              <w:t>Material models adequate, verified, and documented.</w:t>
            </w:r>
          </w:p>
        </w:tc>
        <w:tc>
          <w:tcPr>
            <w:tcW w:w="1541" w:type="dxa"/>
            <w:vMerge/>
            <w:tcBorders>
              <w:left w:val="single" w:sz="8" w:space="0" w:color="000000"/>
              <w:right w:val="single" w:sz="8" w:space="0" w:color="000000"/>
            </w:tcBorders>
          </w:tcPr>
          <w:p w14:paraId="7D1D07CF" w14:textId="77777777" w:rsidR="00C2118F" w:rsidRPr="00DD5EA3" w:rsidRDefault="00C2118F" w:rsidP="00794980"/>
        </w:tc>
        <w:tc>
          <w:tcPr>
            <w:tcW w:w="1368" w:type="dxa"/>
            <w:vMerge/>
            <w:tcBorders>
              <w:left w:val="single" w:sz="8" w:space="0" w:color="000000"/>
              <w:right w:val="single" w:sz="8" w:space="0" w:color="000000"/>
            </w:tcBorders>
          </w:tcPr>
          <w:p w14:paraId="5DC1786C" w14:textId="77777777" w:rsidR="00C2118F" w:rsidRPr="00DD5EA3" w:rsidRDefault="00C2118F" w:rsidP="00794980"/>
        </w:tc>
        <w:tc>
          <w:tcPr>
            <w:tcW w:w="854" w:type="dxa"/>
            <w:vMerge/>
            <w:tcBorders>
              <w:left w:val="single" w:sz="8" w:space="0" w:color="000000"/>
              <w:right w:val="single" w:sz="8" w:space="0" w:color="000000"/>
            </w:tcBorders>
          </w:tcPr>
          <w:p w14:paraId="6235BA8C" w14:textId="77777777" w:rsidR="00C2118F" w:rsidRPr="00DD5EA3" w:rsidRDefault="00C2118F" w:rsidP="00794980"/>
        </w:tc>
        <w:tc>
          <w:tcPr>
            <w:tcW w:w="3113" w:type="dxa"/>
            <w:vMerge/>
            <w:tcBorders>
              <w:left w:val="single" w:sz="8" w:space="0" w:color="000000"/>
            </w:tcBorders>
          </w:tcPr>
          <w:p w14:paraId="42427B9B" w14:textId="77777777" w:rsidR="00C2118F" w:rsidRPr="00DD5EA3" w:rsidRDefault="00C2118F" w:rsidP="00794980"/>
        </w:tc>
      </w:tr>
      <w:tr w:rsidR="00A00F36" w:rsidRPr="00DD5EA3" w14:paraId="19A94CA3" w14:textId="77777777" w:rsidTr="00956727">
        <w:trPr>
          <w:trHeight w:hRule="exact" w:val="723"/>
        </w:trPr>
        <w:tc>
          <w:tcPr>
            <w:tcW w:w="5814" w:type="dxa"/>
            <w:tcBorders>
              <w:top w:val="nil"/>
              <w:bottom w:val="double" w:sz="12" w:space="0" w:color="000000"/>
              <w:right w:val="single" w:sz="8" w:space="0" w:color="000000"/>
            </w:tcBorders>
          </w:tcPr>
          <w:p w14:paraId="2F13BDEA" w14:textId="68227B56" w:rsidR="00C2118F" w:rsidRPr="006F14CF" w:rsidRDefault="007054DF" w:rsidP="00794980">
            <w:pPr>
              <w:pStyle w:val="TableParagraph"/>
              <w:ind w:left="163" w:right="868"/>
            </w:pPr>
            <w:r w:rsidRPr="006F14CF">
              <w:t xml:space="preserve">10. </w:t>
            </w:r>
            <w:r w:rsidR="009F7C5B">
              <w:t xml:space="preserve"> </w:t>
            </w:r>
            <w:r w:rsidRPr="006F14CF">
              <w:t xml:space="preserve">Model refinement </w:t>
            </w:r>
            <w:proofErr w:type="gramStart"/>
            <w:r w:rsidRPr="006F14CF">
              <w:t>sufficient</w:t>
            </w:r>
            <w:proofErr w:type="gramEnd"/>
            <w:r w:rsidRPr="006F14CF">
              <w:t>, verified, and documented.</w:t>
            </w:r>
          </w:p>
        </w:tc>
        <w:tc>
          <w:tcPr>
            <w:tcW w:w="1541" w:type="dxa"/>
            <w:vMerge/>
            <w:tcBorders>
              <w:left w:val="single" w:sz="8" w:space="0" w:color="000000"/>
              <w:right w:val="single" w:sz="8" w:space="0" w:color="000000"/>
            </w:tcBorders>
          </w:tcPr>
          <w:p w14:paraId="23697DAC" w14:textId="77777777" w:rsidR="00C2118F" w:rsidRPr="00DD5EA3" w:rsidRDefault="00C2118F" w:rsidP="00794980"/>
        </w:tc>
        <w:tc>
          <w:tcPr>
            <w:tcW w:w="1368" w:type="dxa"/>
            <w:vMerge/>
            <w:tcBorders>
              <w:left w:val="single" w:sz="8" w:space="0" w:color="000000"/>
              <w:right w:val="single" w:sz="8" w:space="0" w:color="000000"/>
            </w:tcBorders>
          </w:tcPr>
          <w:p w14:paraId="2106E3C9" w14:textId="77777777" w:rsidR="00C2118F" w:rsidRPr="00DD5EA3" w:rsidRDefault="00C2118F" w:rsidP="00794980"/>
        </w:tc>
        <w:tc>
          <w:tcPr>
            <w:tcW w:w="854" w:type="dxa"/>
            <w:vMerge/>
            <w:tcBorders>
              <w:left w:val="single" w:sz="8" w:space="0" w:color="000000"/>
              <w:right w:val="single" w:sz="8" w:space="0" w:color="000000"/>
            </w:tcBorders>
          </w:tcPr>
          <w:p w14:paraId="205D679E" w14:textId="77777777" w:rsidR="00C2118F" w:rsidRPr="00DD5EA3" w:rsidRDefault="00C2118F" w:rsidP="00794980"/>
        </w:tc>
        <w:tc>
          <w:tcPr>
            <w:tcW w:w="3113" w:type="dxa"/>
            <w:vMerge/>
            <w:tcBorders>
              <w:left w:val="single" w:sz="8" w:space="0" w:color="000000"/>
            </w:tcBorders>
          </w:tcPr>
          <w:p w14:paraId="3A5CEAD2" w14:textId="77777777" w:rsidR="00C2118F" w:rsidRPr="00DD5EA3" w:rsidRDefault="00C2118F" w:rsidP="00794980"/>
        </w:tc>
      </w:tr>
      <w:tr w:rsidR="00A00F36" w:rsidRPr="00DD5EA3" w14:paraId="2EC10006" w14:textId="77777777" w:rsidTr="00956727">
        <w:trPr>
          <w:trHeight w:hRule="exact" w:val="828"/>
        </w:trPr>
        <w:tc>
          <w:tcPr>
            <w:tcW w:w="5814" w:type="dxa"/>
            <w:tcBorders>
              <w:top w:val="double" w:sz="12" w:space="0" w:color="000000"/>
              <w:bottom w:val="nil"/>
              <w:right w:val="single" w:sz="8" w:space="0" w:color="000000"/>
            </w:tcBorders>
          </w:tcPr>
          <w:p w14:paraId="0EEDD499" w14:textId="522D287E" w:rsidR="00D74DE8" w:rsidRPr="00DD5EA3" w:rsidRDefault="007054DF" w:rsidP="00794980">
            <w:pPr>
              <w:pStyle w:val="TableParagraph"/>
              <w:ind w:left="163" w:right="175"/>
            </w:pPr>
            <w:r w:rsidRPr="006F14CF">
              <w:lastRenderedPageBreak/>
              <w:t xml:space="preserve">11. </w:t>
            </w:r>
            <w:r w:rsidR="009F7C5B">
              <w:t xml:space="preserve"> </w:t>
            </w:r>
            <w:r w:rsidRPr="006F14CF">
              <w:t xml:space="preserve">Time duration of analyses </w:t>
            </w:r>
            <w:proofErr w:type="gramStart"/>
            <w:r w:rsidRPr="006F14CF">
              <w:t>sufficient</w:t>
            </w:r>
            <w:proofErr w:type="gramEnd"/>
            <w:r w:rsidRPr="006F14CF">
              <w:t xml:space="preserve"> to capture important structural responses and documented as such.</w:t>
            </w:r>
          </w:p>
          <w:p w14:paraId="42E5CDE8" w14:textId="6432D285" w:rsidR="007D23C2" w:rsidRPr="00DD5EA3" w:rsidRDefault="00D74DE8" w:rsidP="00794980">
            <w:pPr>
              <w:tabs>
                <w:tab w:val="left" w:pos="1968"/>
              </w:tabs>
              <w:rPr>
                <w:ins w:id="9" w:author="Closs, A'mia" w:date="2020-01-22T14:22:00Z"/>
              </w:rPr>
            </w:pPr>
            <w:ins w:id="10" w:author="Closs, A'mia" w:date="2020-01-21T12:46:00Z">
              <w:r w:rsidRPr="00DD5EA3">
                <w:tab/>
              </w:r>
            </w:ins>
          </w:p>
          <w:p w14:paraId="0CC31AC7" w14:textId="224B78CE" w:rsidR="00C2118F" w:rsidRPr="006F14CF" w:rsidRDefault="00227B2A" w:rsidP="00794980">
            <w:pPr>
              <w:tabs>
                <w:tab w:val="left" w:pos="3588"/>
                <w:tab w:val="right" w:pos="5759"/>
              </w:tabs>
            </w:pPr>
            <w:ins w:id="11" w:author="Closs, A'mia" w:date="2020-01-22T14:25:00Z">
              <w:r w:rsidRPr="00DD5EA3">
                <w:tab/>
              </w:r>
            </w:ins>
            <w:ins w:id="12" w:author="Closs, A'mia" w:date="2020-01-22T14:39:00Z">
              <w:r w:rsidR="00C26A6E" w:rsidRPr="00DD5EA3">
                <w:tab/>
              </w:r>
            </w:ins>
          </w:p>
        </w:tc>
        <w:tc>
          <w:tcPr>
            <w:tcW w:w="1541" w:type="dxa"/>
            <w:vMerge/>
            <w:tcBorders>
              <w:left w:val="single" w:sz="8" w:space="0" w:color="000000"/>
              <w:bottom w:val="double" w:sz="12" w:space="0" w:color="000000"/>
              <w:right w:val="single" w:sz="8" w:space="0" w:color="000000"/>
            </w:tcBorders>
          </w:tcPr>
          <w:p w14:paraId="55019AB7"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399953F8"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4A3723BD" w14:textId="77777777" w:rsidR="00C2118F" w:rsidRPr="00DD5EA3" w:rsidRDefault="00C2118F" w:rsidP="00794980"/>
        </w:tc>
        <w:tc>
          <w:tcPr>
            <w:tcW w:w="3113" w:type="dxa"/>
            <w:vMerge/>
            <w:tcBorders>
              <w:left w:val="single" w:sz="8" w:space="0" w:color="000000"/>
              <w:bottom w:val="double" w:sz="12" w:space="0" w:color="000000"/>
            </w:tcBorders>
          </w:tcPr>
          <w:p w14:paraId="4062F0E9" w14:textId="77777777" w:rsidR="00C2118F" w:rsidRPr="00DD5EA3" w:rsidRDefault="00C2118F" w:rsidP="00794980"/>
        </w:tc>
      </w:tr>
      <w:tr w:rsidR="00A00F36" w:rsidRPr="00DD5EA3" w14:paraId="62374024" w14:textId="77777777" w:rsidTr="00956727">
        <w:trPr>
          <w:trHeight w:hRule="exact" w:val="525"/>
        </w:trPr>
        <w:tc>
          <w:tcPr>
            <w:tcW w:w="5814" w:type="dxa"/>
            <w:tcBorders>
              <w:top w:val="nil"/>
              <w:left w:val="double" w:sz="12" w:space="0" w:color="000000"/>
              <w:bottom w:val="nil"/>
              <w:right w:val="single" w:sz="8" w:space="0" w:color="000000"/>
            </w:tcBorders>
          </w:tcPr>
          <w:p w14:paraId="3D2AB6CE" w14:textId="2C519E28" w:rsidR="00C2118F" w:rsidRPr="006F14CF" w:rsidRDefault="007054DF" w:rsidP="00794980">
            <w:pPr>
              <w:pStyle w:val="TableParagraph"/>
              <w:ind w:left="163"/>
            </w:pPr>
            <w:r w:rsidRPr="006F14CF">
              <w:t xml:space="preserve">12. </w:t>
            </w:r>
            <w:r w:rsidR="009F7C5B">
              <w:t xml:space="preserve"> </w:t>
            </w:r>
            <w:r w:rsidRPr="006F14CF">
              <w:t>All potential scenarios considered.</w:t>
            </w:r>
          </w:p>
        </w:tc>
        <w:tc>
          <w:tcPr>
            <w:tcW w:w="1541" w:type="dxa"/>
            <w:vMerge/>
            <w:tcBorders>
              <w:left w:val="single" w:sz="8" w:space="0" w:color="000000"/>
              <w:right w:val="single" w:sz="8" w:space="0" w:color="000000"/>
            </w:tcBorders>
          </w:tcPr>
          <w:p w14:paraId="2AB3C166" w14:textId="77777777" w:rsidR="00C2118F" w:rsidRPr="00DD5EA3" w:rsidRDefault="00C2118F" w:rsidP="00794980"/>
        </w:tc>
        <w:tc>
          <w:tcPr>
            <w:tcW w:w="1368" w:type="dxa"/>
            <w:vMerge/>
            <w:tcBorders>
              <w:left w:val="single" w:sz="8" w:space="0" w:color="000000"/>
              <w:right w:val="single" w:sz="8" w:space="0" w:color="000000"/>
            </w:tcBorders>
          </w:tcPr>
          <w:p w14:paraId="4D0F213F" w14:textId="77777777" w:rsidR="00C2118F" w:rsidRPr="00DD5EA3" w:rsidRDefault="00C2118F" w:rsidP="00794980"/>
        </w:tc>
        <w:tc>
          <w:tcPr>
            <w:tcW w:w="854" w:type="dxa"/>
            <w:vMerge/>
            <w:tcBorders>
              <w:left w:val="single" w:sz="8" w:space="0" w:color="000000"/>
              <w:right w:val="single" w:sz="8" w:space="0" w:color="000000"/>
            </w:tcBorders>
          </w:tcPr>
          <w:p w14:paraId="587B5AC2" w14:textId="77777777" w:rsidR="00C2118F" w:rsidRPr="00DD5EA3" w:rsidRDefault="00C2118F" w:rsidP="00794980"/>
        </w:tc>
        <w:tc>
          <w:tcPr>
            <w:tcW w:w="3113" w:type="dxa"/>
            <w:vMerge/>
            <w:tcBorders>
              <w:left w:val="single" w:sz="8" w:space="0" w:color="000000"/>
            </w:tcBorders>
          </w:tcPr>
          <w:p w14:paraId="0F559B66" w14:textId="77777777" w:rsidR="00C2118F" w:rsidRPr="00DD5EA3" w:rsidRDefault="00C2118F" w:rsidP="00794980"/>
        </w:tc>
      </w:tr>
      <w:tr w:rsidR="00A00F36" w:rsidRPr="00DD5EA3" w14:paraId="3D3A2141" w14:textId="77777777" w:rsidTr="0035793B">
        <w:trPr>
          <w:trHeight w:hRule="exact" w:val="444"/>
        </w:trPr>
        <w:tc>
          <w:tcPr>
            <w:tcW w:w="5814" w:type="dxa"/>
            <w:tcBorders>
              <w:top w:val="nil"/>
              <w:left w:val="double" w:sz="12" w:space="0" w:color="000000"/>
              <w:bottom w:val="nil"/>
              <w:right w:val="single" w:sz="8" w:space="0" w:color="000000"/>
            </w:tcBorders>
          </w:tcPr>
          <w:p w14:paraId="7CA485BB" w14:textId="297739F3" w:rsidR="00C2118F" w:rsidRPr="006F14CF" w:rsidRDefault="007054DF" w:rsidP="00794980">
            <w:pPr>
              <w:pStyle w:val="TableParagraph"/>
              <w:ind w:left="163"/>
            </w:pPr>
            <w:r w:rsidRPr="006F14CF">
              <w:t xml:space="preserve">13. </w:t>
            </w:r>
            <w:r w:rsidR="009F7C5B">
              <w:t xml:space="preserve"> </w:t>
            </w:r>
            <w:r w:rsidRPr="006F14CF">
              <w:t>NRC forcing function used in analyses.</w:t>
            </w:r>
          </w:p>
        </w:tc>
        <w:tc>
          <w:tcPr>
            <w:tcW w:w="1541" w:type="dxa"/>
            <w:vMerge/>
            <w:tcBorders>
              <w:left w:val="single" w:sz="8" w:space="0" w:color="000000"/>
              <w:bottom w:val="nil"/>
              <w:right w:val="single" w:sz="8" w:space="0" w:color="000000"/>
            </w:tcBorders>
          </w:tcPr>
          <w:p w14:paraId="4EAB6346" w14:textId="77777777" w:rsidR="00C2118F" w:rsidRPr="00DD5EA3" w:rsidRDefault="00C2118F" w:rsidP="00794980"/>
        </w:tc>
        <w:tc>
          <w:tcPr>
            <w:tcW w:w="1368" w:type="dxa"/>
            <w:vMerge/>
            <w:tcBorders>
              <w:left w:val="single" w:sz="8" w:space="0" w:color="000000"/>
              <w:bottom w:val="nil"/>
              <w:right w:val="single" w:sz="8" w:space="0" w:color="000000"/>
            </w:tcBorders>
          </w:tcPr>
          <w:p w14:paraId="200C5683" w14:textId="77777777" w:rsidR="00C2118F" w:rsidRPr="00DD5EA3" w:rsidRDefault="00C2118F" w:rsidP="00794980"/>
        </w:tc>
        <w:tc>
          <w:tcPr>
            <w:tcW w:w="854" w:type="dxa"/>
            <w:vMerge/>
            <w:tcBorders>
              <w:left w:val="single" w:sz="8" w:space="0" w:color="000000"/>
              <w:bottom w:val="nil"/>
              <w:right w:val="single" w:sz="8" w:space="0" w:color="000000"/>
            </w:tcBorders>
          </w:tcPr>
          <w:p w14:paraId="145FB084" w14:textId="77777777" w:rsidR="00C2118F" w:rsidRPr="00DD5EA3" w:rsidRDefault="00C2118F" w:rsidP="00794980"/>
        </w:tc>
        <w:tc>
          <w:tcPr>
            <w:tcW w:w="3113" w:type="dxa"/>
            <w:vMerge/>
            <w:tcBorders>
              <w:left w:val="single" w:sz="8" w:space="0" w:color="000000"/>
              <w:bottom w:val="nil"/>
            </w:tcBorders>
          </w:tcPr>
          <w:p w14:paraId="36037206" w14:textId="77777777" w:rsidR="00C2118F" w:rsidRPr="00DD5EA3" w:rsidRDefault="00C2118F" w:rsidP="00794980"/>
        </w:tc>
      </w:tr>
      <w:tr w:rsidR="00A00F36" w:rsidRPr="00DD5EA3" w14:paraId="0584F7C1" w14:textId="77777777" w:rsidTr="0035793B">
        <w:trPr>
          <w:trHeight w:hRule="exact" w:val="561"/>
        </w:trPr>
        <w:tc>
          <w:tcPr>
            <w:tcW w:w="5814" w:type="dxa"/>
            <w:tcBorders>
              <w:top w:val="nil"/>
              <w:bottom w:val="nil"/>
              <w:right w:val="single" w:sz="8" w:space="0" w:color="000000"/>
            </w:tcBorders>
          </w:tcPr>
          <w:p w14:paraId="19021F71" w14:textId="5F28B39E" w:rsidR="00C2118F" w:rsidRPr="00DD5EA3" w:rsidRDefault="007054DF" w:rsidP="00794980">
            <w:pPr>
              <w:pStyle w:val="TableParagraph"/>
              <w:ind w:left="163" w:right="161"/>
            </w:pPr>
            <w:r w:rsidRPr="00DD5EA3">
              <w:t xml:space="preserve">14. </w:t>
            </w:r>
            <w:r w:rsidR="009F7C5B">
              <w:t xml:space="preserve"> </w:t>
            </w:r>
            <w:r w:rsidRPr="00DD5EA3">
              <w:t>Appropriate failure criteria used and interpreted correctly.</w:t>
            </w:r>
          </w:p>
        </w:tc>
        <w:tc>
          <w:tcPr>
            <w:tcW w:w="1541" w:type="dxa"/>
            <w:tcBorders>
              <w:top w:val="nil"/>
              <w:left w:val="single" w:sz="8" w:space="0" w:color="000000"/>
              <w:bottom w:val="nil"/>
              <w:right w:val="single" w:sz="8" w:space="0" w:color="000000"/>
            </w:tcBorders>
          </w:tcPr>
          <w:p w14:paraId="77E742C6" w14:textId="77777777" w:rsidR="00C2118F" w:rsidRPr="00DD5EA3" w:rsidRDefault="00C2118F" w:rsidP="00794980"/>
        </w:tc>
        <w:tc>
          <w:tcPr>
            <w:tcW w:w="1368" w:type="dxa"/>
            <w:tcBorders>
              <w:top w:val="nil"/>
              <w:left w:val="single" w:sz="8" w:space="0" w:color="000000"/>
              <w:bottom w:val="nil"/>
              <w:right w:val="single" w:sz="8" w:space="0" w:color="000000"/>
            </w:tcBorders>
          </w:tcPr>
          <w:p w14:paraId="7DF9A77A" w14:textId="77777777" w:rsidR="00C2118F" w:rsidRPr="00DD5EA3" w:rsidRDefault="00C2118F" w:rsidP="00794980"/>
        </w:tc>
        <w:tc>
          <w:tcPr>
            <w:tcW w:w="854" w:type="dxa"/>
            <w:tcBorders>
              <w:top w:val="nil"/>
              <w:left w:val="single" w:sz="8" w:space="0" w:color="000000"/>
              <w:bottom w:val="nil"/>
              <w:right w:val="single" w:sz="8" w:space="0" w:color="000000"/>
            </w:tcBorders>
          </w:tcPr>
          <w:p w14:paraId="6D9AF5C5" w14:textId="77777777" w:rsidR="00C2118F" w:rsidRPr="00DD5EA3" w:rsidRDefault="00C2118F" w:rsidP="00794980"/>
        </w:tc>
        <w:tc>
          <w:tcPr>
            <w:tcW w:w="3113" w:type="dxa"/>
            <w:tcBorders>
              <w:top w:val="nil"/>
              <w:left w:val="single" w:sz="8" w:space="0" w:color="000000"/>
              <w:bottom w:val="nil"/>
            </w:tcBorders>
          </w:tcPr>
          <w:p w14:paraId="6CD3698B" w14:textId="77777777" w:rsidR="00C2118F" w:rsidRPr="00DD5EA3" w:rsidRDefault="00C2118F" w:rsidP="00794980"/>
        </w:tc>
      </w:tr>
      <w:tr w:rsidR="00A00F36" w:rsidRPr="00DD5EA3" w14:paraId="55410382" w14:textId="77777777" w:rsidTr="00D32C02">
        <w:trPr>
          <w:trHeight w:hRule="exact" w:val="552"/>
        </w:trPr>
        <w:tc>
          <w:tcPr>
            <w:tcW w:w="5814" w:type="dxa"/>
            <w:tcBorders>
              <w:top w:val="nil"/>
              <w:bottom w:val="nil"/>
              <w:right w:val="single" w:sz="8" w:space="0" w:color="000000"/>
            </w:tcBorders>
            <w:shd w:val="clear" w:color="auto" w:fill="B3B3B3"/>
          </w:tcPr>
          <w:p w14:paraId="59215D23" w14:textId="377F8E3D" w:rsidR="00C2118F" w:rsidRPr="006F14CF" w:rsidRDefault="007054DF" w:rsidP="00794980">
            <w:pPr>
              <w:pStyle w:val="TableParagraph"/>
              <w:ind w:right="584"/>
            </w:pPr>
            <w:r w:rsidRPr="006F14CF">
              <w:t xml:space="preserve">III. </w:t>
            </w:r>
            <w:r w:rsidR="00AB7C3F">
              <w:t xml:space="preserve"> </w:t>
            </w:r>
            <w:r w:rsidRPr="006F14CF">
              <w:t>Containment Structure and Spent Fuel Pool Specific Impact Analysis Inspection</w:t>
            </w:r>
          </w:p>
        </w:tc>
        <w:tc>
          <w:tcPr>
            <w:tcW w:w="1541" w:type="dxa"/>
            <w:tcBorders>
              <w:top w:val="nil"/>
              <w:left w:val="single" w:sz="8" w:space="0" w:color="000000"/>
              <w:bottom w:val="nil"/>
              <w:right w:val="single" w:sz="8" w:space="0" w:color="000000"/>
            </w:tcBorders>
            <w:shd w:val="clear" w:color="auto" w:fill="B3B3B3"/>
          </w:tcPr>
          <w:p w14:paraId="6FFEE021" w14:textId="77777777" w:rsidR="00C2118F" w:rsidRPr="00DD5EA3" w:rsidRDefault="00C2118F" w:rsidP="00794980"/>
        </w:tc>
        <w:tc>
          <w:tcPr>
            <w:tcW w:w="1368" w:type="dxa"/>
            <w:tcBorders>
              <w:top w:val="nil"/>
              <w:left w:val="single" w:sz="8" w:space="0" w:color="000000"/>
              <w:bottom w:val="nil"/>
              <w:right w:val="single" w:sz="8" w:space="0" w:color="000000"/>
            </w:tcBorders>
            <w:shd w:val="clear" w:color="auto" w:fill="B3B3B3"/>
          </w:tcPr>
          <w:p w14:paraId="1FE938B8" w14:textId="77777777" w:rsidR="00C2118F" w:rsidRPr="00DD5EA3" w:rsidRDefault="00C2118F" w:rsidP="00794980"/>
        </w:tc>
        <w:tc>
          <w:tcPr>
            <w:tcW w:w="854" w:type="dxa"/>
            <w:tcBorders>
              <w:top w:val="nil"/>
              <w:left w:val="single" w:sz="8" w:space="0" w:color="000000"/>
              <w:bottom w:val="nil"/>
              <w:right w:val="single" w:sz="8" w:space="0" w:color="000000"/>
            </w:tcBorders>
            <w:shd w:val="clear" w:color="auto" w:fill="B3B3B3"/>
          </w:tcPr>
          <w:p w14:paraId="51319F85" w14:textId="77777777" w:rsidR="00C2118F" w:rsidRPr="00DD5EA3" w:rsidRDefault="00C2118F" w:rsidP="00794980"/>
        </w:tc>
        <w:tc>
          <w:tcPr>
            <w:tcW w:w="3113" w:type="dxa"/>
            <w:tcBorders>
              <w:top w:val="nil"/>
              <w:left w:val="single" w:sz="8" w:space="0" w:color="000000"/>
              <w:bottom w:val="nil"/>
            </w:tcBorders>
            <w:shd w:val="clear" w:color="auto" w:fill="B3B3B3"/>
          </w:tcPr>
          <w:p w14:paraId="77C17F63" w14:textId="77777777" w:rsidR="00C2118F" w:rsidRPr="00DD5EA3" w:rsidRDefault="00C2118F" w:rsidP="00794980"/>
        </w:tc>
      </w:tr>
      <w:tr w:rsidR="00A00F36" w:rsidRPr="00DD5EA3" w14:paraId="10D18F8F" w14:textId="77777777" w:rsidTr="0035793B">
        <w:trPr>
          <w:trHeight w:hRule="exact" w:val="255"/>
        </w:trPr>
        <w:tc>
          <w:tcPr>
            <w:tcW w:w="5814" w:type="dxa"/>
            <w:tcBorders>
              <w:top w:val="nil"/>
              <w:bottom w:val="nil"/>
              <w:right w:val="single" w:sz="8" w:space="0" w:color="000000"/>
            </w:tcBorders>
          </w:tcPr>
          <w:p w14:paraId="3A306686" w14:textId="33808BD5" w:rsidR="00C2118F" w:rsidRPr="006F14CF" w:rsidRDefault="007054DF" w:rsidP="00794980">
            <w:pPr>
              <w:pStyle w:val="TableParagraph"/>
            </w:pPr>
            <w:r w:rsidRPr="006F14CF">
              <w:t xml:space="preserve">1. </w:t>
            </w:r>
            <w:r w:rsidR="00AB7C3F">
              <w:t xml:space="preserve"> </w:t>
            </w:r>
            <w:r w:rsidRPr="006F14CF">
              <w:t>Local loading (NEI 07-13, Section 2.1)</w:t>
            </w:r>
          </w:p>
        </w:tc>
        <w:tc>
          <w:tcPr>
            <w:tcW w:w="1541" w:type="dxa"/>
            <w:vMerge w:val="restart"/>
            <w:tcBorders>
              <w:top w:val="nil"/>
              <w:left w:val="single" w:sz="8" w:space="0" w:color="000000"/>
              <w:right w:val="single" w:sz="8" w:space="0" w:color="000000"/>
            </w:tcBorders>
          </w:tcPr>
          <w:p w14:paraId="6DD9E36A" w14:textId="77777777" w:rsidR="00C2118F" w:rsidRPr="00DD5EA3" w:rsidRDefault="00C2118F" w:rsidP="00794980"/>
        </w:tc>
        <w:tc>
          <w:tcPr>
            <w:tcW w:w="1368" w:type="dxa"/>
            <w:vMerge w:val="restart"/>
            <w:tcBorders>
              <w:top w:val="nil"/>
              <w:left w:val="single" w:sz="8" w:space="0" w:color="000000"/>
              <w:right w:val="single" w:sz="8" w:space="0" w:color="000000"/>
            </w:tcBorders>
          </w:tcPr>
          <w:p w14:paraId="5AF65750" w14:textId="77777777" w:rsidR="00C2118F" w:rsidRPr="00DD5EA3" w:rsidRDefault="00C2118F" w:rsidP="00794980"/>
        </w:tc>
        <w:tc>
          <w:tcPr>
            <w:tcW w:w="854" w:type="dxa"/>
            <w:vMerge w:val="restart"/>
            <w:tcBorders>
              <w:top w:val="nil"/>
              <w:left w:val="single" w:sz="8" w:space="0" w:color="000000"/>
              <w:right w:val="single" w:sz="8" w:space="0" w:color="000000"/>
            </w:tcBorders>
          </w:tcPr>
          <w:p w14:paraId="37807101" w14:textId="77777777" w:rsidR="00C2118F" w:rsidRPr="00DD5EA3" w:rsidRDefault="00C2118F" w:rsidP="00794980"/>
        </w:tc>
        <w:tc>
          <w:tcPr>
            <w:tcW w:w="3113" w:type="dxa"/>
            <w:vMerge w:val="restart"/>
            <w:tcBorders>
              <w:top w:val="nil"/>
              <w:left w:val="single" w:sz="8" w:space="0" w:color="000000"/>
            </w:tcBorders>
          </w:tcPr>
          <w:p w14:paraId="557BFE24" w14:textId="77777777" w:rsidR="00C2118F" w:rsidRPr="00DD5EA3" w:rsidRDefault="00C2118F" w:rsidP="00794980"/>
        </w:tc>
      </w:tr>
      <w:tr w:rsidR="00A00F36" w:rsidRPr="00DD5EA3" w14:paraId="23E18921" w14:textId="77777777" w:rsidTr="0035793B">
        <w:trPr>
          <w:trHeight w:hRule="exact" w:val="363"/>
        </w:trPr>
        <w:tc>
          <w:tcPr>
            <w:tcW w:w="5814" w:type="dxa"/>
            <w:tcBorders>
              <w:top w:val="nil"/>
              <w:bottom w:val="nil"/>
              <w:right w:val="single" w:sz="8" w:space="0" w:color="000000"/>
            </w:tcBorders>
          </w:tcPr>
          <w:p w14:paraId="527D2AAE" w14:textId="658143C4" w:rsidR="00C2118F" w:rsidRPr="006F14CF" w:rsidRDefault="007054DF" w:rsidP="00794980">
            <w:pPr>
              <w:pStyle w:val="TableParagraph"/>
              <w:ind w:left="353"/>
            </w:pPr>
            <w:r w:rsidRPr="006F14CF">
              <w:t xml:space="preserve">1a. </w:t>
            </w:r>
            <w:r w:rsidR="00AB7C3F">
              <w:t xml:space="preserve"> </w:t>
            </w:r>
            <w:r w:rsidRPr="006F14CF">
              <w:t>Engine parameters documented.</w:t>
            </w:r>
          </w:p>
        </w:tc>
        <w:tc>
          <w:tcPr>
            <w:tcW w:w="1541" w:type="dxa"/>
            <w:vMerge/>
            <w:tcBorders>
              <w:left w:val="single" w:sz="8" w:space="0" w:color="000000"/>
              <w:right w:val="single" w:sz="8" w:space="0" w:color="000000"/>
            </w:tcBorders>
          </w:tcPr>
          <w:p w14:paraId="26DB24DD" w14:textId="77777777" w:rsidR="00C2118F" w:rsidRPr="00DD5EA3" w:rsidRDefault="00C2118F" w:rsidP="00794980"/>
        </w:tc>
        <w:tc>
          <w:tcPr>
            <w:tcW w:w="1368" w:type="dxa"/>
            <w:vMerge/>
            <w:tcBorders>
              <w:left w:val="single" w:sz="8" w:space="0" w:color="000000"/>
              <w:right w:val="single" w:sz="8" w:space="0" w:color="000000"/>
            </w:tcBorders>
          </w:tcPr>
          <w:p w14:paraId="4021E8FC" w14:textId="77777777" w:rsidR="00C2118F" w:rsidRPr="00DD5EA3" w:rsidRDefault="00C2118F" w:rsidP="00794980"/>
        </w:tc>
        <w:tc>
          <w:tcPr>
            <w:tcW w:w="854" w:type="dxa"/>
            <w:vMerge/>
            <w:tcBorders>
              <w:left w:val="single" w:sz="8" w:space="0" w:color="000000"/>
              <w:right w:val="single" w:sz="8" w:space="0" w:color="000000"/>
            </w:tcBorders>
          </w:tcPr>
          <w:p w14:paraId="6FF3D5F3" w14:textId="77777777" w:rsidR="00C2118F" w:rsidRPr="00DD5EA3" w:rsidRDefault="00C2118F" w:rsidP="00794980"/>
        </w:tc>
        <w:tc>
          <w:tcPr>
            <w:tcW w:w="3113" w:type="dxa"/>
            <w:vMerge/>
            <w:tcBorders>
              <w:left w:val="single" w:sz="8" w:space="0" w:color="000000"/>
            </w:tcBorders>
          </w:tcPr>
          <w:p w14:paraId="7863B346" w14:textId="77777777" w:rsidR="00C2118F" w:rsidRPr="00DD5EA3" w:rsidRDefault="00C2118F" w:rsidP="00794980"/>
        </w:tc>
      </w:tr>
      <w:tr w:rsidR="00A00F36" w:rsidRPr="00DD5EA3" w14:paraId="78505221" w14:textId="77777777" w:rsidTr="0035793B">
        <w:trPr>
          <w:trHeight w:hRule="exact" w:val="651"/>
        </w:trPr>
        <w:tc>
          <w:tcPr>
            <w:tcW w:w="5814" w:type="dxa"/>
            <w:tcBorders>
              <w:top w:val="nil"/>
              <w:bottom w:val="nil"/>
              <w:right w:val="single" w:sz="8" w:space="0" w:color="000000"/>
            </w:tcBorders>
          </w:tcPr>
          <w:p w14:paraId="1E5684D7" w14:textId="2B11AACB" w:rsidR="00C2118F" w:rsidRPr="006F14CF" w:rsidRDefault="007054DF" w:rsidP="00794980">
            <w:pPr>
              <w:pStyle w:val="TableParagraph"/>
              <w:ind w:left="353" w:right="144"/>
            </w:pPr>
            <w:r w:rsidRPr="006F14CF">
              <w:t xml:space="preserve">1b. </w:t>
            </w:r>
            <w:r w:rsidR="00AB7C3F">
              <w:t xml:space="preserve"> </w:t>
            </w:r>
            <w:r w:rsidRPr="006F14CF">
              <w:t>Adequate documentation of calculations used to approximate local damage.</w:t>
            </w:r>
          </w:p>
        </w:tc>
        <w:tc>
          <w:tcPr>
            <w:tcW w:w="1541" w:type="dxa"/>
            <w:vMerge/>
            <w:tcBorders>
              <w:left w:val="single" w:sz="8" w:space="0" w:color="000000"/>
              <w:right w:val="single" w:sz="8" w:space="0" w:color="000000"/>
            </w:tcBorders>
          </w:tcPr>
          <w:p w14:paraId="7832FB60" w14:textId="77777777" w:rsidR="00C2118F" w:rsidRPr="00DD5EA3" w:rsidRDefault="00C2118F" w:rsidP="00794980"/>
        </w:tc>
        <w:tc>
          <w:tcPr>
            <w:tcW w:w="1368" w:type="dxa"/>
            <w:vMerge/>
            <w:tcBorders>
              <w:left w:val="single" w:sz="8" w:space="0" w:color="000000"/>
              <w:right w:val="single" w:sz="8" w:space="0" w:color="000000"/>
            </w:tcBorders>
          </w:tcPr>
          <w:p w14:paraId="56E298D2" w14:textId="77777777" w:rsidR="00C2118F" w:rsidRPr="00DD5EA3" w:rsidRDefault="00C2118F" w:rsidP="00794980"/>
        </w:tc>
        <w:tc>
          <w:tcPr>
            <w:tcW w:w="854" w:type="dxa"/>
            <w:vMerge/>
            <w:tcBorders>
              <w:left w:val="single" w:sz="8" w:space="0" w:color="000000"/>
              <w:right w:val="single" w:sz="8" w:space="0" w:color="000000"/>
            </w:tcBorders>
          </w:tcPr>
          <w:p w14:paraId="4E0D8F5F" w14:textId="77777777" w:rsidR="00C2118F" w:rsidRPr="00DD5EA3" w:rsidRDefault="00C2118F" w:rsidP="00794980"/>
        </w:tc>
        <w:tc>
          <w:tcPr>
            <w:tcW w:w="3113" w:type="dxa"/>
            <w:vMerge/>
            <w:tcBorders>
              <w:left w:val="single" w:sz="8" w:space="0" w:color="000000"/>
            </w:tcBorders>
          </w:tcPr>
          <w:p w14:paraId="79421C9B" w14:textId="77777777" w:rsidR="00C2118F" w:rsidRPr="00DD5EA3" w:rsidRDefault="00C2118F" w:rsidP="00794980"/>
        </w:tc>
      </w:tr>
      <w:tr w:rsidR="00A00F36" w:rsidRPr="00DD5EA3" w14:paraId="6E016B4D" w14:textId="77777777" w:rsidTr="0035793B">
        <w:trPr>
          <w:trHeight w:hRule="exact" w:val="318"/>
        </w:trPr>
        <w:tc>
          <w:tcPr>
            <w:tcW w:w="5814" w:type="dxa"/>
            <w:tcBorders>
              <w:top w:val="nil"/>
              <w:bottom w:val="nil"/>
              <w:right w:val="single" w:sz="8" w:space="0" w:color="000000"/>
            </w:tcBorders>
          </w:tcPr>
          <w:p w14:paraId="3C6BA484" w14:textId="5FD1F97F" w:rsidR="00C2118F" w:rsidRPr="006F14CF" w:rsidRDefault="007054DF" w:rsidP="00794980">
            <w:pPr>
              <w:pStyle w:val="TableParagraph"/>
              <w:ind w:left="353"/>
            </w:pPr>
            <w:r w:rsidRPr="006F14CF">
              <w:t xml:space="preserve">1c. </w:t>
            </w:r>
            <w:r w:rsidR="00AB7C3F">
              <w:t xml:space="preserve"> </w:t>
            </w:r>
            <w:r w:rsidRPr="006F14CF">
              <w:t>Local damage calculation sensitivities documented.</w:t>
            </w:r>
          </w:p>
        </w:tc>
        <w:tc>
          <w:tcPr>
            <w:tcW w:w="1541" w:type="dxa"/>
            <w:vMerge/>
            <w:tcBorders>
              <w:left w:val="single" w:sz="8" w:space="0" w:color="000000"/>
              <w:right w:val="single" w:sz="8" w:space="0" w:color="000000"/>
            </w:tcBorders>
          </w:tcPr>
          <w:p w14:paraId="08931E6B" w14:textId="77777777" w:rsidR="00C2118F" w:rsidRPr="00DD5EA3" w:rsidRDefault="00C2118F" w:rsidP="00794980"/>
        </w:tc>
        <w:tc>
          <w:tcPr>
            <w:tcW w:w="1368" w:type="dxa"/>
            <w:vMerge/>
            <w:tcBorders>
              <w:left w:val="single" w:sz="8" w:space="0" w:color="000000"/>
              <w:right w:val="single" w:sz="8" w:space="0" w:color="000000"/>
            </w:tcBorders>
          </w:tcPr>
          <w:p w14:paraId="0F02A6C5" w14:textId="77777777" w:rsidR="00C2118F" w:rsidRPr="00DD5EA3" w:rsidRDefault="00C2118F" w:rsidP="00794980"/>
        </w:tc>
        <w:tc>
          <w:tcPr>
            <w:tcW w:w="854" w:type="dxa"/>
            <w:vMerge/>
            <w:tcBorders>
              <w:left w:val="single" w:sz="8" w:space="0" w:color="000000"/>
              <w:right w:val="single" w:sz="8" w:space="0" w:color="000000"/>
            </w:tcBorders>
          </w:tcPr>
          <w:p w14:paraId="73C49A5F" w14:textId="77777777" w:rsidR="00C2118F" w:rsidRPr="00DD5EA3" w:rsidRDefault="00C2118F" w:rsidP="00794980"/>
        </w:tc>
        <w:tc>
          <w:tcPr>
            <w:tcW w:w="3113" w:type="dxa"/>
            <w:vMerge/>
            <w:tcBorders>
              <w:left w:val="single" w:sz="8" w:space="0" w:color="000000"/>
            </w:tcBorders>
          </w:tcPr>
          <w:p w14:paraId="5863214D" w14:textId="77777777" w:rsidR="00C2118F" w:rsidRPr="00DD5EA3" w:rsidRDefault="00C2118F" w:rsidP="00794980"/>
        </w:tc>
      </w:tr>
      <w:tr w:rsidR="00A00F36" w:rsidRPr="00DD5EA3" w14:paraId="714940EB" w14:textId="77777777" w:rsidTr="0035793B">
        <w:trPr>
          <w:trHeight w:hRule="exact" w:val="669"/>
        </w:trPr>
        <w:tc>
          <w:tcPr>
            <w:tcW w:w="5814" w:type="dxa"/>
            <w:tcBorders>
              <w:top w:val="nil"/>
              <w:bottom w:val="nil"/>
              <w:right w:val="single" w:sz="8" w:space="0" w:color="000000"/>
            </w:tcBorders>
          </w:tcPr>
          <w:p w14:paraId="477E4B21" w14:textId="155D6F7B" w:rsidR="00C2118F" w:rsidRPr="006F14CF" w:rsidRDefault="007054DF" w:rsidP="00794980">
            <w:pPr>
              <w:pStyle w:val="TableParagraph"/>
              <w:ind w:left="353" w:right="111"/>
            </w:pPr>
            <w:r w:rsidRPr="006F14CF">
              <w:t xml:space="preserve">1d. </w:t>
            </w:r>
            <w:r w:rsidR="00AB7C3F">
              <w:t xml:space="preserve"> </w:t>
            </w:r>
            <w:r w:rsidRPr="006F14CF">
              <w:t>Local damage formulas are those cited in NEI 07-13.</w:t>
            </w:r>
          </w:p>
        </w:tc>
        <w:tc>
          <w:tcPr>
            <w:tcW w:w="1541" w:type="dxa"/>
            <w:vMerge/>
            <w:tcBorders>
              <w:left w:val="single" w:sz="8" w:space="0" w:color="000000"/>
              <w:right w:val="single" w:sz="8" w:space="0" w:color="000000"/>
            </w:tcBorders>
          </w:tcPr>
          <w:p w14:paraId="53150907" w14:textId="77777777" w:rsidR="00C2118F" w:rsidRPr="00DD5EA3" w:rsidRDefault="00C2118F" w:rsidP="00794980"/>
        </w:tc>
        <w:tc>
          <w:tcPr>
            <w:tcW w:w="1368" w:type="dxa"/>
            <w:vMerge/>
            <w:tcBorders>
              <w:left w:val="single" w:sz="8" w:space="0" w:color="000000"/>
              <w:right w:val="single" w:sz="8" w:space="0" w:color="000000"/>
            </w:tcBorders>
          </w:tcPr>
          <w:p w14:paraId="69083BCA" w14:textId="77777777" w:rsidR="00C2118F" w:rsidRPr="00DD5EA3" w:rsidRDefault="00C2118F" w:rsidP="00794980"/>
        </w:tc>
        <w:tc>
          <w:tcPr>
            <w:tcW w:w="854" w:type="dxa"/>
            <w:vMerge/>
            <w:tcBorders>
              <w:left w:val="single" w:sz="8" w:space="0" w:color="000000"/>
              <w:right w:val="single" w:sz="8" w:space="0" w:color="000000"/>
            </w:tcBorders>
          </w:tcPr>
          <w:p w14:paraId="7BEAA3F3" w14:textId="77777777" w:rsidR="00C2118F" w:rsidRPr="00DD5EA3" w:rsidRDefault="00C2118F" w:rsidP="00794980"/>
        </w:tc>
        <w:tc>
          <w:tcPr>
            <w:tcW w:w="3113" w:type="dxa"/>
            <w:vMerge/>
            <w:tcBorders>
              <w:left w:val="single" w:sz="8" w:space="0" w:color="000000"/>
            </w:tcBorders>
          </w:tcPr>
          <w:p w14:paraId="73A08CDF" w14:textId="77777777" w:rsidR="00C2118F" w:rsidRPr="00DD5EA3" w:rsidRDefault="00C2118F" w:rsidP="00794980"/>
        </w:tc>
      </w:tr>
      <w:tr w:rsidR="00A00F36" w:rsidRPr="00DD5EA3" w14:paraId="05A599CB" w14:textId="77777777" w:rsidTr="0035793B">
        <w:trPr>
          <w:trHeight w:hRule="exact" w:val="363"/>
        </w:trPr>
        <w:tc>
          <w:tcPr>
            <w:tcW w:w="5814" w:type="dxa"/>
            <w:tcBorders>
              <w:top w:val="nil"/>
              <w:bottom w:val="nil"/>
              <w:right w:val="single" w:sz="8" w:space="0" w:color="000000"/>
            </w:tcBorders>
          </w:tcPr>
          <w:p w14:paraId="224C6598" w14:textId="3C8A7C34" w:rsidR="00C2118F" w:rsidRPr="006F14CF" w:rsidRDefault="007054DF" w:rsidP="00794980">
            <w:pPr>
              <w:pStyle w:val="TableParagraph"/>
            </w:pPr>
            <w:r w:rsidRPr="006F14CF">
              <w:t xml:space="preserve">2. </w:t>
            </w:r>
            <w:r w:rsidR="00AB7C3F">
              <w:t xml:space="preserve"> </w:t>
            </w:r>
            <w:r w:rsidRPr="006F14CF">
              <w:t>Global loading (NEI 07-13, Section 2.2)</w:t>
            </w:r>
          </w:p>
        </w:tc>
        <w:tc>
          <w:tcPr>
            <w:tcW w:w="1541" w:type="dxa"/>
            <w:vMerge/>
            <w:tcBorders>
              <w:left w:val="single" w:sz="8" w:space="0" w:color="000000"/>
              <w:right w:val="single" w:sz="8" w:space="0" w:color="000000"/>
            </w:tcBorders>
          </w:tcPr>
          <w:p w14:paraId="67E2332F" w14:textId="77777777" w:rsidR="00C2118F" w:rsidRPr="00DD5EA3" w:rsidRDefault="00C2118F" w:rsidP="00794980"/>
        </w:tc>
        <w:tc>
          <w:tcPr>
            <w:tcW w:w="1368" w:type="dxa"/>
            <w:vMerge/>
            <w:tcBorders>
              <w:left w:val="single" w:sz="8" w:space="0" w:color="000000"/>
              <w:right w:val="single" w:sz="8" w:space="0" w:color="000000"/>
            </w:tcBorders>
          </w:tcPr>
          <w:p w14:paraId="6BD29067" w14:textId="77777777" w:rsidR="00C2118F" w:rsidRPr="00DD5EA3" w:rsidRDefault="00C2118F" w:rsidP="00794980"/>
        </w:tc>
        <w:tc>
          <w:tcPr>
            <w:tcW w:w="854" w:type="dxa"/>
            <w:vMerge/>
            <w:tcBorders>
              <w:left w:val="single" w:sz="8" w:space="0" w:color="000000"/>
              <w:right w:val="single" w:sz="8" w:space="0" w:color="000000"/>
            </w:tcBorders>
          </w:tcPr>
          <w:p w14:paraId="07FAA2B4" w14:textId="77777777" w:rsidR="00C2118F" w:rsidRPr="00DD5EA3" w:rsidRDefault="00C2118F" w:rsidP="00794980"/>
        </w:tc>
        <w:tc>
          <w:tcPr>
            <w:tcW w:w="3113" w:type="dxa"/>
            <w:vMerge/>
            <w:tcBorders>
              <w:left w:val="single" w:sz="8" w:space="0" w:color="000000"/>
            </w:tcBorders>
          </w:tcPr>
          <w:p w14:paraId="35407A6E" w14:textId="77777777" w:rsidR="00C2118F" w:rsidRPr="00DD5EA3" w:rsidRDefault="00C2118F" w:rsidP="00794980"/>
        </w:tc>
      </w:tr>
      <w:tr w:rsidR="00A00F36" w:rsidRPr="00DD5EA3" w14:paraId="72AF9E61" w14:textId="77777777" w:rsidTr="0035793B">
        <w:trPr>
          <w:trHeight w:hRule="exact" w:val="435"/>
        </w:trPr>
        <w:tc>
          <w:tcPr>
            <w:tcW w:w="5814" w:type="dxa"/>
            <w:tcBorders>
              <w:top w:val="nil"/>
              <w:bottom w:val="nil"/>
              <w:right w:val="single" w:sz="8" w:space="0" w:color="000000"/>
            </w:tcBorders>
          </w:tcPr>
          <w:p w14:paraId="3D09AD54" w14:textId="77777777" w:rsidR="00C2118F" w:rsidRPr="006F14CF" w:rsidRDefault="007054DF" w:rsidP="00794980">
            <w:pPr>
              <w:pStyle w:val="TableParagraph"/>
              <w:rPr>
                <w:i/>
              </w:rPr>
            </w:pPr>
            <w:r w:rsidRPr="006F14CF">
              <w:rPr>
                <w:i/>
              </w:rPr>
              <w:t>Complete either section III.2a or III.2b as relevant.</w:t>
            </w:r>
          </w:p>
        </w:tc>
        <w:tc>
          <w:tcPr>
            <w:tcW w:w="1541" w:type="dxa"/>
            <w:vMerge/>
            <w:tcBorders>
              <w:left w:val="single" w:sz="8" w:space="0" w:color="000000"/>
              <w:right w:val="single" w:sz="8" w:space="0" w:color="000000"/>
            </w:tcBorders>
          </w:tcPr>
          <w:p w14:paraId="374B4C47" w14:textId="77777777" w:rsidR="00C2118F" w:rsidRPr="00DD5EA3" w:rsidRDefault="00C2118F" w:rsidP="00794980"/>
        </w:tc>
        <w:tc>
          <w:tcPr>
            <w:tcW w:w="1368" w:type="dxa"/>
            <w:vMerge/>
            <w:tcBorders>
              <w:left w:val="single" w:sz="8" w:space="0" w:color="000000"/>
              <w:right w:val="single" w:sz="8" w:space="0" w:color="000000"/>
            </w:tcBorders>
          </w:tcPr>
          <w:p w14:paraId="5EBA14AF" w14:textId="77777777" w:rsidR="00C2118F" w:rsidRPr="00DD5EA3" w:rsidRDefault="00C2118F" w:rsidP="00794980"/>
        </w:tc>
        <w:tc>
          <w:tcPr>
            <w:tcW w:w="854" w:type="dxa"/>
            <w:vMerge/>
            <w:tcBorders>
              <w:left w:val="single" w:sz="8" w:space="0" w:color="000000"/>
              <w:right w:val="single" w:sz="8" w:space="0" w:color="000000"/>
            </w:tcBorders>
          </w:tcPr>
          <w:p w14:paraId="23B87610" w14:textId="77777777" w:rsidR="00C2118F" w:rsidRPr="00DD5EA3" w:rsidRDefault="00C2118F" w:rsidP="00794980"/>
        </w:tc>
        <w:tc>
          <w:tcPr>
            <w:tcW w:w="3113" w:type="dxa"/>
            <w:vMerge/>
            <w:tcBorders>
              <w:left w:val="single" w:sz="8" w:space="0" w:color="000000"/>
            </w:tcBorders>
          </w:tcPr>
          <w:p w14:paraId="7695FA48" w14:textId="77777777" w:rsidR="00C2118F" w:rsidRPr="00DD5EA3" w:rsidRDefault="00C2118F" w:rsidP="00794980"/>
        </w:tc>
      </w:tr>
      <w:tr w:rsidR="00A00F36" w:rsidRPr="00DD5EA3" w14:paraId="2C6DAE95" w14:textId="77777777" w:rsidTr="0035793B">
        <w:trPr>
          <w:trHeight w:hRule="exact" w:val="829"/>
        </w:trPr>
        <w:tc>
          <w:tcPr>
            <w:tcW w:w="5814" w:type="dxa"/>
            <w:tcBorders>
              <w:top w:val="nil"/>
              <w:bottom w:val="nil"/>
              <w:right w:val="single" w:sz="8" w:space="0" w:color="000000"/>
            </w:tcBorders>
          </w:tcPr>
          <w:p w14:paraId="565BE3C0" w14:textId="27CBAB69" w:rsidR="00C2118F" w:rsidRPr="006F14CF" w:rsidRDefault="007054DF" w:rsidP="00794980">
            <w:pPr>
              <w:pStyle w:val="TableParagraph"/>
              <w:ind w:left="353" w:right="162"/>
            </w:pPr>
            <w:r w:rsidRPr="006F14CF">
              <w:t xml:space="preserve">2a. </w:t>
            </w:r>
            <w:r w:rsidR="00AB7C3F">
              <w:t xml:space="preserve"> </w:t>
            </w:r>
            <w:r w:rsidRPr="006F14CF">
              <w:t>For force time-history analysis, adequate documentation of the use of NRC- specified force time-history (NEI 07-13, Subsection 2.2.1).</w:t>
            </w:r>
          </w:p>
        </w:tc>
        <w:tc>
          <w:tcPr>
            <w:tcW w:w="1541" w:type="dxa"/>
            <w:vMerge/>
            <w:tcBorders>
              <w:left w:val="single" w:sz="8" w:space="0" w:color="000000"/>
              <w:right w:val="single" w:sz="8" w:space="0" w:color="000000"/>
            </w:tcBorders>
          </w:tcPr>
          <w:p w14:paraId="1E3D27FA" w14:textId="77777777" w:rsidR="00C2118F" w:rsidRPr="00DD5EA3" w:rsidRDefault="00C2118F" w:rsidP="00794980"/>
        </w:tc>
        <w:tc>
          <w:tcPr>
            <w:tcW w:w="1368" w:type="dxa"/>
            <w:vMerge/>
            <w:tcBorders>
              <w:left w:val="single" w:sz="8" w:space="0" w:color="000000"/>
              <w:right w:val="single" w:sz="8" w:space="0" w:color="000000"/>
            </w:tcBorders>
          </w:tcPr>
          <w:p w14:paraId="2B335286" w14:textId="77777777" w:rsidR="00C2118F" w:rsidRPr="00DD5EA3" w:rsidRDefault="00C2118F" w:rsidP="00794980"/>
        </w:tc>
        <w:tc>
          <w:tcPr>
            <w:tcW w:w="854" w:type="dxa"/>
            <w:vMerge/>
            <w:tcBorders>
              <w:left w:val="single" w:sz="8" w:space="0" w:color="000000"/>
              <w:right w:val="single" w:sz="8" w:space="0" w:color="000000"/>
            </w:tcBorders>
          </w:tcPr>
          <w:p w14:paraId="6AF1BB10" w14:textId="77777777" w:rsidR="00C2118F" w:rsidRPr="00DD5EA3" w:rsidRDefault="00C2118F" w:rsidP="00794980"/>
        </w:tc>
        <w:tc>
          <w:tcPr>
            <w:tcW w:w="3113" w:type="dxa"/>
            <w:vMerge/>
            <w:tcBorders>
              <w:left w:val="single" w:sz="8" w:space="0" w:color="000000"/>
            </w:tcBorders>
          </w:tcPr>
          <w:p w14:paraId="56A25397" w14:textId="77777777" w:rsidR="00C2118F" w:rsidRPr="00DD5EA3" w:rsidRDefault="00C2118F" w:rsidP="00794980"/>
        </w:tc>
      </w:tr>
      <w:tr w:rsidR="00A00F36" w:rsidRPr="00DD5EA3" w14:paraId="21538D32" w14:textId="77777777" w:rsidTr="006F14CF">
        <w:trPr>
          <w:trHeight w:hRule="exact" w:val="1104"/>
        </w:trPr>
        <w:tc>
          <w:tcPr>
            <w:tcW w:w="5814" w:type="dxa"/>
            <w:tcBorders>
              <w:top w:val="nil"/>
              <w:bottom w:val="nil"/>
              <w:right w:val="single" w:sz="8" w:space="0" w:color="000000"/>
            </w:tcBorders>
          </w:tcPr>
          <w:p w14:paraId="06CF6518" w14:textId="4B7BB0CA" w:rsidR="00C2118F" w:rsidRPr="006F14CF" w:rsidRDefault="007054DF" w:rsidP="00794980">
            <w:pPr>
              <w:pStyle w:val="TableParagraph"/>
              <w:ind w:left="353" w:right="239"/>
            </w:pPr>
            <w:r w:rsidRPr="006F14CF">
              <w:t xml:space="preserve">2b. </w:t>
            </w:r>
            <w:r w:rsidR="00AB7C3F">
              <w:t xml:space="preserve"> </w:t>
            </w:r>
            <w:r w:rsidRPr="006F14CF">
              <w:t>For missile-target interaction analysis, adequate documentation of the equivalency with the NRC-specified force time-history (NEI 07-13, Section 2.2.1).</w:t>
            </w:r>
          </w:p>
        </w:tc>
        <w:tc>
          <w:tcPr>
            <w:tcW w:w="1541" w:type="dxa"/>
            <w:vMerge/>
            <w:tcBorders>
              <w:left w:val="single" w:sz="8" w:space="0" w:color="000000"/>
              <w:right w:val="single" w:sz="8" w:space="0" w:color="000000"/>
            </w:tcBorders>
          </w:tcPr>
          <w:p w14:paraId="5D6610D3" w14:textId="77777777" w:rsidR="00C2118F" w:rsidRPr="00DD5EA3" w:rsidRDefault="00C2118F" w:rsidP="00794980"/>
        </w:tc>
        <w:tc>
          <w:tcPr>
            <w:tcW w:w="1368" w:type="dxa"/>
            <w:vMerge/>
            <w:tcBorders>
              <w:left w:val="single" w:sz="8" w:space="0" w:color="000000"/>
              <w:right w:val="single" w:sz="8" w:space="0" w:color="000000"/>
            </w:tcBorders>
          </w:tcPr>
          <w:p w14:paraId="2FA056F4" w14:textId="77777777" w:rsidR="00C2118F" w:rsidRPr="00DD5EA3" w:rsidRDefault="00C2118F" w:rsidP="00794980"/>
        </w:tc>
        <w:tc>
          <w:tcPr>
            <w:tcW w:w="854" w:type="dxa"/>
            <w:vMerge/>
            <w:tcBorders>
              <w:left w:val="single" w:sz="8" w:space="0" w:color="000000"/>
              <w:right w:val="single" w:sz="8" w:space="0" w:color="000000"/>
            </w:tcBorders>
          </w:tcPr>
          <w:p w14:paraId="3534A27D" w14:textId="77777777" w:rsidR="00C2118F" w:rsidRPr="00DD5EA3" w:rsidRDefault="00C2118F" w:rsidP="00794980"/>
        </w:tc>
        <w:tc>
          <w:tcPr>
            <w:tcW w:w="3113" w:type="dxa"/>
            <w:vMerge/>
            <w:tcBorders>
              <w:left w:val="single" w:sz="8" w:space="0" w:color="000000"/>
            </w:tcBorders>
          </w:tcPr>
          <w:p w14:paraId="3F4A52B4" w14:textId="77777777" w:rsidR="00C2118F" w:rsidRPr="00DD5EA3" w:rsidRDefault="00C2118F" w:rsidP="00794980"/>
        </w:tc>
      </w:tr>
      <w:tr w:rsidR="00A00F36" w:rsidRPr="00DD5EA3" w14:paraId="307E2A40" w14:textId="77777777" w:rsidTr="00505A76">
        <w:trPr>
          <w:trHeight w:hRule="exact" w:val="1104"/>
        </w:trPr>
        <w:tc>
          <w:tcPr>
            <w:tcW w:w="5814" w:type="dxa"/>
            <w:tcBorders>
              <w:top w:val="nil"/>
              <w:bottom w:val="double" w:sz="12" w:space="0" w:color="000000"/>
              <w:right w:val="single" w:sz="8" w:space="0" w:color="000000"/>
            </w:tcBorders>
          </w:tcPr>
          <w:p w14:paraId="1D5C8DC9" w14:textId="633A0076" w:rsidR="00C2118F" w:rsidRPr="006F14CF" w:rsidRDefault="007054DF" w:rsidP="00794980">
            <w:pPr>
              <w:pStyle w:val="TableParagraph"/>
              <w:ind w:left="353" w:right="133"/>
            </w:pPr>
            <w:r w:rsidRPr="00DD5EA3">
              <w:t xml:space="preserve">2c. </w:t>
            </w:r>
            <w:r w:rsidR="00AB7C3F">
              <w:t xml:space="preserve"> </w:t>
            </w:r>
            <w:r w:rsidRPr="00DD5EA3">
              <w:t>Force time-history or missile-target interaction models are proven to be equivalent to the NRC- specified force time-history (NEI 07-13, Subsection 2.2.3).</w:t>
            </w:r>
          </w:p>
        </w:tc>
        <w:tc>
          <w:tcPr>
            <w:tcW w:w="1541" w:type="dxa"/>
            <w:vMerge/>
            <w:tcBorders>
              <w:left w:val="single" w:sz="8" w:space="0" w:color="000000"/>
              <w:bottom w:val="double" w:sz="12" w:space="0" w:color="000000"/>
              <w:right w:val="single" w:sz="8" w:space="0" w:color="000000"/>
            </w:tcBorders>
          </w:tcPr>
          <w:p w14:paraId="02B80A9A"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697B5A5C"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3C465FE7" w14:textId="77777777" w:rsidR="00C2118F" w:rsidRPr="00DD5EA3" w:rsidRDefault="00C2118F" w:rsidP="00794980"/>
        </w:tc>
        <w:tc>
          <w:tcPr>
            <w:tcW w:w="3113" w:type="dxa"/>
            <w:vMerge/>
            <w:tcBorders>
              <w:left w:val="single" w:sz="8" w:space="0" w:color="000000"/>
              <w:bottom w:val="double" w:sz="12" w:space="0" w:color="000000"/>
            </w:tcBorders>
          </w:tcPr>
          <w:p w14:paraId="72DA01A6" w14:textId="77777777" w:rsidR="00C2118F" w:rsidRPr="00DD5EA3" w:rsidRDefault="00C2118F" w:rsidP="00794980"/>
        </w:tc>
      </w:tr>
      <w:tr w:rsidR="00A00F36" w:rsidRPr="00DD5EA3" w14:paraId="0E3AE878" w14:textId="77777777" w:rsidTr="00D32C02">
        <w:trPr>
          <w:trHeight w:hRule="exact" w:val="810"/>
        </w:trPr>
        <w:tc>
          <w:tcPr>
            <w:tcW w:w="5814" w:type="dxa"/>
            <w:tcBorders>
              <w:top w:val="double" w:sz="12" w:space="0" w:color="000000"/>
              <w:bottom w:val="nil"/>
              <w:right w:val="single" w:sz="8" w:space="0" w:color="000000"/>
            </w:tcBorders>
          </w:tcPr>
          <w:p w14:paraId="7327B748" w14:textId="433088DB" w:rsidR="009E42F6" w:rsidRPr="00DD5EA3" w:rsidRDefault="007054DF" w:rsidP="00794980">
            <w:pPr>
              <w:pStyle w:val="TableParagraph"/>
            </w:pPr>
            <w:r w:rsidRPr="00DD5EA3">
              <w:lastRenderedPageBreak/>
              <w:t xml:space="preserve">2d. </w:t>
            </w:r>
            <w:r w:rsidR="00AB7C3F">
              <w:t xml:space="preserve"> </w:t>
            </w:r>
            <w:r w:rsidRPr="00DD5EA3">
              <w:t>NRC-specified spatial distribution for the impact force was used in the analysis and documented (</w:t>
            </w:r>
            <w:r w:rsidRPr="00DD5EA3">
              <w:rPr>
                <w:i/>
              </w:rPr>
              <w:t>verify when completing section 2a</w:t>
            </w:r>
            <w:r w:rsidRPr="00DD5EA3">
              <w:t>) (NEI 07-13, Subsection 2.2.4).</w:t>
            </w:r>
          </w:p>
          <w:p w14:paraId="128B1541" w14:textId="77777777" w:rsidR="009E42F6" w:rsidRPr="00DD5EA3" w:rsidRDefault="009E42F6" w:rsidP="00794980"/>
          <w:p w14:paraId="26476296" w14:textId="7CBB2C16" w:rsidR="00C2118F" w:rsidRPr="00DD5EA3" w:rsidRDefault="00C2118F" w:rsidP="00794980">
            <w:pPr>
              <w:ind w:firstLine="720"/>
            </w:pPr>
          </w:p>
        </w:tc>
        <w:tc>
          <w:tcPr>
            <w:tcW w:w="1541" w:type="dxa"/>
            <w:vMerge/>
            <w:tcBorders>
              <w:top w:val="double" w:sz="12" w:space="0" w:color="000000"/>
              <w:left w:val="single" w:sz="8" w:space="0" w:color="000000"/>
              <w:right w:val="single" w:sz="8" w:space="0" w:color="000000"/>
            </w:tcBorders>
          </w:tcPr>
          <w:p w14:paraId="55AF43C9" w14:textId="77777777" w:rsidR="00C2118F" w:rsidRPr="00DD5EA3" w:rsidRDefault="00C2118F" w:rsidP="00794980"/>
        </w:tc>
        <w:tc>
          <w:tcPr>
            <w:tcW w:w="1368" w:type="dxa"/>
            <w:vMerge/>
            <w:tcBorders>
              <w:top w:val="double" w:sz="12" w:space="0" w:color="000000"/>
              <w:left w:val="single" w:sz="8" w:space="0" w:color="000000"/>
              <w:right w:val="single" w:sz="8" w:space="0" w:color="000000"/>
            </w:tcBorders>
          </w:tcPr>
          <w:p w14:paraId="3FC84EF6" w14:textId="77777777" w:rsidR="00C2118F" w:rsidRPr="00DD5EA3" w:rsidRDefault="00C2118F" w:rsidP="00794980"/>
        </w:tc>
        <w:tc>
          <w:tcPr>
            <w:tcW w:w="854" w:type="dxa"/>
            <w:vMerge/>
            <w:tcBorders>
              <w:top w:val="double" w:sz="12" w:space="0" w:color="000000"/>
              <w:left w:val="single" w:sz="8" w:space="0" w:color="000000"/>
              <w:right w:val="single" w:sz="8" w:space="0" w:color="000000"/>
            </w:tcBorders>
          </w:tcPr>
          <w:p w14:paraId="0289FE26" w14:textId="77777777" w:rsidR="00C2118F" w:rsidRPr="00DD5EA3" w:rsidRDefault="00C2118F" w:rsidP="00794980"/>
        </w:tc>
        <w:tc>
          <w:tcPr>
            <w:tcW w:w="3113" w:type="dxa"/>
            <w:vMerge/>
            <w:tcBorders>
              <w:top w:val="double" w:sz="12" w:space="0" w:color="000000"/>
              <w:left w:val="single" w:sz="8" w:space="0" w:color="000000"/>
            </w:tcBorders>
          </w:tcPr>
          <w:p w14:paraId="02E7B5ED" w14:textId="77777777" w:rsidR="00C2118F" w:rsidRPr="00DD5EA3" w:rsidRDefault="00C2118F" w:rsidP="00794980"/>
        </w:tc>
      </w:tr>
      <w:tr w:rsidR="00A00F36" w:rsidRPr="00DD5EA3" w14:paraId="7672A879" w14:textId="77777777" w:rsidTr="00D32C02">
        <w:trPr>
          <w:trHeight w:hRule="exact" w:val="1428"/>
        </w:trPr>
        <w:tc>
          <w:tcPr>
            <w:tcW w:w="5814" w:type="dxa"/>
            <w:tcBorders>
              <w:top w:val="nil"/>
              <w:bottom w:val="nil"/>
              <w:right w:val="single" w:sz="8" w:space="0" w:color="000000"/>
            </w:tcBorders>
          </w:tcPr>
          <w:p w14:paraId="04F503E2" w14:textId="46F01FC6" w:rsidR="00C2118F" w:rsidRPr="00DD5EA3" w:rsidRDefault="007054DF" w:rsidP="00AB7C3F">
            <w:pPr>
              <w:pStyle w:val="TableParagraph"/>
              <w:ind w:left="135"/>
            </w:pPr>
            <w:r w:rsidRPr="00DD5EA3">
              <w:t xml:space="preserve">2e. </w:t>
            </w:r>
            <w:r w:rsidR="00AB7C3F">
              <w:t xml:space="preserve"> </w:t>
            </w:r>
            <w:r w:rsidRPr="00DD5EA3">
              <w:t>Missile-target interaction model produces an equivalent spatial distribution for the impact force as the NRC- specified spatial distribution and documented (</w:t>
            </w:r>
            <w:r w:rsidRPr="00DD5EA3">
              <w:rPr>
                <w:i/>
              </w:rPr>
              <w:t>verify when completing section 2b</w:t>
            </w:r>
            <w:r w:rsidRPr="00DD5EA3">
              <w:t>) (NEI 07-13, Subsection 2.2.5).</w:t>
            </w:r>
          </w:p>
        </w:tc>
        <w:tc>
          <w:tcPr>
            <w:tcW w:w="1541" w:type="dxa"/>
            <w:vMerge/>
            <w:tcBorders>
              <w:left w:val="single" w:sz="8" w:space="0" w:color="000000"/>
              <w:bottom w:val="nil"/>
              <w:right w:val="single" w:sz="8" w:space="0" w:color="000000"/>
            </w:tcBorders>
          </w:tcPr>
          <w:p w14:paraId="46A29B1C" w14:textId="77777777" w:rsidR="00C2118F" w:rsidRPr="00DD5EA3" w:rsidRDefault="00C2118F" w:rsidP="00794980"/>
        </w:tc>
        <w:tc>
          <w:tcPr>
            <w:tcW w:w="1368" w:type="dxa"/>
            <w:vMerge/>
            <w:tcBorders>
              <w:left w:val="single" w:sz="8" w:space="0" w:color="000000"/>
              <w:bottom w:val="nil"/>
              <w:right w:val="single" w:sz="8" w:space="0" w:color="000000"/>
            </w:tcBorders>
          </w:tcPr>
          <w:p w14:paraId="672556AF" w14:textId="77777777" w:rsidR="00C2118F" w:rsidRPr="00DD5EA3" w:rsidRDefault="00C2118F" w:rsidP="00794980"/>
        </w:tc>
        <w:tc>
          <w:tcPr>
            <w:tcW w:w="854" w:type="dxa"/>
            <w:vMerge/>
            <w:tcBorders>
              <w:left w:val="single" w:sz="8" w:space="0" w:color="000000"/>
              <w:bottom w:val="nil"/>
              <w:right w:val="single" w:sz="8" w:space="0" w:color="000000"/>
            </w:tcBorders>
          </w:tcPr>
          <w:p w14:paraId="1E7B5337" w14:textId="77777777" w:rsidR="00C2118F" w:rsidRPr="00DD5EA3" w:rsidRDefault="00C2118F" w:rsidP="00794980"/>
        </w:tc>
        <w:tc>
          <w:tcPr>
            <w:tcW w:w="3113" w:type="dxa"/>
            <w:vMerge/>
            <w:tcBorders>
              <w:left w:val="single" w:sz="8" w:space="0" w:color="000000"/>
              <w:bottom w:val="nil"/>
            </w:tcBorders>
          </w:tcPr>
          <w:p w14:paraId="7C341E13" w14:textId="77777777" w:rsidR="00C2118F" w:rsidRPr="00DD5EA3" w:rsidRDefault="00C2118F" w:rsidP="00794980"/>
        </w:tc>
      </w:tr>
      <w:tr w:rsidR="00A00F36" w:rsidRPr="00DD5EA3" w14:paraId="07D3B349" w14:textId="77777777" w:rsidTr="00D32C02">
        <w:trPr>
          <w:trHeight w:hRule="exact" w:val="597"/>
        </w:trPr>
        <w:tc>
          <w:tcPr>
            <w:tcW w:w="5814" w:type="dxa"/>
            <w:tcBorders>
              <w:top w:val="nil"/>
              <w:bottom w:val="nil"/>
              <w:right w:val="single" w:sz="8" w:space="0" w:color="000000"/>
            </w:tcBorders>
          </w:tcPr>
          <w:p w14:paraId="71BF90AC" w14:textId="04FFC0D5" w:rsidR="00C2118F" w:rsidRPr="00D32C02" w:rsidRDefault="007054DF" w:rsidP="00794980">
            <w:pPr>
              <w:pStyle w:val="TableParagraph"/>
              <w:ind w:right="174"/>
            </w:pPr>
            <w:r w:rsidRPr="00D32C02">
              <w:t xml:space="preserve">3. </w:t>
            </w:r>
            <w:r w:rsidR="00AB7C3F">
              <w:t xml:space="preserve"> </w:t>
            </w:r>
            <w:r w:rsidRPr="00D32C02">
              <w:t>Material characterization and failure criteria (NEI 07-13, Section 2.3)</w:t>
            </w:r>
          </w:p>
        </w:tc>
        <w:tc>
          <w:tcPr>
            <w:tcW w:w="1541" w:type="dxa"/>
            <w:vMerge w:val="restart"/>
            <w:tcBorders>
              <w:top w:val="nil"/>
              <w:left w:val="single" w:sz="8" w:space="0" w:color="000000"/>
              <w:bottom w:val="double" w:sz="12" w:space="0" w:color="000000"/>
              <w:right w:val="single" w:sz="8" w:space="0" w:color="000000"/>
            </w:tcBorders>
          </w:tcPr>
          <w:p w14:paraId="5D1E1124" w14:textId="77777777" w:rsidR="00C2118F" w:rsidRPr="00DD5EA3" w:rsidRDefault="00C2118F" w:rsidP="00794980"/>
        </w:tc>
        <w:tc>
          <w:tcPr>
            <w:tcW w:w="1368" w:type="dxa"/>
            <w:vMerge w:val="restart"/>
            <w:tcBorders>
              <w:top w:val="nil"/>
              <w:left w:val="single" w:sz="8" w:space="0" w:color="000000"/>
              <w:bottom w:val="double" w:sz="12" w:space="0" w:color="000000"/>
              <w:right w:val="single" w:sz="8" w:space="0" w:color="000000"/>
            </w:tcBorders>
          </w:tcPr>
          <w:p w14:paraId="65847941" w14:textId="77777777" w:rsidR="00C2118F" w:rsidRPr="00DD5EA3" w:rsidRDefault="00C2118F" w:rsidP="00794980"/>
        </w:tc>
        <w:tc>
          <w:tcPr>
            <w:tcW w:w="854" w:type="dxa"/>
            <w:vMerge w:val="restart"/>
            <w:tcBorders>
              <w:top w:val="nil"/>
              <w:left w:val="single" w:sz="8" w:space="0" w:color="000000"/>
              <w:bottom w:val="double" w:sz="12" w:space="0" w:color="000000"/>
              <w:right w:val="single" w:sz="8" w:space="0" w:color="000000"/>
            </w:tcBorders>
          </w:tcPr>
          <w:p w14:paraId="262C9106" w14:textId="77777777" w:rsidR="00C2118F" w:rsidRPr="00DD5EA3" w:rsidRDefault="00C2118F" w:rsidP="00794980"/>
        </w:tc>
        <w:tc>
          <w:tcPr>
            <w:tcW w:w="3113" w:type="dxa"/>
            <w:vMerge w:val="restart"/>
            <w:tcBorders>
              <w:top w:val="nil"/>
              <w:left w:val="single" w:sz="8" w:space="0" w:color="000000"/>
              <w:bottom w:val="double" w:sz="12" w:space="0" w:color="000000"/>
            </w:tcBorders>
          </w:tcPr>
          <w:p w14:paraId="16C467ED" w14:textId="77777777" w:rsidR="00C2118F" w:rsidRPr="00DD5EA3" w:rsidRDefault="00C2118F" w:rsidP="00794980"/>
        </w:tc>
      </w:tr>
      <w:tr w:rsidR="00A00F36" w:rsidRPr="00DD5EA3" w14:paraId="234E24F0" w14:textId="77777777" w:rsidTr="00D32C02">
        <w:trPr>
          <w:trHeight w:hRule="exact" w:val="828"/>
        </w:trPr>
        <w:tc>
          <w:tcPr>
            <w:tcW w:w="5814" w:type="dxa"/>
            <w:tcBorders>
              <w:top w:val="nil"/>
              <w:bottom w:val="nil"/>
              <w:right w:val="single" w:sz="8" w:space="0" w:color="000000"/>
            </w:tcBorders>
          </w:tcPr>
          <w:p w14:paraId="5F91B63C" w14:textId="62954CF2" w:rsidR="00C2118F" w:rsidRPr="00D32C02" w:rsidRDefault="007054DF" w:rsidP="00794980">
            <w:pPr>
              <w:pStyle w:val="TableParagraph"/>
              <w:ind w:left="353"/>
            </w:pPr>
            <w:r w:rsidRPr="00D32C02">
              <w:t xml:space="preserve">3a. </w:t>
            </w:r>
            <w:r w:rsidR="00AB7C3F">
              <w:t xml:space="preserve"> </w:t>
            </w:r>
            <w:r w:rsidRPr="00D32C02">
              <w:t>Material properties and nonlinear constitutive equations are adequately described and documented (Section 2.3 of NEI 07-13).</w:t>
            </w:r>
          </w:p>
        </w:tc>
        <w:tc>
          <w:tcPr>
            <w:tcW w:w="1541" w:type="dxa"/>
            <w:vMerge/>
            <w:tcBorders>
              <w:left w:val="single" w:sz="8" w:space="0" w:color="000000"/>
              <w:bottom w:val="double" w:sz="12" w:space="0" w:color="000000"/>
              <w:right w:val="single" w:sz="8" w:space="0" w:color="000000"/>
            </w:tcBorders>
          </w:tcPr>
          <w:p w14:paraId="7408F6E8"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16F51DB1"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5480C912" w14:textId="77777777" w:rsidR="00C2118F" w:rsidRPr="00DD5EA3" w:rsidRDefault="00C2118F" w:rsidP="00794980"/>
        </w:tc>
        <w:tc>
          <w:tcPr>
            <w:tcW w:w="3113" w:type="dxa"/>
            <w:vMerge/>
            <w:tcBorders>
              <w:left w:val="single" w:sz="8" w:space="0" w:color="000000"/>
              <w:bottom w:val="double" w:sz="12" w:space="0" w:color="000000"/>
            </w:tcBorders>
          </w:tcPr>
          <w:p w14:paraId="6BAE9319" w14:textId="77777777" w:rsidR="00C2118F" w:rsidRPr="00DD5EA3" w:rsidRDefault="00C2118F" w:rsidP="00794980"/>
        </w:tc>
      </w:tr>
      <w:tr w:rsidR="00A00F36" w:rsidRPr="00DD5EA3" w14:paraId="3CB43F64" w14:textId="77777777" w:rsidTr="00D32C02">
        <w:trPr>
          <w:trHeight w:hRule="exact" w:val="696"/>
        </w:trPr>
        <w:tc>
          <w:tcPr>
            <w:tcW w:w="5814" w:type="dxa"/>
            <w:tcBorders>
              <w:top w:val="nil"/>
              <w:bottom w:val="nil"/>
              <w:right w:val="single" w:sz="8" w:space="0" w:color="000000"/>
            </w:tcBorders>
          </w:tcPr>
          <w:p w14:paraId="07EBD299" w14:textId="14B5C824" w:rsidR="00C2118F" w:rsidRPr="00D32C02" w:rsidRDefault="007054DF" w:rsidP="00794980">
            <w:pPr>
              <w:pStyle w:val="TableParagraph"/>
              <w:ind w:left="353" w:right="412"/>
            </w:pPr>
            <w:r w:rsidRPr="00D32C02">
              <w:t xml:space="preserve">3b. </w:t>
            </w:r>
            <w:r w:rsidR="00AB7C3F">
              <w:t xml:space="preserve"> </w:t>
            </w:r>
            <w:r w:rsidRPr="00D32C02">
              <w:t>Dynamic increase factors for each material are as specified (NEI 07-13, Subsection 2.3.1).</w:t>
            </w:r>
          </w:p>
        </w:tc>
        <w:tc>
          <w:tcPr>
            <w:tcW w:w="1541" w:type="dxa"/>
            <w:vMerge/>
            <w:tcBorders>
              <w:left w:val="single" w:sz="8" w:space="0" w:color="000000"/>
              <w:bottom w:val="double" w:sz="12" w:space="0" w:color="000000"/>
              <w:right w:val="single" w:sz="8" w:space="0" w:color="000000"/>
            </w:tcBorders>
          </w:tcPr>
          <w:p w14:paraId="7CFAEF07"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41B0C944"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36261AEF" w14:textId="77777777" w:rsidR="00C2118F" w:rsidRPr="00DD5EA3" w:rsidRDefault="00C2118F" w:rsidP="00794980"/>
        </w:tc>
        <w:tc>
          <w:tcPr>
            <w:tcW w:w="3113" w:type="dxa"/>
            <w:vMerge/>
            <w:tcBorders>
              <w:left w:val="single" w:sz="8" w:space="0" w:color="000000"/>
              <w:bottom w:val="double" w:sz="12" w:space="0" w:color="000000"/>
            </w:tcBorders>
          </w:tcPr>
          <w:p w14:paraId="6EE40582" w14:textId="77777777" w:rsidR="00C2118F" w:rsidRPr="00DD5EA3" w:rsidRDefault="00C2118F" w:rsidP="00794980"/>
        </w:tc>
      </w:tr>
      <w:tr w:rsidR="00A00F36" w:rsidRPr="00DD5EA3" w14:paraId="14F98706" w14:textId="77777777" w:rsidTr="00D32C02">
        <w:trPr>
          <w:trHeight w:hRule="exact" w:val="723"/>
        </w:trPr>
        <w:tc>
          <w:tcPr>
            <w:tcW w:w="5814" w:type="dxa"/>
            <w:tcBorders>
              <w:top w:val="nil"/>
              <w:bottom w:val="nil"/>
              <w:right w:val="single" w:sz="8" w:space="0" w:color="000000"/>
            </w:tcBorders>
          </w:tcPr>
          <w:p w14:paraId="69F0C035" w14:textId="1CCBD9F5" w:rsidR="00C2118F" w:rsidRPr="00D32C02" w:rsidRDefault="007054DF" w:rsidP="00794980">
            <w:pPr>
              <w:pStyle w:val="TableParagraph"/>
              <w:ind w:left="353" w:right="332"/>
            </w:pPr>
            <w:r w:rsidRPr="00D32C02">
              <w:t xml:space="preserve">3c. </w:t>
            </w:r>
            <w:r w:rsidR="00AB7C3F">
              <w:t xml:space="preserve"> </w:t>
            </w:r>
            <w:r w:rsidRPr="00D32C02">
              <w:t>Ductile strain limits for steel are as specified (NEI 07-13, Subsection 2.3.2).</w:t>
            </w:r>
          </w:p>
        </w:tc>
        <w:tc>
          <w:tcPr>
            <w:tcW w:w="1541" w:type="dxa"/>
            <w:vMerge/>
            <w:tcBorders>
              <w:left w:val="single" w:sz="8" w:space="0" w:color="000000"/>
              <w:bottom w:val="double" w:sz="12" w:space="0" w:color="000000"/>
              <w:right w:val="single" w:sz="8" w:space="0" w:color="000000"/>
            </w:tcBorders>
          </w:tcPr>
          <w:p w14:paraId="540AAC23"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387A905C"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5100E480" w14:textId="77777777" w:rsidR="00C2118F" w:rsidRPr="00DD5EA3" w:rsidRDefault="00C2118F" w:rsidP="00794980"/>
        </w:tc>
        <w:tc>
          <w:tcPr>
            <w:tcW w:w="3113" w:type="dxa"/>
            <w:vMerge/>
            <w:tcBorders>
              <w:left w:val="single" w:sz="8" w:space="0" w:color="000000"/>
              <w:bottom w:val="double" w:sz="12" w:space="0" w:color="000000"/>
            </w:tcBorders>
          </w:tcPr>
          <w:p w14:paraId="2A4ADC7E" w14:textId="77777777" w:rsidR="00C2118F" w:rsidRPr="00DD5EA3" w:rsidRDefault="00C2118F" w:rsidP="00794980"/>
        </w:tc>
      </w:tr>
      <w:tr w:rsidR="00A00F36" w:rsidRPr="00DD5EA3" w14:paraId="1CB27364" w14:textId="77777777" w:rsidTr="00D32C02">
        <w:trPr>
          <w:trHeight w:hRule="exact" w:val="993"/>
        </w:trPr>
        <w:tc>
          <w:tcPr>
            <w:tcW w:w="5814" w:type="dxa"/>
            <w:tcBorders>
              <w:top w:val="nil"/>
              <w:bottom w:val="nil"/>
              <w:right w:val="single" w:sz="8" w:space="0" w:color="000000"/>
            </w:tcBorders>
          </w:tcPr>
          <w:p w14:paraId="43BD9BF7" w14:textId="53754D6A" w:rsidR="00C2118F" w:rsidRPr="00D32C02" w:rsidRDefault="007054DF" w:rsidP="00794980">
            <w:pPr>
              <w:pStyle w:val="TableParagraph"/>
              <w:ind w:left="353" w:right="291"/>
            </w:pPr>
            <w:r w:rsidRPr="00D32C02">
              <w:t xml:space="preserve">3d. </w:t>
            </w:r>
            <w:r w:rsidR="00AB7C3F">
              <w:t xml:space="preserve"> </w:t>
            </w:r>
            <w:r w:rsidRPr="00D32C02">
              <w:t>Concrete structural failure criteria are described and adequately documented (NEI 07- 13, Subsection 2.3.3).</w:t>
            </w:r>
          </w:p>
        </w:tc>
        <w:tc>
          <w:tcPr>
            <w:tcW w:w="1541" w:type="dxa"/>
            <w:vMerge/>
            <w:tcBorders>
              <w:left w:val="single" w:sz="8" w:space="0" w:color="000000"/>
              <w:bottom w:val="double" w:sz="12" w:space="0" w:color="000000"/>
              <w:right w:val="single" w:sz="8" w:space="0" w:color="000000"/>
            </w:tcBorders>
          </w:tcPr>
          <w:p w14:paraId="5C1521B4"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31BAE177"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69685B5C" w14:textId="77777777" w:rsidR="00C2118F" w:rsidRPr="00DD5EA3" w:rsidRDefault="00C2118F" w:rsidP="00794980"/>
        </w:tc>
        <w:tc>
          <w:tcPr>
            <w:tcW w:w="3113" w:type="dxa"/>
            <w:vMerge/>
            <w:tcBorders>
              <w:left w:val="single" w:sz="8" w:space="0" w:color="000000"/>
              <w:bottom w:val="double" w:sz="12" w:space="0" w:color="000000"/>
            </w:tcBorders>
          </w:tcPr>
          <w:p w14:paraId="6385BD0C" w14:textId="77777777" w:rsidR="00C2118F" w:rsidRPr="00DD5EA3" w:rsidRDefault="00C2118F" w:rsidP="00794980"/>
        </w:tc>
      </w:tr>
      <w:tr w:rsidR="00A00F36" w:rsidRPr="00DD5EA3" w14:paraId="5B3BBED4" w14:textId="77777777" w:rsidTr="00D32C02">
        <w:trPr>
          <w:trHeight w:hRule="exact" w:val="945"/>
        </w:trPr>
        <w:tc>
          <w:tcPr>
            <w:tcW w:w="5814" w:type="dxa"/>
            <w:tcBorders>
              <w:top w:val="nil"/>
              <w:bottom w:val="nil"/>
              <w:right w:val="single" w:sz="8" w:space="0" w:color="000000"/>
            </w:tcBorders>
          </w:tcPr>
          <w:p w14:paraId="05018ABD" w14:textId="5627CB4D" w:rsidR="00C2118F" w:rsidRPr="00D32C02" w:rsidRDefault="007054DF" w:rsidP="00794980">
            <w:pPr>
              <w:pStyle w:val="TableParagraph"/>
              <w:ind w:left="353" w:right="148"/>
            </w:pPr>
            <w:r w:rsidRPr="00D32C02">
              <w:t xml:space="preserve">3e. </w:t>
            </w:r>
            <w:r w:rsidR="00AB7C3F">
              <w:t xml:space="preserve"> </w:t>
            </w:r>
            <w:r w:rsidRPr="00D32C02">
              <w:t>Material property information for concrete and steel materials are adequately documented (NEI 07-13, Subsection 2.3.4).</w:t>
            </w:r>
          </w:p>
        </w:tc>
        <w:tc>
          <w:tcPr>
            <w:tcW w:w="1541" w:type="dxa"/>
            <w:vMerge/>
            <w:tcBorders>
              <w:left w:val="single" w:sz="8" w:space="0" w:color="000000"/>
              <w:bottom w:val="double" w:sz="12" w:space="0" w:color="000000"/>
              <w:right w:val="single" w:sz="8" w:space="0" w:color="000000"/>
            </w:tcBorders>
          </w:tcPr>
          <w:p w14:paraId="27342C1C"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178CF189"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151AD390" w14:textId="77777777" w:rsidR="00C2118F" w:rsidRPr="00DD5EA3" w:rsidRDefault="00C2118F" w:rsidP="00794980"/>
        </w:tc>
        <w:tc>
          <w:tcPr>
            <w:tcW w:w="3113" w:type="dxa"/>
            <w:vMerge/>
            <w:tcBorders>
              <w:left w:val="single" w:sz="8" w:space="0" w:color="000000"/>
              <w:bottom w:val="double" w:sz="12" w:space="0" w:color="000000"/>
            </w:tcBorders>
          </w:tcPr>
          <w:p w14:paraId="4132F708" w14:textId="77777777" w:rsidR="00C2118F" w:rsidRPr="00DD5EA3" w:rsidRDefault="00C2118F" w:rsidP="00794980"/>
        </w:tc>
      </w:tr>
      <w:tr w:rsidR="00A00F36" w:rsidRPr="00DD5EA3" w14:paraId="5AB21F39" w14:textId="77777777" w:rsidTr="00D32C02">
        <w:trPr>
          <w:trHeight w:hRule="exact" w:val="1980"/>
        </w:trPr>
        <w:tc>
          <w:tcPr>
            <w:tcW w:w="5814" w:type="dxa"/>
            <w:tcBorders>
              <w:top w:val="nil"/>
              <w:bottom w:val="double" w:sz="12" w:space="0" w:color="000000"/>
              <w:right w:val="single" w:sz="8" w:space="0" w:color="000000"/>
            </w:tcBorders>
          </w:tcPr>
          <w:p w14:paraId="1E14AB73" w14:textId="60C3D180" w:rsidR="00C2118F" w:rsidRPr="00DD5EA3" w:rsidRDefault="007054DF" w:rsidP="00794980">
            <w:pPr>
              <w:pStyle w:val="TableParagraph"/>
              <w:ind w:left="353" w:right="385"/>
            </w:pPr>
            <w:r w:rsidRPr="00D32C02">
              <w:t xml:space="preserve">3f. </w:t>
            </w:r>
            <w:r w:rsidR="00AB7C3F">
              <w:t xml:space="preserve"> </w:t>
            </w:r>
            <w:r w:rsidRPr="00D32C02">
              <w:t>Structural integrity failure and structural instability criteria are described and adequately documented (NEI 07-13, Subsection 2.3.5).</w:t>
            </w:r>
          </w:p>
          <w:p w14:paraId="397765F6" w14:textId="77777777" w:rsidR="006012DC" w:rsidRPr="00D32C02" w:rsidRDefault="006012DC" w:rsidP="00794980">
            <w:pPr>
              <w:pStyle w:val="TableParagraph"/>
              <w:ind w:left="353" w:right="385"/>
            </w:pPr>
          </w:p>
          <w:p w14:paraId="1A022BDA" w14:textId="6C55A2C0" w:rsidR="00C2118F" w:rsidRPr="00D32C02" w:rsidRDefault="007054DF" w:rsidP="00794980">
            <w:pPr>
              <w:pStyle w:val="TableParagraph"/>
              <w:ind w:left="353" w:right="225"/>
            </w:pPr>
            <w:r w:rsidRPr="00D32C02">
              <w:t xml:space="preserve">3g. </w:t>
            </w:r>
            <w:r w:rsidR="009F7C5B">
              <w:t xml:space="preserve"> </w:t>
            </w:r>
            <w:r w:rsidRPr="00D32C02">
              <w:t>Any deviations from the recommended structural integrity failure criteria are justified and supported by experimentally-verified analytical evaluations</w:t>
            </w:r>
          </w:p>
        </w:tc>
        <w:tc>
          <w:tcPr>
            <w:tcW w:w="1541" w:type="dxa"/>
            <w:vMerge/>
            <w:tcBorders>
              <w:left w:val="single" w:sz="8" w:space="0" w:color="000000"/>
              <w:bottom w:val="double" w:sz="12" w:space="0" w:color="000000"/>
              <w:right w:val="single" w:sz="8" w:space="0" w:color="000000"/>
            </w:tcBorders>
          </w:tcPr>
          <w:p w14:paraId="60591233"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541C1DB8"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55AD0AF6" w14:textId="77777777" w:rsidR="00C2118F" w:rsidRPr="00DD5EA3" w:rsidRDefault="00C2118F" w:rsidP="00794980"/>
        </w:tc>
        <w:tc>
          <w:tcPr>
            <w:tcW w:w="3113" w:type="dxa"/>
            <w:vMerge/>
            <w:tcBorders>
              <w:left w:val="single" w:sz="8" w:space="0" w:color="000000"/>
              <w:bottom w:val="double" w:sz="12" w:space="0" w:color="000000"/>
            </w:tcBorders>
          </w:tcPr>
          <w:p w14:paraId="6A8A6784" w14:textId="77777777" w:rsidR="00C2118F" w:rsidRPr="00DD5EA3" w:rsidRDefault="00C2118F" w:rsidP="00794980"/>
        </w:tc>
      </w:tr>
      <w:tr w:rsidR="00A00F36" w:rsidRPr="00DD5EA3" w14:paraId="52987808" w14:textId="77777777" w:rsidTr="00D32C02">
        <w:trPr>
          <w:trHeight w:hRule="exact" w:val="363"/>
        </w:trPr>
        <w:tc>
          <w:tcPr>
            <w:tcW w:w="5814" w:type="dxa"/>
            <w:tcBorders>
              <w:top w:val="double" w:sz="12" w:space="0" w:color="000000"/>
              <w:bottom w:val="nil"/>
              <w:right w:val="single" w:sz="8" w:space="0" w:color="000000"/>
            </w:tcBorders>
          </w:tcPr>
          <w:p w14:paraId="7E64B99A" w14:textId="4FB3276C" w:rsidR="00C2118F" w:rsidRPr="00D32C02" w:rsidRDefault="007054DF" w:rsidP="00794980">
            <w:pPr>
              <w:pStyle w:val="TableParagraph"/>
            </w:pPr>
            <w:r w:rsidRPr="00D32C02">
              <w:lastRenderedPageBreak/>
              <w:t xml:space="preserve">4. </w:t>
            </w:r>
            <w:r w:rsidR="00AB7C3F">
              <w:t xml:space="preserve"> </w:t>
            </w:r>
            <w:r w:rsidRPr="00D32C02">
              <w:t>Major assumptions (NEI 07-13, Section 2.4)</w:t>
            </w:r>
          </w:p>
        </w:tc>
        <w:tc>
          <w:tcPr>
            <w:tcW w:w="1541" w:type="dxa"/>
            <w:vMerge/>
            <w:tcBorders>
              <w:left w:val="single" w:sz="8" w:space="0" w:color="000000"/>
              <w:bottom w:val="double" w:sz="12" w:space="0" w:color="000000"/>
              <w:right w:val="single" w:sz="8" w:space="0" w:color="000000"/>
            </w:tcBorders>
          </w:tcPr>
          <w:p w14:paraId="7931385C"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704C2585"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34484226" w14:textId="77777777" w:rsidR="00C2118F" w:rsidRPr="00DD5EA3" w:rsidRDefault="00C2118F" w:rsidP="00794980"/>
        </w:tc>
        <w:tc>
          <w:tcPr>
            <w:tcW w:w="3113" w:type="dxa"/>
            <w:vMerge/>
            <w:tcBorders>
              <w:left w:val="single" w:sz="8" w:space="0" w:color="000000"/>
              <w:bottom w:val="double" w:sz="12" w:space="0" w:color="000000"/>
            </w:tcBorders>
          </w:tcPr>
          <w:p w14:paraId="531E75C2" w14:textId="77777777" w:rsidR="00C2118F" w:rsidRPr="00DD5EA3" w:rsidRDefault="00C2118F" w:rsidP="00794980"/>
        </w:tc>
      </w:tr>
      <w:tr w:rsidR="00A00F36" w:rsidRPr="00DD5EA3" w14:paraId="1B7A4523" w14:textId="77777777" w:rsidTr="00D32C02">
        <w:trPr>
          <w:trHeight w:hRule="exact" w:val="1104"/>
        </w:trPr>
        <w:tc>
          <w:tcPr>
            <w:tcW w:w="5814" w:type="dxa"/>
            <w:tcBorders>
              <w:top w:val="nil"/>
              <w:bottom w:val="nil"/>
              <w:right w:val="single" w:sz="8" w:space="0" w:color="000000"/>
            </w:tcBorders>
          </w:tcPr>
          <w:p w14:paraId="3E419B9B" w14:textId="5AF3A2A3" w:rsidR="00C2118F" w:rsidRPr="00D32C02" w:rsidRDefault="007054DF" w:rsidP="00794980">
            <w:pPr>
              <w:pStyle w:val="TableParagraph"/>
              <w:ind w:left="353"/>
            </w:pPr>
            <w:r w:rsidRPr="00D32C02">
              <w:t>4a.</w:t>
            </w:r>
            <w:r w:rsidR="00AB7C3F">
              <w:t xml:space="preserve"> </w:t>
            </w:r>
            <w:r w:rsidRPr="00D32C02">
              <w:t xml:space="preserve"> For missile-target interaction analyses, the model addresses the assumption of striking perpendicular to the centerline of the containment (NEI 07-13, Subsection 2.4.1).</w:t>
            </w:r>
          </w:p>
        </w:tc>
        <w:tc>
          <w:tcPr>
            <w:tcW w:w="1541" w:type="dxa"/>
            <w:vMerge/>
            <w:tcBorders>
              <w:left w:val="single" w:sz="8" w:space="0" w:color="000000"/>
              <w:bottom w:val="double" w:sz="12" w:space="0" w:color="000000"/>
              <w:right w:val="single" w:sz="8" w:space="0" w:color="000000"/>
            </w:tcBorders>
          </w:tcPr>
          <w:p w14:paraId="75FB54D5"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45F2732E"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013972AC" w14:textId="77777777" w:rsidR="00C2118F" w:rsidRPr="00DD5EA3" w:rsidRDefault="00C2118F" w:rsidP="00794980"/>
        </w:tc>
        <w:tc>
          <w:tcPr>
            <w:tcW w:w="3113" w:type="dxa"/>
            <w:vMerge/>
            <w:tcBorders>
              <w:left w:val="single" w:sz="8" w:space="0" w:color="000000"/>
              <w:bottom w:val="double" w:sz="12" w:space="0" w:color="000000"/>
            </w:tcBorders>
          </w:tcPr>
          <w:p w14:paraId="13F0E47D" w14:textId="77777777" w:rsidR="00C2118F" w:rsidRPr="00DD5EA3" w:rsidRDefault="00C2118F" w:rsidP="00794980"/>
        </w:tc>
      </w:tr>
      <w:tr w:rsidR="00A00F36" w:rsidRPr="00DD5EA3" w14:paraId="6C70CB49" w14:textId="77777777" w:rsidTr="00D32C02">
        <w:trPr>
          <w:trHeight w:hRule="exact" w:val="1381"/>
        </w:trPr>
        <w:tc>
          <w:tcPr>
            <w:tcW w:w="5814" w:type="dxa"/>
            <w:tcBorders>
              <w:top w:val="nil"/>
              <w:bottom w:val="nil"/>
              <w:right w:val="single" w:sz="8" w:space="0" w:color="000000"/>
            </w:tcBorders>
          </w:tcPr>
          <w:p w14:paraId="3CBB17C2" w14:textId="3BE3AC04" w:rsidR="00C2118F" w:rsidRPr="00D32C02" w:rsidRDefault="007054DF" w:rsidP="00794980">
            <w:pPr>
              <w:pStyle w:val="TableParagraph"/>
              <w:ind w:left="353" w:right="403"/>
            </w:pPr>
            <w:r w:rsidRPr="00D32C02">
              <w:t xml:space="preserve">4b. </w:t>
            </w:r>
            <w:r w:rsidR="00AB7C3F">
              <w:t xml:space="preserve"> </w:t>
            </w:r>
            <w:r w:rsidRPr="00D32C02">
              <w:t>For missile-target interaction analyses, the model addresses the assumption of being at a takeoff weight such that the missile-interaction model is equivalent to the NRC- specified force time-history. (NEI 07-13, Subsection 2.4.1).</w:t>
            </w:r>
          </w:p>
        </w:tc>
        <w:tc>
          <w:tcPr>
            <w:tcW w:w="1541" w:type="dxa"/>
            <w:vMerge/>
            <w:tcBorders>
              <w:left w:val="single" w:sz="8" w:space="0" w:color="000000"/>
              <w:bottom w:val="double" w:sz="12" w:space="0" w:color="000000"/>
              <w:right w:val="single" w:sz="8" w:space="0" w:color="000000"/>
            </w:tcBorders>
          </w:tcPr>
          <w:p w14:paraId="708B4CF8"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2B14C65F"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570B0327" w14:textId="77777777" w:rsidR="00C2118F" w:rsidRPr="00DD5EA3" w:rsidRDefault="00C2118F" w:rsidP="00794980"/>
        </w:tc>
        <w:tc>
          <w:tcPr>
            <w:tcW w:w="3113" w:type="dxa"/>
            <w:vMerge/>
            <w:tcBorders>
              <w:left w:val="single" w:sz="8" w:space="0" w:color="000000"/>
              <w:bottom w:val="double" w:sz="12" w:space="0" w:color="000000"/>
            </w:tcBorders>
          </w:tcPr>
          <w:p w14:paraId="5C84C46F" w14:textId="77777777" w:rsidR="00C2118F" w:rsidRPr="00DD5EA3" w:rsidRDefault="00C2118F" w:rsidP="00794980"/>
        </w:tc>
      </w:tr>
      <w:tr w:rsidR="00A00F36" w:rsidRPr="00DD5EA3" w14:paraId="5B201442" w14:textId="77777777" w:rsidTr="00C35994">
        <w:trPr>
          <w:trHeight w:hRule="exact" w:val="600"/>
        </w:trPr>
        <w:tc>
          <w:tcPr>
            <w:tcW w:w="5814" w:type="dxa"/>
            <w:tcBorders>
              <w:top w:val="nil"/>
              <w:bottom w:val="nil"/>
              <w:right w:val="single" w:sz="8" w:space="0" w:color="000000"/>
            </w:tcBorders>
          </w:tcPr>
          <w:p w14:paraId="3E339E1D" w14:textId="69FD77A4" w:rsidR="00C2118F" w:rsidRPr="00D32C02" w:rsidRDefault="007054DF" w:rsidP="00794980">
            <w:pPr>
              <w:pStyle w:val="TableParagraph"/>
              <w:ind w:left="353" w:right="372"/>
            </w:pPr>
            <w:r w:rsidRPr="00D32C02">
              <w:t xml:space="preserve">4c. </w:t>
            </w:r>
            <w:r w:rsidR="00AB7C3F">
              <w:t xml:space="preserve"> </w:t>
            </w:r>
            <w:r w:rsidRPr="00D32C02">
              <w:t>For missile-target interaction analyses, the model addresses the assumption of striking the</w:t>
            </w:r>
          </w:p>
        </w:tc>
        <w:tc>
          <w:tcPr>
            <w:tcW w:w="1541" w:type="dxa"/>
            <w:vMerge/>
            <w:tcBorders>
              <w:left w:val="single" w:sz="8" w:space="0" w:color="000000"/>
              <w:bottom w:val="nil"/>
              <w:right w:val="single" w:sz="8" w:space="0" w:color="000000"/>
            </w:tcBorders>
          </w:tcPr>
          <w:p w14:paraId="5D459C45" w14:textId="77777777" w:rsidR="00C2118F" w:rsidRPr="00DD5EA3" w:rsidRDefault="00C2118F" w:rsidP="00794980"/>
        </w:tc>
        <w:tc>
          <w:tcPr>
            <w:tcW w:w="1368" w:type="dxa"/>
            <w:vMerge/>
            <w:tcBorders>
              <w:left w:val="single" w:sz="8" w:space="0" w:color="000000"/>
              <w:bottom w:val="nil"/>
              <w:right w:val="single" w:sz="8" w:space="0" w:color="000000"/>
            </w:tcBorders>
          </w:tcPr>
          <w:p w14:paraId="5288E5D2" w14:textId="77777777" w:rsidR="00C2118F" w:rsidRPr="00DD5EA3" w:rsidRDefault="00C2118F" w:rsidP="00794980"/>
        </w:tc>
        <w:tc>
          <w:tcPr>
            <w:tcW w:w="854" w:type="dxa"/>
            <w:vMerge/>
            <w:tcBorders>
              <w:left w:val="single" w:sz="8" w:space="0" w:color="000000"/>
              <w:bottom w:val="nil"/>
              <w:right w:val="single" w:sz="8" w:space="0" w:color="000000"/>
            </w:tcBorders>
          </w:tcPr>
          <w:p w14:paraId="68E59290" w14:textId="77777777" w:rsidR="00C2118F" w:rsidRPr="00DD5EA3" w:rsidRDefault="00C2118F" w:rsidP="00794980"/>
        </w:tc>
        <w:tc>
          <w:tcPr>
            <w:tcW w:w="3113" w:type="dxa"/>
            <w:vMerge/>
            <w:tcBorders>
              <w:left w:val="single" w:sz="8" w:space="0" w:color="000000"/>
              <w:bottom w:val="nil"/>
            </w:tcBorders>
          </w:tcPr>
          <w:p w14:paraId="4A348005" w14:textId="77777777" w:rsidR="00C2118F" w:rsidRPr="00DD5EA3" w:rsidRDefault="00C2118F" w:rsidP="00794980"/>
        </w:tc>
      </w:tr>
      <w:tr w:rsidR="00A00F36" w:rsidRPr="00DD5EA3" w14:paraId="36020B5D" w14:textId="77777777" w:rsidTr="00AB7C3F">
        <w:trPr>
          <w:trHeight w:hRule="exact" w:val="783"/>
        </w:trPr>
        <w:tc>
          <w:tcPr>
            <w:tcW w:w="5814" w:type="dxa"/>
            <w:tcBorders>
              <w:top w:val="nil"/>
              <w:bottom w:val="nil"/>
              <w:right w:val="single" w:sz="8" w:space="0" w:color="000000"/>
            </w:tcBorders>
          </w:tcPr>
          <w:p w14:paraId="54F30A3D" w14:textId="77777777" w:rsidR="00C2118F" w:rsidRPr="00DD5EA3" w:rsidRDefault="007054DF" w:rsidP="00794980">
            <w:pPr>
              <w:pStyle w:val="TableParagraph"/>
              <w:ind w:left="353" w:right="377"/>
            </w:pPr>
            <w:r w:rsidRPr="00DD5EA3">
              <w:t>mid-height or spring-line, or that the glide slope limits the strike location (NEI 07-13, Subsection 2.4.1).</w:t>
            </w:r>
          </w:p>
        </w:tc>
        <w:tc>
          <w:tcPr>
            <w:tcW w:w="1541" w:type="dxa"/>
            <w:vMerge w:val="restart"/>
            <w:tcBorders>
              <w:top w:val="nil"/>
              <w:left w:val="single" w:sz="8" w:space="0" w:color="000000"/>
              <w:bottom w:val="double" w:sz="12" w:space="0" w:color="000000"/>
              <w:right w:val="single" w:sz="8" w:space="0" w:color="000000"/>
            </w:tcBorders>
          </w:tcPr>
          <w:p w14:paraId="0ADCA433" w14:textId="77777777" w:rsidR="00C2118F" w:rsidRPr="00DD5EA3" w:rsidRDefault="00C2118F" w:rsidP="00794980"/>
        </w:tc>
        <w:tc>
          <w:tcPr>
            <w:tcW w:w="1368" w:type="dxa"/>
            <w:vMerge w:val="restart"/>
            <w:tcBorders>
              <w:top w:val="nil"/>
              <w:left w:val="single" w:sz="8" w:space="0" w:color="000000"/>
              <w:bottom w:val="double" w:sz="12" w:space="0" w:color="000000"/>
              <w:right w:val="single" w:sz="8" w:space="0" w:color="000000"/>
            </w:tcBorders>
          </w:tcPr>
          <w:p w14:paraId="4D93EA6E" w14:textId="77777777" w:rsidR="00C2118F" w:rsidRPr="00DD5EA3" w:rsidRDefault="00C2118F" w:rsidP="00794980"/>
        </w:tc>
        <w:tc>
          <w:tcPr>
            <w:tcW w:w="854" w:type="dxa"/>
            <w:vMerge w:val="restart"/>
            <w:tcBorders>
              <w:top w:val="nil"/>
              <w:left w:val="single" w:sz="8" w:space="0" w:color="000000"/>
              <w:bottom w:val="double" w:sz="12" w:space="0" w:color="000000"/>
              <w:right w:val="single" w:sz="8" w:space="0" w:color="000000"/>
            </w:tcBorders>
          </w:tcPr>
          <w:p w14:paraId="3E9556C0" w14:textId="77777777" w:rsidR="00C2118F" w:rsidRPr="00DD5EA3" w:rsidRDefault="00C2118F" w:rsidP="00794980"/>
        </w:tc>
        <w:tc>
          <w:tcPr>
            <w:tcW w:w="3113" w:type="dxa"/>
            <w:vMerge w:val="restart"/>
            <w:tcBorders>
              <w:top w:val="nil"/>
              <w:left w:val="single" w:sz="8" w:space="0" w:color="000000"/>
              <w:bottom w:val="double" w:sz="12" w:space="0" w:color="000000"/>
            </w:tcBorders>
          </w:tcPr>
          <w:p w14:paraId="022DE6F6" w14:textId="77777777" w:rsidR="00C2118F" w:rsidRPr="00DD5EA3" w:rsidRDefault="00C2118F" w:rsidP="00794980"/>
        </w:tc>
      </w:tr>
      <w:tr w:rsidR="00A00F36" w:rsidRPr="00DD5EA3" w14:paraId="431EA976" w14:textId="77777777" w:rsidTr="00C35994">
        <w:trPr>
          <w:trHeight w:hRule="exact" w:val="1104"/>
        </w:trPr>
        <w:tc>
          <w:tcPr>
            <w:tcW w:w="5814" w:type="dxa"/>
            <w:tcBorders>
              <w:top w:val="nil"/>
              <w:bottom w:val="nil"/>
              <w:right w:val="single" w:sz="8" w:space="0" w:color="000000"/>
            </w:tcBorders>
          </w:tcPr>
          <w:p w14:paraId="077AB7C5" w14:textId="7D66C0C0" w:rsidR="00C2118F" w:rsidRPr="00D32C02" w:rsidRDefault="007054DF" w:rsidP="00794980">
            <w:pPr>
              <w:pStyle w:val="TableParagraph"/>
              <w:ind w:left="353" w:right="91"/>
            </w:pPr>
            <w:r w:rsidRPr="00D32C02">
              <w:t xml:space="preserve">4d. </w:t>
            </w:r>
            <w:r w:rsidR="00AB7C3F">
              <w:t xml:space="preserve"> </w:t>
            </w:r>
            <w:r w:rsidRPr="00D32C02">
              <w:t>New design features for which experimental and analytical experience is lacking are identified and subjected to experimentally-verified analytical evaluations (NEI 07-13, Subsection 2.4.1).</w:t>
            </w:r>
          </w:p>
        </w:tc>
        <w:tc>
          <w:tcPr>
            <w:tcW w:w="1541" w:type="dxa"/>
            <w:vMerge/>
            <w:tcBorders>
              <w:left w:val="single" w:sz="8" w:space="0" w:color="000000"/>
              <w:bottom w:val="double" w:sz="12" w:space="0" w:color="000000"/>
              <w:right w:val="single" w:sz="8" w:space="0" w:color="000000"/>
            </w:tcBorders>
          </w:tcPr>
          <w:p w14:paraId="09E8C7E7"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42499966"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1C8EA58A" w14:textId="77777777" w:rsidR="00C2118F" w:rsidRPr="00DD5EA3" w:rsidRDefault="00C2118F" w:rsidP="00794980"/>
        </w:tc>
        <w:tc>
          <w:tcPr>
            <w:tcW w:w="3113" w:type="dxa"/>
            <w:vMerge/>
            <w:tcBorders>
              <w:left w:val="single" w:sz="8" w:space="0" w:color="000000"/>
              <w:bottom w:val="double" w:sz="12" w:space="0" w:color="000000"/>
            </w:tcBorders>
          </w:tcPr>
          <w:p w14:paraId="27715D8D" w14:textId="77777777" w:rsidR="00C2118F" w:rsidRPr="00DD5EA3" w:rsidRDefault="00C2118F" w:rsidP="00794980"/>
        </w:tc>
      </w:tr>
      <w:tr w:rsidR="00A00F36" w:rsidRPr="00DD5EA3" w14:paraId="15F400BD" w14:textId="77777777" w:rsidTr="00C35994">
        <w:trPr>
          <w:trHeight w:hRule="exact" w:val="829"/>
        </w:trPr>
        <w:tc>
          <w:tcPr>
            <w:tcW w:w="5814" w:type="dxa"/>
            <w:tcBorders>
              <w:top w:val="nil"/>
              <w:bottom w:val="nil"/>
              <w:right w:val="single" w:sz="8" w:space="0" w:color="000000"/>
            </w:tcBorders>
          </w:tcPr>
          <w:p w14:paraId="0A57F966" w14:textId="4A9CD366" w:rsidR="00C2118F" w:rsidRPr="00D32C02" w:rsidRDefault="007054DF" w:rsidP="00794980">
            <w:pPr>
              <w:pStyle w:val="TableParagraph"/>
              <w:ind w:left="353"/>
            </w:pPr>
            <w:r w:rsidRPr="00D32C02">
              <w:t xml:space="preserve">4e. </w:t>
            </w:r>
            <w:r w:rsidR="00AB7C3F">
              <w:t xml:space="preserve"> </w:t>
            </w:r>
            <w:r w:rsidRPr="00D32C02">
              <w:t>Containment regions containing critical penetrations have received special consideration (NEI 07-13, Subsection 2.4.1).</w:t>
            </w:r>
          </w:p>
        </w:tc>
        <w:tc>
          <w:tcPr>
            <w:tcW w:w="1541" w:type="dxa"/>
            <w:vMerge/>
            <w:tcBorders>
              <w:left w:val="single" w:sz="8" w:space="0" w:color="000000"/>
              <w:bottom w:val="double" w:sz="12" w:space="0" w:color="000000"/>
              <w:right w:val="single" w:sz="8" w:space="0" w:color="000000"/>
            </w:tcBorders>
          </w:tcPr>
          <w:p w14:paraId="6C077640"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755057ED"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264A27D8" w14:textId="77777777" w:rsidR="00C2118F" w:rsidRPr="00DD5EA3" w:rsidRDefault="00C2118F" w:rsidP="00794980"/>
        </w:tc>
        <w:tc>
          <w:tcPr>
            <w:tcW w:w="3113" w:type="dxa"/>
            <w:vMerge/>
            <w:tcBorders>
              <w:left w:val="single" w:sz="8" w:space="0" w:color="000000"/>
              <w:bottom w:val="double" w:sz="12" w:space="0" w:color="000000"/>
            </w:tcBorders>
          </w:tcPr>
          <w:p w14:paraId="05E74FFB" w14:textId="77777777" w:rsidR="00C2118F" w:rsidRPr="00DD5EA3" w:rsidRDefault="00C2118F" w:rsidP="00794980"/>
        </w:tc>
      </w:tr>
      <w:tr w:rsidR="00A00F36" w:rsidRPr="00DD5EA3" w14:paraId="548AD79E" w14:textId="77777777" w:rsidTr="00AB7C3F">
        <w:trPr>
          <w:trHeight w:hRule="exact" w:val="1485"/>
        </w:trPr>
        <w:tc>
          <w:tcPr>
            <w:tcW w:w="5814" w:type="dxa"/>
            <w:tcBorders>
              <w:top w:val="nil"/>
              <w:bottom w:val="nil"/>
              <w:right w:val="single" w:sz="8" w:space="0" w:color="000000"/>
            </w:tcBorders>
          </w:tcPr>
          <w:p w14:paraId="4CCD211C" w14:textId="284ADC56" w:rsidR="00C2118F" w:rsidRPr="00D32C02" w:rsidRDefault="007054DF" w:rsidP="00794980">
            <w:pPr>
              <w:pStyle w:val="TableParagraph"/>
              <w:ind w:left="353" w:right="158"/>
            </w:pPr>
            <w:r w:rsidRPr="00D32C02">
              <w:t xml:space="preserve">4f. </w:t>
            </w:r>
            <w:r w:rsidR="00AB7C3F">
              <w:t xml:space="preserve"> </w:t>
            </w:r>
            <w:r w:rsidRPr="00D32C02">
              <w:t>Engine and aircraft fuselage address the assumption of striking at the mid-point of the pool wall, and includes an assessment of alternate impact locations that could result in greater consequences (NEI 07-13, Subsection 2.4.2)</w:t>
            </w:r>
          </w:p>
        </w:tc>
        <w:tc>
          <w:tcPr>
            <w:tcW w:w="1541" w:type="dxa"/>
            <w:vMerge/>
            <w:tcBorders>
              <w:left w:val="single" w:sz="8" w:space="0" w:color="000000"/>
              <w:bottom w:val="double" w:sz="12" w:space="0" w:color="000000"/>
              <w:right w:val="single" w:sz="8" w:space="0" w:color="000000"/>
            </w:tcBorders>
          </w:tcPr>
          <w:p w14:paraId="747C0FD4"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56781DFE"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59237B5A" w14:textId="77777777" w:rsidR="00C2118F" w:rsidRPr="00DD5EA3" w:rsidRDefault="00C2118F" w:rsidP="00794980"/>
        </w:tc>
        <w:tc>
          <w:tcPr>
            <w:tcW w:w="3113" w:type="dxa"/>
            <w:vMerge/>
            <w:tcBorders>
              <w:left w:val="single" w:sz="8" w:space="0" w:color="000000"/>
              <w:bottom w:val="double" w:sz="12" w:space="0" w:color="000000"/>
            </w:tcBorders>
          </w:tcPr>
          <w:p w14:paraId="414022FB" w14:textId="77777777" w:rsidR="00C2118F" w:rsidRPr="00DD5EA3" w:rsidRDefault="00C2118F" w:rsidP="00794980"/>
        </w:tc>
      </w:tr>
      <w:tr w:rsidR="00A00F36" w:rsidRPr="00DD5EA3" w14:paraId="69C2AFB3" w14:textId="77777777" w:rsidTr="00C35994">
        <w:trPr>
          <w:trHeight w:hRule="exact" w:val="633"/>
        </w:trPr>
        <w:tc>
          <w:tcPr>
            <w:tcW w:w="5814" w:type="dxa"/>
            <w:tcBorders>
              <w:top w:val="nil"/>
              <w:bottom w:val="nil"/>
              <w:right w:val="single" w:sz="8" w:space="0" w:color="000000"/>
            </w:tcBorders>
          </w:tcPr>
          <w:p w14:paraId="6D7E9978" w14:textId="26FC3CC4" w:rsidR="00C2118F" w:rsidRPr="00D32C02" w:rsidRDefault="007054DF" w:rsidP="00794980">
            <w:pPr>
              <w:pStyle w:val="TableParagraph"/>
              <w:ind w:left="353" w:right="118"/>
            </w:pPr>
            <w:r w:rsidRPr="00D32C02">
              <w:t>4g.</w:t>
            </w:r>
            <w:r w:rsidR="00AB7C3F">
              <w:t xml:space="preserve"> </w:t>
            </w:r>
            <w:r w:rsidRPr="00D32C02">
              <w:t xml:space="preserve"> Engine and aircraft fuselage strike perpendicular to pool wall (NEI 07-13, Subsection 2.4.2).</w:t>
            </w:r>
          </w:p>
        </w:tc>
        <w:tc>
          <w:tcPr>
            <w:tcW w:w="1541" w:type="dxa"/>
            <w:vMerge/>
            <w:tcBorders>
              <w:left w:val="single" w:sz="8" w:space="0" w:color="000000"/>
              <w:bottom w:val="double" w:sz="12" w:space="0" w:color="000000"/>
              <w:right w:val="single" w:sz="8" w:space="0" w:color="000000"/>
            </w:tcBorders>
          </w:tcPr>
          <w:p w14:paraId="2CD27EF7"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225D92A3"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7ACF46EF" w14:textId="77777777" w:rsidR="00C2118F" w:rsidRPr="00DD5EA3" w:rsidRDefault="00C2118F" w:rsidP="00794980"/>
        </w:tc>
        <w:tc>
          <w:tcPr>
            <w:tcW w:w="3113" w:type="dxa"/>
            <w:vMerge/>
            <w:tcBorders>
              <w:left w:val="single" w:sz="8" w:space="0" w:color="000000"/>
              <w:bottom w:val="double" w:sz="12" w:space="0" w:color="000000"/>
            </w:tcBorders>
          </w:tcPr>
          <w:p w14:paraId="7CE14937" w14:textId="77777777" w:rsidR="00C2118F" w:rsidRPr="00DD5EA3" w:rsidRDefault="00C2118F" w:rsidP="00794980"/>
        </w:tc>
      </w:tr>
      <w:tr w:rsidR="00A00F36" w:rsidRPr="00DD5EA3" w14:paraId="67C502FD" w14:textId="77777777" w:rsidTr="00C35994">
        <w:trPr>
          <w:trHeight w:hRule="exact" w:val="828"/>
        </w:trPr>
        <w:tc>
          <w:tcPr>
            <w:tcW w:w="5814" w:type="dxa"/>
            <w:tcBorders>
              <w:top w:val="nil"/>
              <w:bottom w:val="double" w:sz="12" w:space="0" w:color="000000"/>
              <w:right w:val="single" w:sz="8" w:space="0" w:color="000000"/>
            </w:tcBorders>
          </w:tcPr>
          <w:p w14:paraId="6CDB5571" w14:textId="35B3FF93" w:rsidR="00C2118F" w:rsidRPr="00D32C02" w:rsidRDefault="007054DF" w:rsidP="00794980">
            <w:pPr>
              <w:pStyle w:val="TableParagraph"/>
              <w:ind w:left="353" w:right="113"/>
            </w:pPr>
            <w:r w:rsidRPr="00D32C02">
              <w:t xml:space="preserve">4h. </w:t>
            </w:r>
            <w:r w:rsidR="00AB7C3F">
              <w:t xml:space="preserve"> </w:t>
            </w:r>
            <w:r w:rsidRPr="00D32C02">
              <w:t>If pool water inventory is credited, the added mass of the water is modeled conservatively (NEI 07-13, Subsection 2.4.2).</w:t>
            </w:r>
          </w:p>
        </w:tc>
        <w:tc>
          <w:tcPr>
            <w:tcW w:w="1541" w:type="dxa"/>
            <w:vMerge/>
            <w:tcBorders>
              <w:left w:val="single" w:sz="8" w:space="0" w:color="000000"/>
              <w:bottom w:val="double" w:sz="12" w:space="0" w:color="000000"/>
              <w:right w:val="single" w:sz="8" w:space="0" w:color="000000"/>
            </w:tcBorders>
          </w:tcPr>
          <w:p w14:paraId="3569D413" w14:textId="77777777" w:rsidR="00C2118F" w:rsidRPr="00DD5EA3" w:rsidRDefault="00C2118F" w:rsidP="00794980"/>
        </w:tc>
        <w:tc>
          <w:tcPr>
            <w:tcW w:w="1368" w:type="dxa"/>
            <w:vMerge/>
            <w:tcBorders>
              <w:left w:val="single" w:sz="8" w:space="0" w:color="000000"/>
              <w:bottom w:val="double" w:sz="12" w:space="0" w:color="000000"/>
              <w:right w:val="single" w:sz="8" w:space="0" w:color="000000"/>
            </w:tcBorders>
          </w:tcPr>
          <w:p w14:paraId="37F9B8D7" w14:textId="77777777" w:rsidR="00C2118F" w:rsidRPr="00DD5EA3" w:rsidRDefault="00C2118F" w:rsidP="00794980"/>
        </w:tc>
        <w:tc>
          <w:tcPr>
            <w:tcW w:w="854" w:type="dxa"/>
            <w:vMerge/>
            <w:tcBorders>
              <w:left w:val="single" w:sz="8" w:space="0" w:color="000000"/>
              <w:bottom w:val="double" w:sz="12" w:space="0" w:color="000000"/>
              <w:right w:val="single" w:sz="8" w:space="0" w:color="000000"/>
            </w:tcBorders>
          </w:tcPr>
          <w:p w14:paraId="0234E514" w14:textId="77777777" w:rsidR="00C2118F" w:rsidRPr="00DD5EA3" w:rsidRDefault="00C2118F" w:rsidP="00794980"/>
        </w:tc>
        <w:tc>
          <w:tcPr>
            <w:tcW w:w="3113" w:type="dxa"/>
            <w:vMerge/>
            <w:tcBorders>
              <w:left w:val="single" w:sz="8" w:space="0" w:color="000000"/>
              <w:bottom w:val="double" w:sz="12" w:space="0" w:color="000000"/>
            </w:tcBorders>
          </w:tcPr>
          <w:p w14:paraId="4244E2FE" w14:textId="77777777" w:rsidR="00C2118F" w:rsidRPr="00DD5EA3" w:rsidRDefault="00C2118F" w:rsidP="00794980"/>
        </w:tc>
      </w:tr>
      <w:tr w:rsidR="00C35994" w:rsidRPr="00DD5EA3" w14:paraId="72AD7192" w14:textId="77777777" w:rsidTr="00C35994">
        <w:trPr>
          <w:trHeight w:hRule="exact" w:val="540"/>
        </w:trPr>
        <w:tc>
          <w:tcPr>
            <w:tcW w:w="5814" w:type="dxa"/>
            <w:tcBorders>
              <w:top w:val="double" w:sz="12" w:space="0" w:color="000000"/>
              <w:left w:val="double" w:sz="12" w:space="0" w:color="000000"/>
              <w:bottom w:val="nil"/>
              <w:right w:val="single" w:sz="8" w:space="0" w:color="000000"/>
            </w:tcBorders>
          </w:tcPr>
          <w:p w14:paraId="38CCE44E" w14:textId="77777777" w:rsidR="00C35994" w:rsidRPr="00D32C02" w:rsidRDefault="00C35994" w:rsidP="00794980">
            <w:pPr>
              <w:pStyle w:val="TableParagraph"/>
              <w:ind w:left="353" w:right="113"/>
            </w:pPr>
          </w:p>
        </w:tc>
        <w:tc>
          <w:tcPr>
            <w:tcW w:w="1541" w:type="dxa"/>
            <w:vMerge/>
            <w:tcBorders>
              <w:left w:val="single" w:sz="8" w:space="0" w:color="000000"/>
              <w:bottom w:val="double" w:sz="12" w:space="0" w:color="000000"/>
              <w:right w:val="single" w:sz="8" w:space="0" w:color="000000"/>
            </w:tcBorders>
          </w:tcPr>
          <w:p w14:paraId="275F68F7"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124AA366"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546B4776" w14:textId="77777777" w:rsidR="00C35994" w:rsidRPr="00DD5EA3" w:rsidRDefault="00C35994" w:rsidP="00794980"/>
        </w:tc>
        <w:tc>
          <w:tcPr>
            <w:tcW w:w="3113" w:type="dxa"/>
            <w:vMerge/>
            <w:tcBorders>
              <w:left w:val="single" w:sz="8" w:space="0" w:color="000000"/>
              <w:bottom w:val="double" w:sz="12" w:space="0" w:color="000000"/>
            </w:tcBorders>
          </w:tcPr>
          <w:p w14:paraId="32A157AE" w14:textId="77777777" w:rsidR="00C35994" w:rsidRPr="00DD5EA3" w:rsidRDefault="00C35994" w:rsidP="00794980"/>
        </w:tc>
      </w:tr>
      <w:tr w:rsidR="00C35994" w:rsidRPr="00DD5EA3" w14:paraId="69A9911F" w14:textId="77777777" w:rsidTr="00C35994">
        <w:trPr>
          <w:trHeight w:hRule="exact" w:val="630"/>
        </w:trPr>
        <w:tc>
          <w:tcPr>
            <w:tcW w:w="5814" w:type="dxa"/>
            <w:tcBorders>
              <w:top w:val="nil"/>
              <w:left w:val="double" w:sz="12" w:space="0" w:color="000000"/>
              <w:bottom w:val="nil"/>
              <w:right w:val="single" w:sz="8" w:space="0" w:color="000000"/>
            </w:tcBorders>
          </w:tcPr>
          <w:p w14:paraId="02EAD332" w14:textId="77777777" w:rsidR="00C35994" w:rsidRPr="00C1346E" w:rsidRDefault="00C35994" w:rsidP="00794980">
            <w:pPr>
              <w:pStyle w:val="TableParagraph"/>
              <w:ind w:left="353" w:right="113"/>
            </w:pPr>
            <w:r w:rsidRPr="00C1346E">
              <w:t>4i. Potential damage to fuel assemblies is evaluated (NEI 07-13, Subsection 2.4.2).</w:t>
            </w:r>
          </w:p>
        </w:tc>
        <w:tc>
          <w:tcPr>
            <w:tcW w:w="1541" w:type="dxa"/>
            <w:vMerge/>
            <w:tcBorders>
              <w:left w:val="single" w:sz="8" w:space="0" w:color="000000"/>
              <w:bottom w:val="double" w:sz="12" w:space="0" w:color="000000"/>
              <w:right w:val="single" w:sz="8" w:space="0" w:color="000000"/>
            </w:tcBorders>
          </w:tcPr>
          <w:p w14:paraId="05B4E109"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0729CEC6"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69EE2463" w14:textId="77777777" w:rsidR="00C35994" w:rsidRPr="00DD5EA3" w:rsidRDefault="00C35994" w:rsidP="00794980"/>
        </w:tc>
        <w:tc>
          <w:tcPr>
            <w:tcW w:w="3113" w:type="dxa"/>
            <w:vMerge/>
            <w:tcBorders>
              <w:left w:val="single" w:sz="8" w:space="0" w:color="000000"/>
              <w:bottom w:val="double" w:sz="12" w:space="0" w:color="000000"/>
            </w:tcBorders>
          </w:tcPr>
          <w:p w14:paraId="6FF6C9D3" w14:textId="77777777" w:rsidR="00C35994" w:rsidRPr="00DD5EA3" w:rsidRDefault="00C35994" w:rsidP="00794980"/>
        </w:tc>
      </w:tr>
      <w:tr w:rsidR="00C35994" w:rsidRPr="00DD5EA3" w14:paraId="0D7554AB" w14:textId="77777777" w:rsidTr="00C35994">
        <w:trPr>
          <w:trHeight w:hRule="exact" w:val="441"/>
        </w:trPr>
        <w:tc>
          <w:tcPr>
            <w:tcW w:w="5814" w:type="dxa"/>
            <w:tcBorders>
              <w:top w:val="nil"/>
              <w:left w:val="double" w:sz="12" w:space="0" w:color="000000"/>
              <w:bottom w:val="nil"/>
              <w:right w:val="single" w:sz="8" w:space="0" w:color="000000"/>
            </w:tcBorders>
          </w:tcPr>
          <w:p w14:paraId="29313AA3" w14:textId="77777777" w:rsidR="00C35994" w:rsidRPr="00C1346E" w:rsidRDefault="00C35994" w:rsidP="00794980">
            <w:pPr>
              <w:pStyle w:val="TableParagraph"/>
              <w:ind w:left="353" w:right="113"/>
            </w:pPr>
            <w:r w:rsidRPr="00C1346E">
              <w:t>5. Sufficiency criteria (NEI 07-13, Section 2.5)</w:t>
            </w:r>
          </w:p>
        </w:tc>
        <w:tc>
          <w:tcPr>
            <w:tcW w:w="1541" w:type="dxa"/>
            <w:vMerge/>
            <w:tcBorders>
              <w:left w:val="single" w:sz="8" w:space="0" w:color="000000"/>
              <w:bottom w:val="double" w:sz="12" w:space="0" w:color="000000"/>
              <w:right w:val="single" w:sz="8" w:space="0" w:color="000000"/>
            </w:tcBorders>
          </w:tcPr>
          <w:p w14:paraId="60A35A07"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75C19E13"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1FDA2F72" w14:textId="77777777" w:rsidR="00C35994" w:rsidRPr="00DD5EA3" w:rsidRDefault="00C35994" w:rsidP="00794980"/>
        </w:tc>
        <w:tc>
          <w:tcPr>
            <w:tcW w:w="3113" w:type="dxa"/>
            <w:vMerge/>
            <w:tcBorders>
              <w:left w:val="single" w:sz="8" w:space="0" w:color="000000"/>
              <w:bottom w:val="double" w:sz="12" w:space="0" w:color="000000"/>
            </w:tcBorders>
          </w:tcPr>
          <w:p w14:paraId="105AFBAA" w14:textId="77777777" w:rsidR="00C35994" w:rsidRPr="00DD5EA3" w:rsidRDefault="00C35994" w:rsidP="00794980"/>
        </w:tc>
      </w:tr>
      <w:tr w:rsidR="00C35994" w:rsidRPr="00DD5EA3" w14:paraId="48DAE8F7" w14:textId="77777777" w:rsidTr="00C35994">
        <w:trPr>
          <w:trHeight w:hRule="exact" w:val="828"/>
        </w:trPr>
        <w:tc>
          <w:tcPr>
            <w:tcW w:w="5814" w:type="dxa"/>
            <w:tcBorders>
              <w:top w:val="nil"/>
              <w:left w:val="double" w:sz="12" w:space="0" w:color="000000"/>
              <w:bottom w:val="nil"/>
              <w:right w:val="single" w:sz="8" w:space="0" w:color="000000"/>
            </w:tcBorders>
          </w:tcPr>
          <w:p w14:paraId="693DE887" w14:textId="1E9EA5CF" w:rsidR="00C35994" w:rsidRDefault="00C35994" w:rsidP="00794980">
            <w:pPr>
              <w:pStyle w:val="TableParagraph"/>
              <w:ind w:left="353" w:right="113"/>
            </w:pPr>
            <w:r w:rsidRPr="00D32C02">
              <w:t xml:space="preserve">5a: </w:t>
            </w:r>
            <w:r w:rsidR="00C0533A">
              <w:t xml:space="preserve"> </w:t>
            </w:r>
            <w:r w:rsidRPr="00D32C02">
              <w:t>Verify that if the containment is concluded to be intact, the sufficiency criteria of Section 2.5.1 are satisfied.</w:t>
            </w:r>
          </w:p>
          <w:p w14:paraId="070E7D08" w14:textId="77777777" w:rsidR="00C35994" w:rsidRPr="00D32C02" w:rsidRDefault="00C35994" w:rsidP="00794980">
            <w:pPr>
              <w:pStyle w:val="TableParagraph"/>
              <w:ind w:left="353" w:right="113"/>
            </w:pPr>
          </w:p>
        </w:tc>
        <w:tc>
          <w:tcPr>
            <w:tcW w:w="1541" w:type="dxa"/>
            <w:vMerge/>
            <w:tcBorders>
              <w:left w:val="single" w:sz="8" w:space="0" w:color="000000"/>
              <w:bottom w:val="double" w:sz="12" w:space="0" w:color="000000"/>
              <w:right w:val="single" w:sz="8" w:space="0" w:color="000000"/>
            </w:tcBorders>
          </w:tcPr>
          <w:p w14:paraId="51DF444B"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7D4BC769"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5F2E0300" w14:textId="77777777" w:rsidR="00C35994" w:rsidRPr="00DD5EA3" w:rsidRDefault="00C35994" w:rsidP="00794980"/>
        </w:tc>
        <w:tc>
          <w:tcPr>
            <w:tcW w:w="3113" w:type="dxa"/>
            <w:vMerge/>
            <w:tcBorders>
              <w:left w:val="single" w:sz="8" w:space="0" w:color="000000"/>
              <w:bottom w:val="double" w:sz="12" w:space="0" w:color="000000"/>
            </w:tcBorders>
          </w:tcPr>
          <w:p w14:paraId="0335FA95" w14:textId="77777777" w:rsidR="00C35994" w:rsidRPr="00DD5EA3" w:rsidRDefault="00C35994" w:rsidP="00794980"/>
        </w:tc>
      </w:tr>
      <w:tr w:rsidR="00C35994" w:rsidRPr="00DD5EA3" w14:paraId="2DE2D750" w14:textId="77777777" w:rsidTr="00C35994">
        <w:trPr>
          <w:trHeight w:hRule="exact" w:val="828"/>
        </w:trPr>
        <w:tc>
          <w:tcPr>
            <w:tcW w:w="5814" w:type="dxa"/>
            <w:tcBorders>
              <w:top w:val="nil"/>
              <w:left w:val="double" w:sz="12" w:space="0" w:color="000000"/>
              <w:bottom w:val="nil"/>
              <w:right w:val="single" w:sz="8" w:space="0" w:color="000000"/>
            </w:tcBorders>
          </w:tcPr>
          <w:p w14:paraId="11282679" w14:textId="474BA986" w:rsidR="00C35994" w:rsidRPr="00D32C02" w:rsidRDefault="00C35994" w:rsidP="00794980">
            <w:pPr>
              <w:pStyle w:val="TableParagraph"/>
              <w:ind w:left="353" w:right="113"/>
            </w:pPr>
            <w:r w:rsidRPr="00D32C02">
              <w:t xml:space="preserve">5b: </w:t>
            </w:r>
            <w:r w:rsidR="00C0533A">
              <w:t xml:space="preserve"> </w:t>
            </w:r>
            <w:r w:rsidRPr="00D32C02">
              <w:t>Verify that if the spent fuel pool is concluded to be intact, the sufficiency criteria of Section</w:t>
            </w:r>
          </w:p>
          <w:p w14:paraId="4C58B929" w14:textId="77777777" w:rsidR="00C35994" w:rsidRPr="00DD5EA3" w:rsidRDefault="00C35994" w:rsidP="00794980">
            <w:pPr>
              <w:pStyle w:val="TableParagraph"/>
              <w:ind w:left="353" w:right="113"/>
            </w:pPr>
            <w:r w:rsidRPr="00D32C02">
              <w:t>2.5.2 are satisfied.</w:t>
            </w:r>
          </w:p>
          <w:p w14:paraId="02C4457F" w14:textId="77777777" w:rsidR="00C35994" w:rsidRPr="00D32C02" w:rsidRDefault="00C35994" w:rsidP="00794980">
            <w:pPr>
              <w:pStyle w:val="TableParagraph"/>
              <w:ind w:left="353" w:right="113"/>
            </w:pPr>
          </w:p>
        </w:tc>
        <w:tc>
          <w:tcPr>
            <w:tcW w:w="1541" w:type="dxa"/>
            <w:vMerge/>
            <w:tcBorders>
              <w:left w:val="single" w:sz="8" w:space="0" w:color="000000"/>
              <w:bottom w:val="double" w:sz="12" w:space="0" w:color="000000"/>
              <w:right w:val="single" w:sz="8" w:space="0" w:color="000000"/>
            </w:tcBorders>
          </w:tcPr>
          <w:p w14:paraId="3EAAC652"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3886FF93"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2E077555" w14:textId="77777777" w:rsidR="00C35994" w:rsidRPr="00DD5EA3" w:rsidRDefault="00C35994" w:rsidP="00794980"/>
        </w:tc>
        <w:tc>
          <w:tcPr>
            <w:tcW w:w="3113" w:type="dxa"/>
            <w:vMerge/>
            <w:tcBorders>
              <w:left w:val="single" w:sz="8" w:space="0" w:color="000000"/>
              <w:bottom w:val="double" w:sz="12" w:space="0" w:color="000000"/>
            </w:tcBorders>
          </w:tcPr>
          <w:p w14:paraId="6F2D09EE" w14:textId="77777777" w:rsidR="00C35994" w:rsidRPr="00DD5EA3" w:rsidRDefault="00C35994" w:rsidP="00794980"/>
        </w:tc>
      </w:tr>
      <w:tr w:rsidR="00C35994" w:rsidRPr="00DD5EA3" w14:paraId="5B15C3DE" w14:textId="77777777" w:rsidTr="00C35994">
        <w:trPr>
          <w:trHeight w:hRule="exact" w:val="693"/>
        </w:trPr>
        <w:tc>
          <w:tcPr>
            <w:tcW w:w="5814" w:type="dxa"/>
            <w:tcBorders>
              <w:top w:val="nil"/>
              <w:left w:val="double" w:sz="12" w:space="0" w:color="000000"/>
              <w:bottom w:val="nil"/>
              <w:right w:val="single" w:sz="8" w:space="0" w:color="000000"/>
            </w:tcBorders>
          </w:tcPr>
          <w:p w14:paraId="726AE89C" w14:textId="77777777" w:rsidR="00C35994" w:rsidRPr="00D32C02" w:rsidRDefault="00C35994" w:rsidP="00794980">
            <w:pPr>
              <w:pStyle w:val="TableParagraph"/>
              <w:ind w:left="353" w:right="113"/>
            </w:pPr>
            <w:r w:rsidRPr="00D32C02">
              <w:t>IV. Structural Damage Footprint Assessment (NEI 07-13, Section 3)</w:t>
            </w:r>
          </w:p>
        </w:tc>
        <w:tc>
          <w:tcPr>
            <w:tcW w:w="1541" w:type="dxa"/>
            <w:vMerge/>
            <w:tcBorders>
              <w:left w:val="single" w:sz="8" w:space="0" w:color="000000"/>
              <w:bottom w:val="double" w:sz="12" w:space="0" w:color="000000"/>
              <w:right w:val="single" w:sz="8" w:space="0" w:color="000000"/>
            </w:tcBorders>
          </w:tcPr>
          <w:p w14:paraId="0A6A8CA1"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34A1BBF4"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3BB453B6" w14:textId="77777777" w:rsidR="00C35994" w:rsidRPr="00DD5EA3" w:rsidRDefault="00C35994" w:rsidP="00794980"/>
        </w:tc>
        <w:tc>
          <w:tcPr>
            <w:tcW w:w="3113" w:type="dxa"/>
            <w:vMerge/>
            <w:tcBorders>
              <w:left w:val="single" w:sz="8" w:space="0" w:color="000000"/>
              <w:bottom w:val="double" w:sz="12" w:space="0" w:color="000000"/>
            </w:tcBorders>
          </w:tcPr>
          <w:p w14:paraId="0FFC3F51" w14:textId="77777777" w:rsidR="00C35994" w:rsidRPr="00DD5EA3" w:rsidRDefault="00C35994" w:rsidP="00794980"/>
        </w:tc>
      </w:tr>
      <w:tr w:rsidR="00C35994" w:rsidRPr="00DD5EA3" w14:paraId="596154C0" w14:textId="77777777" w:rsidTr="00C35994">
        <w:trPr>
          <w:trHeight w:hRule="exact" w:val="450"/>
        </w:trPr>
        <w:tc>
          <w:tcPr>
            <w:tcW w:w="5814" w:type="dxa"/>
            <w:tcBorders>
              <w:top w:val="nil"/>
              <w:left w:val="double" w:sz="12" w:space="0" w:color="000000"/>
              <w:bottom w:val="nil"/>
              <w:right w:val="single" w:sz="8" w:space="0" w:color="000000"/>
            </w:tcBorders>
          </w:tcPr>
          <w:p w14:paraId="6D07F363" w14:textId="3CB363C7" w:rsidR="00C35994" w:rsidRPr="00D32C02" w:rsidRDefault="00C35994" w:rsidP="00794980">
            <w:pPr>
              <w:pStyle w:val="TableParagraph"/>
              <w:ind w:left="353" w:right="113"/>
            </w:pPr>
            <w:r w:rsidRPr="00D32C02">
              <w:t xml:space="preserve">1. </w:t>
            </w:r>
            <w:r w:rsidR="00C0533A">
              <w:t xml:space="preserve"> </w:t>
            </w:r>
            <w:r w:rsidRPr="00D32C02">
              <w:t>General items.</w:t>
            </w:r>
          </w:p>
        </w:tc>
        <w:tc>
          <w:tcPr>
            <w:tcW w:w="1541" w:type="dxa"/>
            <w:vMerge/>
            <w:tcBorders>
              <w:left w:val="single" w:sz="8" w:space="0" w:color="000000"/>
              <w:bottom w:val="double" w:sz="12" w:space="0" w:color="000000"/>
              <w:right w:val="single" w:sz="8" w:space="0" w:color="000000"/>
            </w:tcBorders>
          </w:tcPr>
          <w:p w14:paraId="651111B4"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5AE1003A"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04D2A91C" w14:textId="77777777" w:rsidR="00C35994" w:rsidRPr="00DD5EA3" w:rsidRDefault="00C35994" w:rsidP="00794980"/>
        </w:tc>
        <w:tc>
          <w:tcPr>
            <w:tcW w:w="3113" w:type="dxa"/>
            <w:vMerge/>
            <w:tcBorders>
              <w:left w:val="single" w:sz="8" w:space="0" w:color="000000"/>
              <w:bottom w:val="double" w:sz="12" w:space="0" w:color="000000"/>
            </w:tcBorders>
          </w:tcPr>
          <w:p w14:paraId="20AE4A33" w14:textId="77777777" w:rsidR="00C35994" w:rsidRPr="00DD5EA3" w:rsidRDefault="00C35994" w:rsidP="00794980"/>
        </w:tc>
      </w:tr>
      <w:tr w:rsidR="00C35994" w:rsidRPr="00DD5EA3" w14:paraId="77E7797B" w14:textId="77777777" w:rsidTr="00C35994">
        <w:trPr>
          <w:trHeight w:hRule="exact" w:val="369"/>
        </w:trPr>
        <w:tc>
          <w:tcPr>
            <w:tcW w:w="5814" w:type="dxa"/>
            <w:tcBorders>
              <w:top w:val="nil"/>
              <w:left w:val="double" w:sz="12" w:space="0" w:color="000000"/>
              <w:bottom w:val="nil"/>
              <w:right w:val="single" w:sz="8" w:space="0" w:color="000000"/>
            </w:tcBorders>
          </w:tcPr>
          <w:p w14:paraId="05FD3BDF" w14:textId="4907AAED" w:rsidR="00C35994" w:rsidRPr="00D32C02" w:rsidRDefault="00C35994" w:rsidP="00794980">
            <w:pPr>
              <w:pStyle w:val="TableParagraph"/>
              <w:ind w:left="353" w:right="113"/>
            </w:pPr>
            <w:r w:rsidRPr="00D32C02">
              <w:t xml:space="preserve">1a. </w:t>
            </w:r>
            <w:r w:rsidR="00C0533A">
              <w:t xml:space="preserve"> </w:t>
            </w:r>
            <w:r w:rsidRPr="00D32C02">
              <w:t>Structures of concern that contain SSCs are</w:t>
            </w:r>
            <w:r>
              <w:t xml:space="preserve"> </w:t>
            </w:r>
            <w:proofErr w:type="spellStart"/>
            <w:r>
              <w:t>i</w:t>
            </w:r>
            <w:proofErr w:type="spellEnd"/>
          </w:p>
        </w:tc>
        <w:tc>
          <w:tcPr>
            <w:tcW w:w="1541" w:type="dxa"/>
            <w:vMerge/>
            <w:tcBorders>
              <w:left w:val="single" w:sz="8" w:space="0" w:color="000000"/>
              <w:bottom w:val="double" w:sz="12" w:space="0" w:color="000000"/>
              <w:right w:val="single" w:sz="8" w:space="0" w:color="000000"/>
            </w:tcBorders>
          </w:tcPr>
          <w:p w14:paraId="5EEE7FA0"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7EA2FE01"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4DF7673F" w14:textId="77777777" w:rsidR="00C35994" w:rsidRPr="00DD5EA3" w:rsidRDefault="00C35994" w:rsidP="00794980"/>
        </w:tc>
        <w:tc>
          <w:tcPr>
            <w:tcW w:w="3113" w:type="dxa"/>
            <w:vMerge/>
            <w:tcBorders>
              <w:left w:val="single" w:sz="8" w:space="0" w:color="000000"/>
              <w:bottom w:val="double" w:sz="12" w:space="0" w:color="000000"/>
            </w:tcBorders>
          </w:tcPr>
          <w:p w14:paraId="2740B188" w14:textId="77777777" w:rsidR="00C35994" w:rsidRPr="00DD5EA3" w:rsidRDefault="00C35994" w:rsidP="00794980"/>
        </w:tc>
      </w:tr>
      <w:tr w:rsidR="00C35994" w:rsidRPr="00DD5EA3" w14:paraId="4C867F57" w14:textId="77777777" w:rsidTr="00C35994">
        <w:trPr>
          <w:trHeight w:hRule="exact" w:val="441"/>
        </w:trPr>
        <w:tc>
          <w:tcPr>
            <w:tcW w:w="5814" w:type="dxa"/>
            <w:tcBorders>
              <w:top w:val="nil"/>
              <w:left w:val="double" w:sz="12" w:space="0" w:color="000000"/>
              <w:bottom w:val="nil"/>
              <w:right w:val="single" w:sz="8" w:space="0" w:color="000000"/>
            </w:tcBorders>
          </w:tcPr>
          <w:p w14:paraId="062C640A" w14:textId="77777777" w:rsidR="00C35994" w:rsidRPr="00D32C02" w:rsidRDefault="00C35994" w:rsidP="00794980">
            <w:pPr>
              <w:pStyle w:val="TableParagraph"/>
              <w:ind w:left="353" w:right="113"/>
            </w:pPr>
            <w:r w:rsidRPr="00D32C02">
              <w:t>identified.</w:t>
            </w:r>
          </w:p>
        </w:tc>
        <w:tc>
          <w:tcPr>
            <w:tcW w:w="1541" w:type="dxa"/>
            <w:vMerge/>
            <w:tcBorders>
              <w:left w:val="single" w:sz="8" w:space="0" w:color="000000"/>
              <w:bottom w:val="double" w:sz="12" w:space="0" w:color="000000"/>
              <w:right w:val="single" w:sz="8" w:space="0" w:color="000000"/>
            </w:tcBorders>
          </w:tcPr>
          <w:p w14:paraId="70068CF3"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465A44C2"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100C9155" w14:textId="77777777" w:rsidR="00C35994" w:rsidRPr="00DD5EA3" w:rsidRDefault="00C35994" w:rsidP="00794980"/>
        </w:tc>
        <w:tc>
          <w:tcPr>
            <w:tcW w:w="3113" w:type="dxa"/>
            <w:vMerge/>
            <w:tcBorders>
              <w:left w:val="single" w:sz="8" w:space="0" w:color="000000"/>
              <w:bottom w:val="double" w:sz="12" w:space="0" w:color="000000"/>
            </w:tcBorders>
          </w:tcPr>
          <w:p w14:paraId="4D302EF6" w14:textId="77777777" w:rsidR="00C35994" w:rsidRPr="00DD5EA3" w:rsidRDefault="00C35994" w:rsidP="00794980"/>
        </w:tc>
      </w:tr>
      <w:tr w:rsidR="00C35994" w:rsidRPr="00DD5EA3" w14:paraId="0C651B75" w14:textId="77777777" w:rsidTr="00C35994">
        <w:trPr>
          <w:trHeight w:hRule="exact" w:val="873"/>
        </w:trPr>
        <w:tc>
          <w:tcPr>
            <w:tcW w:w="5814" w:type="dxa"/>
            <w:tcBorders>
              <w:top w:val="nil"/>
              <w:left w:val="double" w:sz="12" w:space="0" w:color="000000"/>
              <w:bottom w:val="nil"/>
              <w:right w:val="single" w:sz="8" w:space="0" w:color="000000"/>
            </w:tcBorders>
          </w:tcPr>
          <w:p w14:paraId="5ECFFCA1" w14:textId="46351393" w:rsidR="00C35994" w:rsidRPr="00D32C02" w:rsidRDefault="00C35994" w:rsidP="00794980">
            <w:pPr>
              <w:pStyle w:val="TableParagraph"/>
              <w:ind w:left="353" w:right="113"/>
            </w:pPr>
            <w:r w:rsidRPr="00D32C02">
              <w:t xml:space="preserve">1b. </w:t>
            </w:r>
            <w:r w:rsidR="00C0533A">
              <w:t xml:space="preserve"> </w:t>
            </w:r>
            <w:r w:rsidRPr="00D32C02">
              <w:t>Systematic evaluation of regions of susceptible damage has been performed and documented (including guidance in NEI 07-13, Subsections 3.2.1 and 3.2.3).</w:t>
            </w:r>
          </w:p>
        </w:tc>
        <w:tc>
          <w:tcPr>
            <w:tcW w:w="1541" w:type="dxa"/>
            <w:vMerge/>
            <w:tcBorders>
              <w:left w:val="single" w:sz="8" w:space="0" w:color="000000"/>
              <w:bottom w:val="double" w:sz="12" w:space="0" w:color="000000"/>
              <w:right w:val="single" w:sz="8" w:space="0" w:color="000000"/>
            </w:tcBorders>
          </w:tcPr>
          <w:p w14:paraId="6C1B8606"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76F196B4"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2D2F616A" w14:textId="77777777" w:rsidR="00C35994" w:rsidRPr="00DD5EA3" w:rsidRDefault="00C35994" w:rsidP="00794980"/>
        </w:tc>
        <w:tc>
          <w:tcPr>
            <w:tcW w:w="3113" w:type="dxa"/>
            <w:vMerge/>
            <w:tcBorders>
              <w:left w:val="single" w:sz="8" w:space="0" w:color="000000"/>
              <w:bottom w:val="double" w:sz="12" w:space="0" w:color="000000"/>
            </w:tcBorders>
          </w:tcPr>
          <w:p w14:paraId="0DB8FA40" w14:textId="77777777" w:rsidR="00C35994" w:rsidRPr="00DD5EA3" w:rsidRDefault="00C35994" w:rsidP="00794980"/>
        </w:tc>
      </w:tr>
      <w:tr w:rsidR="00C35994" w:rsidRPr="00DD5EA3" w14:paraId="6F919DAC" w14:textId="77777777" w:rsidTr="00C34D53">
        <w:trPr>
          <w:trHeight w:hRule="exact" w:val="1287"/>
        </w:trPr>
        <w:tc>
          <w:tcPr>
            <w:tcW w:w="5814" w:type="dxa"/>
            <w:tcBorders>
              <w:top w:val="nil"/>
              <w:left w:val="double" w:sz="12" w:space="0" w:color="000000"/>
              <w:bottom w:val="double" w:sz="12" w:space="0" w:color="000000"/>
              <w:right w:val="single" w:sz="8" w:space="0" w:color="000000"/>
            </w:tcBorders>
          </w:tcPr>
          <w:p w14:paraId="1DDAFF71" w14:textId="7D3CC132" w:rsidR="00C35994" w:rsidRPr="00D32C02" w:rsidRDefault="00C35994" w:rsidP="00794980">
            <w:pPr>
              <w:pStyle w:val="TableParagraph"/>
              <w:ind w:left="353" w:right="113"/>
            </w:pPr>
            <w:r w:rsidRPr="00D32C02">
              <w:t xml:space="preserve">1c. </w:t>
            </w:r>
            <w:r w:rsidR="00C0533A">
              <w:t xml:space="preserve"> </w:t>
            </w:r>
            <w:r w:rsidRPr="00D32C02">
              <w:t>Assumptions used for determining elevations of concern are addressed and adequately documented (NEI 07-13, Table 3-1).</w:t>
            </w:r>
          </w:p>
        </w:tc>
        <w:tc>
          <w:tcPr>
            <w:tcW w:w="1541" w:type="dxa"/>
            <w:vMerge/>
            <w:tcBorders>
              <w:left w:val="single" w:sz="8" w:space="0" w:color="000000"/>
              <w:bottom w:val="double" w:sz="12" w:space="0" w:color="000000"/>
              <w:right w:val="single" w:sz="8" w:space="0" w:color="000000"/>
            </w:tcBorders>
          </w:tcPr>
          <w:p w14:paraId="758664C5" w14:textId="77777777" w:rsidR="00C35994" w:rsidRPr="00DD5EA3" w:rsidRDefault="00C35994" w:rsidP="00794980"/>
        </w:tc>
        <w:tc>
          <w:tcPr>
            <w:tcW w:w="1368" w:type="dxa"/>
            <w:vMerge/>
            <w:tcBorders>
              <w:left w:val="single" w:sz="8" w:space="0" w:color="000000"/>
              <w:bottom w:val="double" w:sz="12" w:space="0" w:color="000000"/>
              <w:right w:val="single" w:sz="8" w:space="0" w:color="000000"/>
            </w:tcBorders>
          </w:tcPr>
          <w:p w14:paraId="3FD4C7C9" w14:textId="77777777" w:rsidR="00C35994" w:rsidRPr="00DD5EA3" w:rsidRDefault="00C35994" w:rsidP="00794980"/>
        </w:tc>
        <w:tc>
          <w:tcPr>
            <w:tcW w:w="854" w:type="dxa"/>
            <w:vMerge/>
            <w:tcBorders>
              <w:left w:val="single" w:sz="8" w:space="0" w:color="000000"/>
              <w:bottom w:val="double" w:sz="12" w:space="0" w:color="000000"/>
              <w:right w:val="single" w:sz="8" w:space="0" w:color="000000"/>
            </w:tcBorders>
          </w:tcPr>
          <w:p w14:paraId="61014B5A" w14:textId="77777777" w:rsidR="00C35994" w:rsidRPr="00DD5EA3" w:rsidRDefault="00C35994" w:rsidP="00794980"/>
        </w:tc>
        <w:tc>
          <w:tcPr>
            <w:tcW w:w="3113" w:type="dxa"/>
            <w:vMerge/>
            <w:tcBorders>
              <w:left w:val="single" w:sz="8" w:space="0" w:color="000000"/>
              <w:bottom w:val="double" w:sz="12" w:space="0" w:color="000000"/>
            </w:tcBorders>
          </w:tcPr>
          <w:p w14:paraId="09B493AA" w14:textId="77777777" w:rsidR="00C35994" w:rsidRPr="00DD5EA3" w:rsidRDefault="00C35994" w:rsidP="00794980"/>
        </w:tc>
      </w:tr>
    </w:tbl>
    <w:tbl>
      <w:tblPr>
        <w:tblpPr w:leftFromText="180" w:rightFromText="180" w:vertAnchor="text" w:tblpX="135" w:tblpY="1"/>
        <w:tblOverlap w:val="never"/>
        <w:tblW w:w="0" w:type="auto"/>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5850"/>
        <w:gridCol w:w="1440"/>
        <w:gridCol w:w="1440"/>
        <w:gridCol w:w="892"/>
        <w:gridCol w:w="3068"/>
      </w:tblGrid>
      <w:tr w:rsidR="004754CE" w:rsidRPr="00DD5EA3" w14:paraId="183A76FC" w14:textId="77777777" w:rsidTr="00C1346E">
        <w:trPr>
          <w:trHeight w:hRule="exact" w:val="4728"/>
        </w:trPr>
        <w:tc>
          <w:tcPr>
            <w:tcW w:w="5850" w:type="dxa"/>
            <w:tcBorders>
              <w:top w:val="double" w:sz="12" w:space="0" w:color="000000"/>
              <w:bottom w:val="double" w:sz="12" w:space="0" w:color="000000"/>
              <w:right w:val="single" w:sz="8" w:space="0" w:color="000000"/>
            </w:tcBorders>
          </w:tcPr>
          <w:p w14:paraId="3E339F17" w14:textId="77777777" w:rsidR="00C2118F" w:rsidRPr="00DD5EA3" w:rsidRDefault="007054DF" w:rsidP="00794980">
            <w:pPr>
              <w:pStyle w:val="TableParagraph"/>
              <w:ind w:left="353" w:right="175"/>
            </w:pPr>
            <w:r w:rsidRPr="00DD5EA3">
              <w:lastRenderedPageBreak/>
              <w:t>1d. Each unscreened external face of each building is assessed and divided into categories of the containment structure and other reinforced concrete buildings.</w:t>
            </w:r>
          </w:p>
          <w:p w14:paraId="1D5D98A6" w14:textId="5EC9665F" w:rsidR="00B63ABC" w:rsidRPr="00DD5EA3" w:rsidRDefault="00B63ABC" w:rsidP="00794980">
            <w:pPr>
              <w:pStyle w:val="TableParagraph"/>
              <w:ind w:left="353" w:right="175"/>
            </w:pPr>
          </w:p>
          <w:p w14:paraId="347C61CD" w14:textId="54ECD479" w:rsidR="00622ED9" w:rsidRPr="00DD5EA3" w:rsidRDefault="00622ED9" w:rsidP="00794980">
            <w:pPr>
              <w:pStyle w:val="TableParagraph"/>
              <w:ind w:left="75" w:firstLine="201"/>
            </w:pPr>
            <w:r w:rsidRPr="00DD5EA3">
              <w:t>2. Damage rule sets for containment structures (NEI</w:t>
            </w:r>
          </w:p>
          <w:p w14:paraId="22C0BE01" w14:textId="77777777" w:rsidR="00622ED9" w:rsidRPr="00DD5EA3" w:rsidRDefault="00622ED9" w:rsidP="00794980">
            <w:pPr>
              <w:pStyle w:val="TableParagraph"/>
              <w:ind w:left="476"/>
            </w:pPr>
            <w:r w:rsidRPr="00DD5EA3">
              <w:t>7-13, Subsection 3.3.1 and Figure 3-9)</w:t>
            </w:r>
          </w:p>
          <w:p w14:paraId="5745FF9C" w14:textId="77777777" w:rsidR="00622ED9" w:rsidRPr="00DD5EA3" w:rsidRDefault="00622ED9" w:rsidP="00794980">
            <w:pPr>
              <w:pStyle w:val="TableParagraph"/>
              <w:ind w:left="353"/>
            </w:pPr>
            <w:r w:rsidRPr="00DD5EA3">
              <w:t>2a. Damage to the containment polar crane and refueling floor cranes has been considered and adequately documented.</w:t>
            </w:r>
          </w:p>
          <w:p w14:paraId="336BD5F2" w14:textId="77777777" w:rsidR="00622ED9" w:rsidRPr="00DD5EA3" w:rsidRDefault="00622ED9" w:rsidP="00794980">
            <w:pPr>
              <w:pStyle w:val="TableParagraph"/>
              <w:ind w:left="353" w:right="598"/>
            </w:pPr>
            <w:r w:rsidRPr="00DD5EA3">
              <w:t>2b. Buildings without concrete roofs that are adjacent and below the area of impact on the containment have been considered and adequately documented.</w:t>
            </w:r>
          </w:p>
          <w:p w14:paraId="47F246EC" w14:textId="52CAD667" w:rsidR="00FB703E" w:rsidRPr="00DD5EA3" w:rsidRDefault="00622ED9" w:rsidP="00AB7C3F">
            <w:pPr>
              <w:pStyle w:val="TableParagraph"/>
              <w:ind w:left="353" w:right="318"/>
            </w:pPr>
            <w:r w:rsidRPr="00DD5EA3">
              <w:t>2c. Potential shock damage to any fragile SSCs from the impact has been considered and adequately documented.</w:t>
            </w:r>
          </w:p>
        </w:tc>
        <w:tc>
          <w:tcPr>
            <w:tcW w:w="1440" w:type="dxa"/>
            <w:vMerge/>
            <w:tcBorders>
              <w:left w:val="single" w:sz="8" w:space="0" w:color="000000"/>
              <w:bottom w:val="double" w:sz="12" w:space="0" w:color="000000"/>
              <w:right w:val="single" w:sz="8" w:space="0" w:color="000000"/>
            </w:tcBorders>
          </w:tcPr>
          <w:p w14:paraId="2AB5D9CB" w14:textId="77777777" w:rsidR="00C2118F" w:rsidRPr="00DD5EA3" w:rsidRDefault="00C2118F" w:rsidP="00794980"/>
        </w:tc>
        <w:tc>
          <w:tcPr>
            <w:tcW w:w="1440" w:type="dxa"/>
            <w:vMerge/>
            <w:tcBorders>
              <w:left w:val="single" w:sz="8" w:space="0" w:color="000000"/>
              <w:bottom w:val="double" w:sz="12" w:space="0" w:color="000000"/>
              <w:right w:val="single" w:sz="8" w:space="0" w:color="000000"/>
            </w:tcBorders>
          </w:tcPr>
          <w:p w14:paraId="1D711126" w14:textId="77777777" w:rsidR="00C2118F" w:rsidRPr="00DD5EA3" w:rsidRDefault="00C2118F" w:rsidP="00794980"/>
        </w:tc>
        <w:tc>
          <w:tcPr>
            <w:tcW w:w="892" w:type="dxa"/>
            <w:vMerge/>
            <w:tcBorders>
              <w:left w:val="single" w:sz="8" w:space="0" w:color="000000"/>
              <w:bottom w:val="double" w:sz="12" w:space="0" w:color="000000"/>
              <w:right w:val="single" w:sz="8" w:space="0" w:color="000000"/>
            </w:tcBorders>
          </w:tcPr>
          <w:p w14:paraId="15AB8E76" w14:textId="77777777" w:rsidR="00C2118F" w:rsidRPr="00DD5EA3" w:rsidRDefault="00C2118F" w:rsidP="00794980"/>
        </w:tc>
        <w:tc>
          <w:tcPr>
            <w:tcW w:w="3068" w:type="dxa"/>
            <w:vMerge/>
            <w:tcBorders>
              <w:left w:val="single" w:sz="8" w:space="0" w:color="000000"/>
              <w:bottom w:val="double" w:sz="12" w:space="0" w:color="000000"/>
            </w:tcBorders>
          </w:tcPr>
          <w:p w14:paraId="71850C6C" w14:textId="77777777" w:rsidR="00C2118F" w:rsidRPr="00DD5EA3" w:rsidRDefault="00C2118F" w:rsidP="00794980"/>
        </w:tc>
      </w:tr>
      <w:tr w:rsidR="00357867" w:rsidRPr="00DD5EA3" w14:paraId="057D6555" w14:textId="77777777" w:rsidTr="00C1346E">
        <w:trPr>
          <w:trHeight w:hRule="exact" w:val="9543"/>
        </w:trPr>
        <w:tc>
          <w:tcPr>
            <w:tcW w:w="5850" w:type="dxa"/>
            <w:tcBorders>
              <w:top w:val="double" w:sz="12" w:space="0" w:color="000000"/>
              <w:bottom w:val="double" w:sz="12" w:space="0" w:color="000000"/>
              <w:right w:val="single" w:sz="8" w:space="0" w:color="000000"/>
            </w:tcBorders>
          </w:tcPr>
          <w:p w14:paraId="1BB141D5" w14:textId="345DB026" w:rsidR="00C2118F" w:rsidRPr="00C34D53" w:rsidRDefault="007054DF" w:rsidP="00794980">
            <w:pPr>
              <w:pStyle w:val="TableParagraph"/>
              <w:ind w:left="342" w:right="109" w:hanging="268"/>
            </w:pPr>
            <w:r w:rsidRPr="00C34D53">
              <w:lastRenderedPageBreak/>
              <w:t xml:space="preserve">3. </w:t>
            </w:r>
            <w:r w:rsidR="00AB7C3F">
              <w:t xml:space="preserve"> </w:t>
            </w:r>
            <w:r w:rsidRPr="00C34D53">
              <w:t>Damage rule sets for reinforced concrete buildings (NEI 07-13, Subsection 3.3.2 and</w:t>
            </w:r>
            <w:r w:rsidRPr="00C34D53">
              <w:rPr>
                <w:spacing w:val="-4"/>
              </w:rPr>
              <w:t xml:space="preserve"> </w:t>
            </w:r>
            <w:r w:rsidRPr="00C34D53">
              <w:t>Figure 3-10)</w:t>
            </w:r>
          </w:p>
          <w:p w14:paraId="7A3745E4" w14:textId="78D23C3C" w:rsidR="00C2118F" w:rsidRPr="00C34D53" w:rsidRDefault="007054DF" w:rsidP="00794980">
            <w:pPr>
              <w:pStyle w:val="TableParagraph"/>
              <w:ind w:left="342" w:right="75"/>
            </w:pPr>
            <w:r w:rsidRPr="00C34D53">
              <w:t xml:space="preserve">3a. </w:t>
            </w:r>
            <w:r w:rsidR="00AB7C3F">
              <w:t xml:space="preserve"> </w:t>
            </w:r>
            <w:r w:rsidRPr="00C34D53">
              <w:t>Various impact points have been investigated in order to define the unique damage footprint and are documented.</w:t>
            </w:r>
          </w:p>
          <w:p w14:paraId="55332219" w14:textId="4A90180A" w:rsidR="004C3367" w:rsidRPr="00DD5EA3" w:rsidRDefault="007054DF" w:rsidP="00794980">
            <w:pPr>
              <w:pStyle w:val="TableParagraph"/>
              <w:ind w:left="353"/>
            </w:pPr>
            <w:r w:rsidRPr="00C34D53">
              <w:t xml:space="preserve">3b. </w:t>
            </w:r>
            <w:r w:rsidR="00AB7C3F">
              <w:t xml:space="preserve"> </w:t>
            </w:r>
            <w:r w:rsidRPr="00C34D53">
              <w:t>Physical damage footprint has been extended thr</w:t>
            </w:r>
            <w:r w:rsidRPr="00DD5EA3">
              <w:t>ough any opening that has an area greater than the area of a typical single personnel access door.(Note: Openings smaller than this size are</w:t>
            </w:r>
            <w:r w:rsidR="004C3367" w:rsidRPr="00DD5EA3">
              <w:t xml:space="preserve">  not considered to provide a substantial debris pathway and need not be considered in the assessment)</w:t>
            </w:r>
          </w:p>
          <w:p w14:paraId="7711F3B3" w14:textId="14F723AF" w:rsidR="00C169EC" w:rsidRPr="00DD5EA3" w:rsidRDefault="00C169EC" w:rsidP="00794980">
            <w:pPr>
              <w:pStyle w:val="TableParagraph"/>
              <w:ind w:left="353" w:right="371"/>
            </w:pPr>
            <w:r w:rsidRPr="00DD5EA3">
              <w:t xml:space="preserve">3c. </w:t>
            </w:r>
            <w:r w:rsidR="00AB7C3F">
              <w:t xml:space="preserve"> </w:t>
            </w:r>
            <w:r w:rsidRPr="00DD5EA3">
              <w:t>Effects of any crane drop on floor loading or on any SSCs needed for fuel cooling has been assessed.</w:t>
            </w:r>
          </w:p>
          <w:p w14:paraId="06BF13A4" w14:textId="6820A133" w:rsidR="00C169EC" w:rsidRPr="00DD5EA3" w:rsidRDefault="00C169EC" w:rsidP="00794980">
            <w:pPr>
              <w:pStyle w:val="TableParagraph"/>
              <w:ind w:left="353" w:right="278"/>
            </w:pPr>
            <w:r w:rsidRPr="00DD5EA3">
              <w:t xml:space="preserve">3d. </w:t>
            </w:r>
            <w:r w:rsidR="00AB7C3F">
              <w:t xml:space="preserve"> </w:t>
            </w:r>
            <w:r w:rsidRPr="00DD5EA3">
              <w:t>Physical damage due to a gantry crane drop on the floor below has been considered.</w:t>
            </w:r>
          </w:p>
          <w:p w14:paraId="704020B2" w14:textId="46D51D4F" w:rsidR="00C169EC" w:rsidRPr="00DD5EA3" w:rsidRDefault="00C169EC" w:rsidP="00794980">
            <w:pPr>
              <w:pStyle w:val="TableParagraph"/>
              <w:ind w:left="353"/>
            </w:pPr>
            <w:r w:rsidRPr="00DD5EA3">
              <w:t>3e.</w:t>
            </w:r>
            <w:r w:rsidR="00AB7C3F">
              <w:t xml:space="preserve"> </w:t>
            </w:r>
            <w:r w:rsidRPr="00DD5EA3">
              <w:t xml:space="preserve"> Major components of the reactor </w:t>
            </w:r>
            <w:proofErr w:type="gramStart"/>
            <w:r w:rsidRPr="00DD5EA3">
              <w:t>building</w:t>
            </w:r>
            <w:proofErr w:type="gramEnd"/>
            <w:r w:rsidRPr="00DD5EA3">
              <w:t xml:space="preserve"> or auxiliary building cranes can also become large internal missiles. Verify if the trajectory of these missiles for realistic strike pathways has been assessed for potential impact on SSCs needed for fuel cooling.</w:t>
            </w:r>
          </w:p>
          <w:p w14:paraId="562EB4C0" w14:textId="093B8071" w:rsidR="006E5CBA" w:rsidRPr="00DD5EA3" w:rsidRDefault="006E5CBA" w:rsidP="00794980">
            <w:pPr>
              <w:pStyle w:val="TableParagraph"/>
              <w:ind w:left="353" w:right="118"/>
            </w:pPr>
            <w:r w:rsidRPr="00DD5EA3">
              <w:t xml:space="preserve">3f. </w:t>
            </w:r>
            <w:r w:rsidR="00AB7C3F">
              <w:t xml:space="preserve"> </w:t>
            </w:r>
            <w:r w:rsidRPr="00DD5EA3">
              <w:t>Rule sets regarding perforations are described in Table 3-2 of NEI 07-13, or the guidance in Subsection 3.3.2 of NEI 07-13 was used to develop appropriate rule sets.</w:t>
            </w:r>
          </w:p>
          <w:p w14:paraId="58D90AB5" w14:textId="4ABB3256" w:rsidR="006E5CBA" w:rsidRPr="00DD5EA3" w:rsidRDefault="006E5CBA" w:rsidP="00794980">
            <w:pPr>
              <w:pStyle w:val="TableParagraph"/>
              <w:ind w:left="353"/>
            </w:pPr>
            <w:r w:rsidRPr="00DD5EA3">
              <w:t xml:space="preserve">3g. </w:t>
            </w:r>
            <w:r w:rsidR="00AB7C3F">
              <w:t xml:space="preserve"> </w:t>
            </w:r>
            <w:r w:rsidRPr="00DD5EA3">
              <w:t>Shock damage is evaluated in the damage footprint and adequately documented.</w:t>
            </w:r>
          </w:p>
          <w:p w14:paraId="197C9D3E" w14:textId="0A86EB6E" w:rsidR="006E5CBA" w:rsidRPr="00DD5EA3" w:rsidRDefault="006E5CBA" w:rsidP="00794980">
            <w:pPr>
              <w:pStyle w:val="TableParagraph"/>
              <w:ind w:left="353" w:right="198"/>
            </w:pPr>
            <w:r w:rsidRPr="00DD5EA3">
              <w:t xml:space="preserve">3h. </w:t>
            </w:r>
            <w:r w:rsidR="00AB7C3F">
              <w:t xml:space="preserve"> </w:t>
            </w:r>
            <w:r w:rsidRPr="00DD5EA3">
              <w:t xml:space="preserve">Shield buildings employed in some new plant designs contain heavy components above the structures they are shielding against </w:t>
            </w:r>
            <w:ins w:id="13" w:author="Closs, A'mia" w:date="2020-01-21T13:05:00Z">
              <w:r w:rsidRPr="00DD5EA3">
                <w:t>impact</w:t>
              </w:r>
            </w:ins>
            <w:r w:rsidRPr="00DD5EA3">
              <w:t>.</w:t>
            </w:r>
          </w:p>
          <w:p w14:paraId="23C05954" w14:textId="2BECF745" w:rsidR="00C2118F" w:rsidRPr="00DD5EA3" w:rsidRDefault="00E56113" w:rsidP="00794980">
            <w:pPr>
              <w:pStyle w:val="TableParagraph"/>
              <w:ind w:left="342" w:right="135"/>
            </w:pPr>
            <w:r w:rsidRPr="00DD5EA3">
              <w:t>Verify that the shock effects on the supports for this equipment have been assessed to ensure the supports remain intact, or, if not, the effects of the drop of these components are considered in the assessment.</w:t>
            </w:r>
          </w:p>
          <w:p w14:paraId="358140E7" w14:textId="4AB938DB" w:rsidR="004C3367" w:rsidRPr="00C34D53" w:rsidRDefault="004C3367" w:rsidP="00794980">
            <w:pPr>
              <w:pStyle w:val="TableParagraph"/>
              <w:ind w:left="342" w:right="135"/>
            </w:pPr>
          </w:p>
        </w:tc>
        <w:tc>
          <w:tcPr>
            <w:tcW w:w="1440" w:type="dxa"/>
            <w:vMerge/>
            <w:tcBorders>
              <w:left w:val="single" w:sz="8" w:space="0" w:color="000000"/>
              <w:bottom w:val="double" w:sz="12" w:space="0" w:color="000000"/>
              <w:right w:val="single" w:sz="8" w:space="0" w:color="000000"/>
            </w:tcBorders>
          </w:tcPr>
          <w:p w14:paraId="3AA3A82C" w14:textId="77777777" w:rsidR="00C2118F" w:rsidRPr="00DD5EA3" w:rsidRDefault="00C2118F" w:rsidP="00794980"/>
        </w:tc>
        <w:tc>
          <w:tcPr>
            <w:tcW w:w="1440" w:type="dxa"/>
            <w:vMerge/>
            <w:tcBorders>
              <w:left w:val="single" w:sz="8" w:space="0" w:color="000000"/>
              <w:bottom w:val="double" w:sz="12" w:space="0" w:color="000000"/>
              <w:right w:val="single" w:sz="8" w:space="0" w:color="000000"/>
            </w:tcBorders>
          </w:tcPr>
          <w:p w14:paraId="33777A0D" w14:textId="77777777" w:rsidR="00C2118F" w:rsidRPr="00DD5EA3" w:rsidRDefault="00C2118F" w:rsidP="00794980"/>
        </w:tc>
        <w:tc>
          <w:tcPr>
            <w:tcW w:w="892" w:type="dxa"/>
            <w:vMerge/>
            <w:tcBorders>
              <w:left w:val="single" w:sz="8" w:space="0" w:color="000000"/>
              <w:bottom w:val="double" w:sz="12" w:space="0" w:color="000000"/>
              <w:right w:val="single" w:sz="8" w:space="0" w:color="000000"/>
            </w:tcBorders>
          </w:tcPr>
          <w:p w14:paraId="099204F1" w14:textId="77777777" w:rsidR="00C2118F" w:rsidRPr="00DD5EA3" w:rsidRDefault="00C2118F" w:rsidP="00794980"/>
        </w:tc>
        <w:tc>
          <w:tcPr>
            <w:tcW w:w="3068" w:type="dxa"/>
            <w:vMerge/>
            <w:tcBorders>
              <w:left w:val="single" w:sz="8" w:space="0" w:color="000000"/>
              <w:bottom w:val="double" w:sz="12" w:space="0" w:color="000000"/>
            </w:tcBorders>
          </w:tcPr>
          <w:p w14:paraId="41D43837" w14:textId="77777777" w:rsidR="00C2118F" w:rsidRPr="00DD5EA3" w:rsidRDefault="00C2118F" w:rsidP="00794980"/>
        </w:tc>
      </w:tr>
    </w:tbl>
    <w:p w14:paraId="7087B932" w14:textId="77777777" w:rsidR="00F168A5" w:rsidRPr="00DD5EA3" w:rsidRDefault="00F168A5" w:rsidP="00794980">
      <w:pPr>
        <w:pStyle w:val="TableParagraph"/>
        <w:ind w:left="0" w:right="51"/>
        <w:rPr>
          <w:ins w:id="14" w:author="Closs, A'mia" w:date="2020-01-21T13:11:00Z"/>
        </w:rPr>
        <w:sectPr w:rsidR="00F168A5" w:rsidRPr="00DD5EA3" w:rsidSect="005A3132">
          <w:footerReference w:type="default" r:id="rId20"/>
          <w:pgSz w:w="15840" w:h="12240" w:orient="landscape"/>
          <w:pgMar w:top="1440" w:right="1440" w:bottom="1440" w:left="1440" w:header="720" w:footer="720" w:gutter="0"/>
          <w:cols w:space="720"/>
          <w:docGrid w:linePitch="299"/>
        </w:sectPr>
      </w:pPr>
    </w:p>
    <w:tbl>
      <w:tblPr>
        <w:tblW w:w="0" w:type="auto"/>
        <w:tblInd w:w="110" w:type="dxa"/>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5814"/>
        <w:gridCol w:w="1541"/>
        <w:gridCol w:w="1368"/>
        <w:gridCol w:w="854"/>
        <w:gridCol w:w="3077"/>
      </w:tblGrid>
      <w:tr w:rsidR="00A00F36" w:rsidRPr="00DD5EA3" w14:paraId="16336345" w14:textId="77777777" w:rsidTr="00C34D53">
        <w:trPr>
          <w:trHeight w:hRule="exact" w:val="9479"/>
        </w:trPr>
        <w:tc>
          <w:tcPr>
            <w:tcW w:w="5814" w:type="dxa"/>
            <w:tcBorders>
              <w:bottom w:val="double" w:sz="12" w:space="0" w:color="000000"/>
              <w:right w:val="single" w:sz="8" w:space="0" w:color="000000"/>
            </w:tcBorders>
          </w:tcPr>
          <w:p w14:paraId="5032AAEB" w14:textId="75029ACC" w:rsidR="00C2118F" w:rsidRPr="00DD5EA3" w:rsidRDefault="007054DF" w:rsidP="00794980">
            <w:pPr>
              <w:pStyle w:val="TableParagraph"/>
              <w:ind w:left="353" w:right="51"/>
            </w:pPr>
            <w:r w:rsidRPr="00DD5EA3">
              <w:lastRenderedPageBreak/>
              <w:t>3i.</w:t>
            </w:r>
            <w:r w:rsidR="00AB7C3F">
              <w:t xml:space="preserve"> </w:t>
            </w:r>
            <w:r w:rsidRPr="00DD5EA3">
              <w:t xml:space="preserve">Table 3-3 of NEI 07-13 was used to </w:t>
            </w:r>
            <w:r w:rsidRPr="00C34D53">
              <w:t xml:space="preserve">estimate </w:t>
            </w:r>
            <w:r w:rsidRPr="00DD5EA3">
              <w:t>the shock damage footprint and adequately documented.</w:t>
            </w:r>
          </w:p>
          <w:p w14:paraId="3820FBF4" w14:textId="7FF97B04" w:rsidR="00C2118F" w:rsidRPr="00DD5EA3" w:rsidRDefault="007054DF" w:rsidP="00794980">
            <w:pPr>
              <w:pStyle w:val="TableParagraph"/>
              <w:ind w:left="353" w:right="132"/>
            </w:pPr>
            <w:r w:rsidRPr="00DD5EA3">
              <w:t xml:space="preserve">3j. </w:t>
            </w:r>
            <w:r w:rsidR="00AB7C3F">
              <w:t xml:space="preserve"> </w:t>
            </w:r>
            <w:r w:rsidRPr="00DD5EA3">
              <w:t>Regarding shock, seismic separation between buildings in terms of distance from center of initial</w:t>
            </w:r>
            <w:r w:rsidR="00966319" w:rsidRPr="00DD5EA3">
              <w:t xml:space="preserve">. </w:t>
            </w:r>
          </w:p>
          <w:p w14:paraId="646E9761" w14:textId="77777777" w:rsidR="00966319" w:rsidRPr="00DD5EA3" w:rsidRDefault="00966319" w:rsidP="00794980">
            <w:pPr>
              <w:pStyle w:val="TableParagraph"/>
              <w:ind w:left="353" w:right="656"/>
            </w:pPr>
            <w:r w:rsidRPr="00DD5EA3">
              <w:t>impact and along a structural pathway of the affected equipment has been addressed and adequately documented.</w:t>
            </w:r>
          </w:p>
          <w:p w14:paraId="01B258FB" w14:textId="20F152D9" w:rsidR="00966319" w:rsidRPr="00DD5EA3" w:rsidRDefault="00966319" w:rsidP="00794980">
            <w:pPr>
              <w:pStyle w:val="TableParagraph"/>
              <w:ind w:left="353" w:right="251"/>
            </w:pPr>
            <w:r w:rsidRPr="00DD5EA3">
              <w:t xml:space="preserve">3k. </w:t>
            </w:r>
            <w:r w:rsidR="00AB7C3F">
              <w:t xml:space="preserve"> </w:t>
            </w:r>
            <w:r w:rsidRPr="00DD5EA3">
              <w:t>Where applicable, shock damage to large concrete tanks filled with water has been assessed.</w:t>
            </w:r>
          </w:p>
          <w:p w14:paraId="320C4883" w14:textId="77777777" w:rsidR="00966319" w:rsidRPr="00DD5EA3" w:rsidRDefault="00966319" w:rsidP="00794980">
            <w:pPr>
              <w:pStyle w:val="TableParagraph"/>
              <w:ind w:left="0"/>
            </w:pPr>
          </w:p>
          <w:p w14:paraId="52DE865F" w14:textId="1ECC905B" w:rsidR="00966319" w:rsidRPr="00DD5EA3" w:rsidRDefault="00966319" w:rsidP="00794980">
            <w:pPr>
              <w:pStyle w:val="TableParagraph"/>
              <w:ind w:left="353" w:right="132"/>
            </w:pPr>
            <w:r w:rsidRPr="00DD5EA3">
              <w:t xml:space="preserve">Note: </w:t>
            </w:r>
            <w:r w:rsidR="00C0533A">
              <w:t xml:space="preserve"> </w:t>
            </w:r>
            <w:r w:rsidRPr="00DD5EA3">
              <w:t>An exception to the structural pathway exists if the shock damage profile intersects a large concrete tank filled with water. In this case, shock can travel directly through the water and possibly result in a shorter pathway to important SSCs than the pathway through structural concrete.</w:t>
            </w:r>
          </w:p>
          <w:p w14:paraId="4B95B0FB" w14:textId="77777777" w:rsidR="005419A6" w:rsidRPr="00DD5EA3" w:rsidRDefault="005419A6" w:rsidP="00794980">
            <w:pPr>
              <w:pStyle w:val="TableParagraph"/>
              <w:ind w:left="353" w:right="132"/>
            </w:pPr>
          </w:p>
          <w:p w14:paraId="06257550" w14:textId="77777777" w:rsidR="005419A6" w:rsidRPr="00DD5EA3" w:rsidRDefault="005419A6" w:rsidP="00794980">
            <w:pPr>
              <w:pStyle w:val="TableParagraph"/>
              <w:ind w:left="353" w:right="132"/>
            </w:pPr>
          </w:p>
          <w:p w14:paraId="36333D2C" w14:textId="77777777" w:rsidR="005419A6" w:rsidRPr="00DD5EA3" w:rsidRDefault="005419A6" w:rsidP="00794980">
            <w:pPr>
              <w:pStyle w:val="TableParagraph"/>
              <w:ind w:left="353" w:right="132"/>
            </w:pPr>
          </w:p>
          <w:p w14:paraId="3A4916AF" w14:textId="77777777" w:rsidR="00795E7D" w:rsidRPr="00DD5EA3" w:rsidRDefault="00795E7D" w:rsidP="00794980">
            <w:pPr>
              <w:pStyle w:val="TableParagraph"/>
              <w:ind w:left="353" w:right="132"/>
            </w:pPr>
          </w:p>
          <w:p w14:paraId="69984BF8" w14:textId="77777777" w:rsidR="00795E7D" w:rsidRPr="00DD5EA3" w:rsidRDefault="00795E7D" w:rsidP="00794980">
            <w:pPr>
              <w:pStyle w:val="TableParagraph"/>
              <w:ind w:left="353" w:right="132"/>
            </w:pPr>
          </w:p>
          <w:p w14:paraId="37E1C3ED" w14:textId="77777777" w:rsidR="00795E7D" w:rsidRPr="00DD5EA3" w:rsidRDefault="00795E7D" w:rsidP="00794980">
            <w:pPr>
              <w:pStyle w:val="TableParagraph"/>
              <w:ind w:left="353" w:right="132"/>
            </w:pPr>
          </w:p>
          <w:p w14:paraId="315CC8CC" w14:textId="77777777" w:rsidR="00795E7D" w:rsidRPr="00DD5EA3" w:rsidRDefault="00795E7D" w:rsidP="00794980">
            <w:pPr>
              <w:pStyle w:val="TableParagraph"/>
              <w:ind w:left="353" w:right="132"/>
            </w:pPr>
          </w:p>
          <w:p w14:paraId="60B9D83B" w14:textId="77777777" w:rsidR="00795E7D" w:rsidRPr="00DD5EA3" w:rsidRDefault="00795E7D" w:rsidP="00794980">
            <w:pPr>
              <w:pStyle w:val="TableParagraph"/>
              <w:ind w:left="353" w:right="132"/>
            </w:pPr>
          </w:p>
          <w:p w14:paraId="7A0B63CE" w14:textId="77777777" w:rsidR="00795E7D" w:rsidRPr="00DD5EA3" w:rsidRDefault="00795E7D" w:rsidP="00794980">
            <w:pPr>
              <w:pStyle w:val="TableParagraph"/>
              <w:ind w:left="353" w:right="132"/>
            </w:pPr>
          </w:p>
          <w:p w14:paraId="11FB3398" w14:textId="77777777" w:rsidR="00795E7D" w:rsidRPr="00DD5EA3" w:rsidRDefault="00795E7D" w:rsidP="00794980">
            <w:pPr>
              <w:pStyle w:val="TableParagraph"/>
              <w:ind w:left="353" w:right="132"/>
            </w:pPr>
          </w:p>
          <w:p w14:paraId="5C75EAE9" w14:textId="77777777" w:rsidR="00795E7D" w:rsidRPr="00DD5EA3" w:rsidRDefault="00795E7D" w:rsidP="00794980">
            <w:pPr>
              <w:pStyle w:val="TableParagraph"/>
              <w:ind w:left="353" w:right="132"/>
            </w:pPr>
          </w:p>
          <w:p w14:paraId="50E7FDB3" w14:textId="77777777" w:rsidR="00795E7D" w:rsidRPr="00DD5EA3" w:rsidRDefault="00795E7D" w:rsidP="00794980">
            <w:pPr>
              <w:pStyle w:val="TableParagraph"/>
              <w:ind w:left="353" w:right="132"/>
            </w:pPr>
          </w:p>
          <w:p w14:paraId="6A4AC01D" w14:textId="77777777" w:rsidR="00795E7D" w:rsidRPr="00DD5EA3" w:rsidRDefault="00795E7D" w:rsidP="00794980">
            <w:pPr>
              <w:pStyle w:val="TableParagraph"/>
              <w:ind w:left="353" w:right="132"/>
            </w:pPr>
          </w:p>
          <w:p w14:paraId="63EC0AE3" w14:textId="77777777" w:rsidR="00795E7D" w:rsidRPr="00DD5EA3" w:rsidRDefault="00795E7D" w:rsidP="00794980">
            <w:pPr>
              <w:pStyle w:val="TableParagraph"/>
              <w:ind w:left="353" w:right="132"/>
            </w:pPr>
          </w:p>
          <w:p w14:paraId="2194964C" w14:textId="77777777" w:rsidR="00795E7D" w:rsidRPr="00DD5EA3" w:rsidRDefault="00795E7D" w:rsidP="00794980">
            <w:pPr>
              <w:pStyle w:val="TableParagraph"/>
              <w:ind w:left="353" w:right="132"/>
            </w:pPr>
          </w:p>
          <w:p w14:paraId="048A91AA" w14:textId="77777777" w:rsidR="00795E7D" w:rsidRPr="00DD5EA3" w:rsidRDefault="00795E7D" w:rsidP="00794980">
            <w:pPr>
              <w:pStyle w:val="TableParagraph"/>
              <w:ind w:left="353" w:right="132"/>
            </w:pPr>
          </w:p>
          <w:p w14:paraId="2D365B98" w14:textId="77777777" w:rsidR="00795E7D" w:rsidRPr="00DD5EA3" w:rsidRDefault="00795E7D" w:rsidP="00794980">
            <w:pPr>
              <w:pStyle w:val="TableParagraph"/>
              <w:ind w:left="353" w:right="132"/>
            </w:pPr>
          </w:p>
          <w:p w14:paraId="44F715D0" w14:textId="77777777" w:rsidR="00795E7D" w:rsidRPr="00DD5EA3" w:rsidRDefault="00795E7D" w:rsidP="00794980">
            <w:pPr>
              <w:pStyle w:val="TableParagraph"/>
              <w:ind w:left="353" w:right="132"/>
            </w:pPr>
          </w:p>
          <w:p w14:paraId="3F5B4373" w14:textId="7C5F0093" w:rsidR="00795E7D" w:rsidRPr="00DD5EA3" w:rsidRDefault="00F36EFE" w:rsidP="00794980">
            <w:pPr>
              <w:pStyle w:val="TableParagraph"/>
              <w:ind w:left="353" w:right="132"/>
            </w:pPr>
            <w:r w:rsidRPr="00DD5EA3">
              <w:t>_________________</w:t>
            </w:r>
            <w:r w:rsidR="001A0B4B" w:rsidRPr="00DD5EA3">
              <w:t xml:space="preserve">           </w:t>
            </w:r>
            <w:r w:rsidR="00F168A5" w:rsidRPr="00DD5EA3">
              <w:t xml:space="preserve">    </w:t>
            </w:r>
            <w:r w:rsidR="001A0B4B" w:rsidRPr="00DD5EA3">
              <w:t>__________________</w:t>
            </w:r>
          </w:p>
          <w:p w14:paraId="42D3D35C" w14:textId="50767A28" w:rsidR="00795E7D" w:rsidRPr="00DD5EA3" w:rsidRDefault="001A0B4B" w:rsidP="00794980">
            <w:pPr>
              <w:pStyle w:val="TableParagraph"/>
              <w:ind w:left="353" w:right="132"/>
            </w:pPr>
            <w:r w:rsidRPr="00DD5EA3">
              <w:t xml:space="preserve">Print </w:t>
            </w:r>
            <w:r w:rsidR="00F36EFE" w:rsidRPr="00DD5EA3">
              <w:t xml:space="preserve">Inspector’s Name </w:t>
            </w:r>
            <w:r w:rsidRPr="00DD5EA3">
              <w:t xml:space="preserve">       </w:t>
            </w:r>
            <w:r w:rsidR="00F168A5" w:rsidRPr="00DD5EA3">
              <w:t xml:space="preserve">   </w:t>
            </w:r>
            <w:r w:rsidRPr="00DD5EA3">
              <w:t xml:space="preserve"> Signature</w:t>
            </w:r>
          </w:p>
        </w:tc>
        <w:tc>
          <w:tcPr>
            <w:tcW w:w="1541" w:type="dxa"/>
            <w:tcBorders>
              <w:left w:val="single" w:sz="8" w:space="0" w:color="000000"/>
              <w:bottom w:val="double" w:sz="12" w:space="0" w:color="000000"/>
              <w:right w:val="single" w:sz="8" w:space="0" w:color="000000"/>
            </w:tcBorders>
          </w:tcPr>
          <w:p w14:paraId="53605B7E" w14:textId="77C60698" w:rsidR="00F168A5" w:rsidRPr="00DD5EA3" w:rsidRDefault="00F168A5" w:rsidP="00794980"/>
          <w:p w14:paraId="288AB310" w14:textId="77777777" w:rsidR="00F168A5" w:rsidRPr="00DD5EA3" w:rsidRDefault="00F168A5" w:rsidP="00794980"/>
          <w:p w14:paraId="78EF5F2B" w14:textId="77777777" w:rsidR="00F168A5" w:rsidRPr="00DD5EA3" w:rsidRDefault="00F168A5" w:rsidP="00794980"/>
          <w:p w14:paraId="02F7E4F1" w14:textId="1222E624" w:rsidR="00F168A5" w:rsidRPr="00DD5EA3" w:rsidRDefault="00F168A5" w:rsidP="00794980"/>
          <w:p w14:paraId="5FE3ADBF" w14:textId="77777777" w:rsidR="00C2118F" w:rsidRPr="00DD5EA3" w:rsidRDefault="00C2118F" w:rsidP="00794980"/>
        </w:tc>
        <w:tc>
          <w:tcPr>
            <w:tcW w:w="1368" w:type="dxa"/>
            <w:tcBorders>
              <w:left w:val="single" w:sz="8" w:space="0" w:color="000000"/>
              <w:bottom w:val="double" w:sz="12" w:space="0" w:color="000000"/>
              <w:right w:val="single" w:sz="8" w:space="0" w:color="000000"/>
            </w:tcBorders>
          </w:tcPr>
          <w:p w14:paraId="32A2E045" w14:textId="3B667FD7" w:rsidR="00F168A5" w:rsidRPr="00DD5EA3" w:rsidRDefault="00F168A5" w:rsidP="00794980"/>
          <w:p w14:paraId="0CF28053" w14:textId="77777777" w:rsidR="00F168A5" w:rsidRPr="00DD5EA3" w:rsidRDefault="00F168A5" w:rsidP="00794980"/>
          <w:p w14:paraId="61ACC5AB" w14:textId="77777777" w:rsidR="00F168A5" w:rsidRPr="00DD5EA3" w:rsidRDefault="00F168A5" w:rsidP="00794980"/>
          <w:p w14:paraId="67BAAB38" w14:textId="77777777" w:rsidR="00F168A5" w:rsidRPr="00DD5EA3" w:rsidRDefault="00F168A5" w:rsidP="00794980"/>
          <w:p w14:paraId="70B1BB87" w14:textId="77777777" w:rsidR="00F168A5" w:rsidRPr="00DD5EA3" w:rsidRDefault="00F168A5" w:rsidP="00794980"/>
          <w:p w14:paraId="19AB657C" w14:textId="77777777" w:rsidR="00F168A5" w:rsidRPr="00DD5EA3" w:rsidRDefault="00F168A5" w:rsidP="00794980"/>
          <w:p w14:paraId="28F1FD17" w14:textId="77777777" w:rsidR="00F168A5" w:rsidRPr="00DD5EA3" w:rsidRDefault="00F168A5" w:rsidP="00794980"/>
          <w:p w14:paraId="6B361AAA" w14:textId="77777777" w:rsidR="00F168A5" w:rsidRPr="00DD5EA3" w:rsidRDefault="00F168A5" w:rsidP="00794980"/>
          <w:p w14:paraId="2DEE863E" w14:textId="77777777" w:rsidR="00F168A5" w:rsidRPr="00DD5EA3" w:rsidRDefault="00F168A5" w:rsidP="00794980"/>
          <w:p w14:paraId="5D7F794B" w14:textId="77777777" w:rsidR="00F168A5" w:rsidRPr="00DD5EA3" w:rsidRDefault="00F168A5" w:rsidP="00794980"/>
          <w:p w14:paraId="556B79B8" w14:textId="77777777" w:rsidR="00F168A5" w:rsidRPr="00DD5EA3" w:rsidRDefault="00F168A5" w:rsidP="00794980"/>
          <w:p w14:paraId="2C35E9FC" w14:textId="77777777" w:rsidR="00F168A5" w:rsidRPr="00DD5EA3" w:rsidRDefault="00F168A5" w:rsidP="00794980"/>
          <w:p w14:paraId="594B2B77" w14:textId="77777777" w:rsidR="00F168A5" w:rsidRPr="00DD5EA3" w:rsidRDefault="00F168A5" w:rsidP="00794980"/>
          <w:p w14:paraId="33D31020" w14:textId="77777777" w:rsidR="00F168A5" w:rsidRPr="00DD5EA3" w:rsidRDefault="00F168A5" w:rsidP="00794980"/>
          <w:p w14:paraId="66432E0D" w14:textId="431E667A" w:rsidR="00F168A5" w:rsidRPr="00DD5EA3" w:rsidRDefault="00F168A5" w:rsidP="00794980"/>
          <w:p w14:paraId="004E41C6" w14:textId="122CE271" w:rsidR="00F168A5" w:rsidRPr="00DD5EA3" w:rsidRDefault="00F168A5" w:rsidP="00794980"/>
          <w:p w14:paraId="5EF7BA0D" w14:textId="77777777" w:rsidR="00C2118F" w:rsidRPr="00DD5EA3" w:rsidRDefault="00C2118F" w:rsidP="00794980"/>
        </w:tc>
        <w:tc>
          <w:tcPr>
            <w:tcW w:w="854" w:type="dxa"/>
            <w:tcBorders>
              <w:left w:val="single" w:sz="8" w:space="0" w:color="000000"/>
              <w:bottom w:val="double" w:sz="12" w:space="0" w:color="000000"/>
              <w:right w:val="single" w:sz="8" w:space="0" w:color="000000"/>
            </w:tcBorders>
          </w:tcPr>
          <w:p w14:paraId="2D827555" w14:textId="60A97CFB" w:rsidR="00F168A5" w:rsidRPr="00DD5EA3" w:rsidRDefault="00F168A5" w:rsidP="00794980"/>
          <w:p w14:paraId="63A85C68" w14:textId="77777777" w:rsidR="00F168A5" w:rsidRPr="00DD5EA3" w:rsidRDefault="00F168A5" w:rsidP="00794980"/>
          <w:p w14:paraId="5D2607E3" w14:textId="77777777" w:rsidR="00F168A5" w:rsidRPr="00DD5EA3" w:rsidRDefault="00F168A5" w:rsidP="00794980"/>
          <w:p w14:paraId="625E215F" w14:textId="77777777" w:rsidR="00F168A5" w:rsidRPr="00DD5EA3" w:rsidRDefault="00F168A5" w:rsidP="00794980"/>
          <w:p w14:paraId="56AA6521" w14:textId="77777777" w:rsidR="00F168A5" w:rsidRPr="00DD5EA3" w:rsidRDefault="00F168A5" w:rsidP="00794980"/>
          <w:p w14:paraId="47A9C7FD" w14:textId="77777777" w:rsidR="00F168A5" w:rsidRPr="00DD5EA3" w:rsidRDefault="00F168A5" w:rsidP="00794980"/>
          <w:p w14:paraId="1D06736E" w14:textId="77777777" w:rsidR="00F168A5" w:rsidRPr="00DD5EA3" w:rsidRDefault="00F168A5" w:rsidP="00794980"/>
          <w:p w14:paraId="25F07E1C" w14:textId="77777777" w:rsidR="00F168A5" w:rsidRPr="00DD5EA3" w:rsidRDefault="00F168A5" w:rsidP="00794980"/>
          <w:p w14:paraId="4C2B24F3" w14:textId="77777777" w:rsidR="00F168A5" w:rsidRPr="00DD5EA3" w:rsidRDefault="00F168A5" w:rsidP="00794980"/>
          <w:p w14:paraId="4F7F68B3" w14:textId="77777777" w:rsidR="00F168A5" w:rsidRPr="00DD5EA3" w:rsidRDefault="00F168A5" w:rsidP="00794980"/>
          <w:p w14:paraId="6F7D13FB" w14:textId="77777777" w:rsidR="00F168A5" w:rsidRPr="00DD5EA3" w:rsidRDefault="00F168A5" w:rsidP="00794980"/>
          <w:p w14:paraId="0B724E06" w14:textId="77777777" w:rsidR="00F168A5" w:rsidRPr="00DD5EA3" w:rsidRDefault="00F168A5" w:rsidP="00794980"/>
          <w:p w14:paraId="08FED0BB" w14:textId="77777777" w:rsidR="00F168A5" w:rsidRPr="00DD5EA3" w:rsidRDefault="00F168A5" w:rsidP="00794980"/>
          <w:p w14:paraId="61AC0D96" w14:textId="77777777" w:rsidR="00F168A5" w:rsidRPr="00DD5EA3" w:rsidRDefault="00F168A5" w:rsidP="00794980"/>
          <w:p w14:paraId="1F60D8AE" w14:textId="77777777" w:rsidR="00F168A5" w:rsidRPr="00DD5EA3" w:rsidRDefault="00F168A5" w:rsidP="00794980"/>
          <w:p w14:paraId="07C8ED95" w14:textId="77777777" w:rsidR="00F168A5" w:rsidRPr="00DD5EA3" w:rsidRDefault="00F168A5" w:rsidP="00794980"/>
          <w:p w14:paraId="7112C6EF" w14:textId="77777777" w:rsidR="00F168A5" w:rsidRPr="00DD5EA3" w:rsidRDefault="00F168A5" w:rsidP="00794980"/>
          <w:p w14:paraId="17932E8A" w14:textId="77777777" w:rsidR="00F168A5" w:rsidRPr="00DD5EA3" w:rsidRDefault="00F168A5" w:rsidP="00794980"/>
          <w:p w14:paraId="688009B8" w14:textId="77777777" w:rsidR="00F168A5" w:rsidRPr="00DD5EA3" w:rsidRDefault="00F168A5" w:rsidP="00794980"/>
          <w:p w14:paraId="48AD5753" w14:textId="77777777" w:rsidR="00F168A5" w:rsidRPr="00DD5EA3" w:rsidRDefault="00F168A5" w:rsidP="00794980"/>
          <w:p w14:paraId="26E8B1CF" w14:textId="77777777" w:rsidR="00F168A5" w:rsidRPr="00DD5EA3" w:rsidRDefault="00F168A5" w:rsidP="00794980"/>
          <w:p w14:paraId="60E32B0C" w14:textId="77777777" w:rsidR="00F168A5" w:rsidRPr="00DD5EA3" w:rsidRDefault="00F168A5" w:rsidP="00794980"/>
          <w:p w14:paraId="7E25D928" w14:textId="77777777" w:rsidR="00F168A5" w:rsidRPr="00DD5EA3" w:rsidRDefault="00F168A5" w:rsidP="00794980"/>
          <w:p w14:paraId="2539F5DC" w14:textId="77777777" w:rsidR="00F168A5" w:rsidRPr="00DD5EA3" w:rsidRDefault="00F168A5" w:rsidP="00794980"/>
          <w:p w14:paraId="123DEDCE" w14:textId="77777777" w:rsidR="00F168A5" w:rsidRPr="00DD5EA3" w:rsidRDefault="00F168A5" w:rsidP="00794980"/>
          <w:p w14:paraId="5280E795" w14:textId="77777777" w:rsidR="00F168A5" w:rsidRPr="00DD5EA3" w:rsidRDefault="00F168A5" w:rsidP="00794980"/>
          <w:p w14:paraId="7C225FD9" w14:textId="77777777" w:rsidR="00F168A5" w:rsidRPr="00DD5EA3" w:rsidRDefault="00F168A5" w:rsidP="00794980"/>
          <w:p w14:paraId="7144B7BE" w14:textId="77777777" w:rsidR="00F168A5" w:rsidRPr="00DD5EA3" w:rsidRDefault="00F168A5" w:rsidP="00794980"/>
          <w:p w14:paraId="5250DC3B" w14:textId="77777777" w:rsidR="00F168A5" w:rsidRPr="00DD5EA3" w:rsidRDefault="00F168A5" w:rsidP="00794980"/>
          <w:p w14:paraId="229A52EE" w14:textId="77777777" w:rsidR="00F168A5" w:rsidRPr="00DD5EA3" w:rsidRDefault="00F168A5" w:rsidP="00794980"/>
          <w:p w14:paraId="612C977A" w14:textId="156C4277" w:rsidR="00F168A5" w:rsidRPr="00DD5EA3" w:rsidRDefault="00F168A5" w:rsidP="00794980"/>
          <w:p w14:paraId="753E9D14" w14:textId="36A63854" w:rsidR="00F168A5" w:rsidRPr="00DD5EA3" w:rsidRDefault="00F168A5" w:rsidP="00794980"/>
          <w:p w14:paraId="21CBAD02" w14:textId="77777777" w:rsidR="00C2118F" w:rsidRPr="00DD5EA3" w:rsidRDefault="00C2118F" w:rsidP="00794980"/>
        </w:tc>
        <w:tc>
          <w:tcPr>
            <w:tcW w:w="3077" w:type="dxa"/>
            <w:tcBorders>
              <w:left w:val="single" w:sz="8" w:space="0" w:color="000000"/>
              <w:bottom w:val="double" w:sz="12" w:space="0" w:color="000000"/>
            </w:tcBorders>
          </w:tcPr>
          <w:p w14:paraId="08BC9A6D" w14:textId="77777777" w:rsidR="00C2118F" w:rsidRPr="00DD5EA3" w:rsidRDefault="00C2118F" w:rsidP="00794980"/>
          <w:p w14:paraId="41B090FB" w14:textId="77777777" w:rsidR="00795E7D" w:rsidRPr="00DD5EA3" w:rsidRDefault="00795E7D" w:rsidP="00794980"/>
          <w:p w14:paraId="5A794645" w14:textId="77777777" w:rsidR="00795E7D" w:rsidRPr="00DD5EA3" w:rsidRDefault="00795E7D" w:rsidP="00794980"/>
          <w:p w14:paraId="310F0B88" w14:textId="77777777" w:rsidR="00795E7D" w:rsidRPr="00DD5EA3" w:rsidRDefault="00795E7D" w:rsidP="00794980"/>
          <w:p w14:paraId="36193FC1" w14:textId="77777777" w:rsidR="00795E7D" w:rsidRPr="00DD5EA3" w:rsidRDefault="00795E7D" w:rsidP="00794980"/>
          <w:p w14:paraId="4A2DF31B" w14:textId="77777777" w:rsidR="00795E7D" w:rsidRPr="00DD5EA3" w:rsidRDefault="00795E7D" w:rsidP="00794980"/>
          <w:p w14:paraId="6B70F194" w14:textId="77777777" w:rsidR="00795E7D" w:rsidRPr="00DD5EA3" w:rsidRDefault="00795E7D" w:rsidP="00794980"/>
          <w:p w14:paraId="3A2DC5D7" w14:textId="77777777" w:rsidR="00795E7D" w:rsidRPr="00DD5EA3" w:rsidRDefault="00795E7D" w:rsidP="00794980"/>
          <w:p w14:paraId="1FC180B7" w14:textId="77777777" w:rsidR="00795E7D" w:rsidRPr="00DD5EA3" w:rsidRDefault="00795E7D" w:rsidP="00794980"/>
          <w:p w14:paraId="3B7281A5" w14:textId="77777777" w:rsidR="00795E7D" w:rsidRPr="00DD5EA3" w:rsidRDefault="00795E7D" w:rsidP="00794980"/>
          <w:p w14:paraId="0137954A" w14:textId="77777777" w:rsidR="00795E7D" w:rsidRPr="00DD5EA3" w:rsidRDefault="00795E7D" w:rsidP="00794980"/>
          <w:p w14:paraId="2237E76B" w14:textId="77777777" w:rsidR="00795E7D" w:rsidRPr="00DD5EA3" w:rsidRDefault="00795E7D" w:rsidP="00794980"/>
          <w:p w14:paraId="36E73BBA" w14:textId="77777777" w:rsidR="00795E7D" w:rsidRPr="00DD5EA3" w:rsidRDefault="00795E7D" w:rsidP="00794980"/>
          <w:p w14:paraId="597A6CD6" w14:textId="77777777" w:rsidR="00795E7D" w:rsidRPr="00DD5EA3" w:rsidRDefault="00795E7D" w:rsidP="00794980"/>
          <w:p w14:paraId="5CD2498F" w14:textId="77777777" w:rsidR="00795E7D" w:rsidRPr="00DD5EA3" w:rsidRDefault="00795E7D" w:rsidP="00794980"/>
          <w:p w14:paraId="2500F4DE" w14:textId="77777777" w:rsidR="00795E7D" w:rsidRPr="00DD5EA3" w:rsidRDefault="00795E7D" w:rsidP="00794980"/>
          <w:p w14:paraId="1E4CA8B6" w14:textId="77777777" w:rsidR="00795E7D" w:rsidRPr="00DD5EA3" w:rsidRDefault="00795E7D" w:rsidP="00794980"/>
          <w:p w14:paraId="215E3B53" w14:textId="77777777" w:rsidR="00795E7D" w:rsidRPr="00DD5EA3" w:rsidRDefault="00795E7D" w:rsidP="00794980"/>
          <w:p w14:paraId="7AE3DB0D" w14:textId="77777777" w:rsidR="00795E7D" w:rsidRPr="00DD5EA3" w:rsidRDefault="00795E7D" w:rsidP="00794980"/>
          <w:p w14:paraId="3F2F14BA" w14:textId="77777777" w:rsidR="00795E7D" w:rsidRPr="00DD5EA3" w:rsidRDefault="00795E7D" w:rsidP="00794980"/>
          <w:p w14:paraId="4FE741FF" w14:textId="77777777" w:rsidR="00795E7D" w:rsidRPr="00DD5EA3" w:rsidRDefault="00795E7D" w:rsidP="00794980"/>
          <w:p w14:paraId="05D7A74D" w14:textId="77777777" w:rsidR="00795E7D" w:rsidRPr="00DD5EA3" w:rsidRDefault="00795E7D" w:rsidP="00794980"/>
          <w:p w14:paraId="70C29F04" w14:textId="77777777" w:rsidR="00795E7D" w:rsidRPr="00DD5EA3" w:rsidRDefault="00795E7D" w:rsidP="00794980"/>
          <w:p w14:paraId="4CA26EEA" w14:textId="77777777" w:rsidR="00795E7D" w:rsidRPr="00DD5EA3" w:rsidRDefault="00795E7D" w:rsidP="00794980"/>
          <w:p w14:paraId="44908E27" w14:textId="77777777" w:rsidR="00795E7D" w:rsidRPr="00DD5EA3" w:rsidRDefault="00795E7D" w:rsidP="00794980"/>
          <w:p w14:paraId="3A50E71A" w14:textId="77777777" w:rsidR="00795E7D" w:rsidRPr="00DD5EA3" w:rsidRDefault="00795E7D" w:rsidP="00794980"/>
          <w:p w14:paraId="498C04B5" w14:textId="77777777" w:rsidR="00795E7D" w:rsidRPr="00DD5EA3" w:rsidRDefault="00795E7D" w:rsidP="00794980"/>
          <w:p w14:paraId="03E95638" w14:textId="77777777" w:rsidR="00795E7D" w:rsidRPr="00DD5EA3" w:rsidRDefault="00795E7D" w:rsidP="00794980"/>
          <w:p w14:paraId="13F22AF7" w14:textId="77777777" w:rsidR="00795E7D" w:rsidRPr="00DD5EA3" w:rsidRDefault="00795E7D" w:rsidP="00794980"/>
          <w:p w14:paraId="2561F8B4" w14:textId="77777777" w:rsidR="00795E7D" w:rsidRPr="00DD5EA3" w:rsidRDefault="00795E7D" w:rsidP="00794980"/>
          <w:p w14:paraId="15C6A06C" w14:textId="77777777" w:rsidR="00795E7D" w:rsidRPr="00DD5EA3" w:rsidRDefault="00795E7D" w:rsidP="00794980"/>
          <w:p w14:paraId="5C5405A2" w14:textId="77777777" w:rsidR="00795E7D" w:rsidRPr="00DD5EA3" w:rsidRDefault="00795E7D" w:rsidP="00794980"/>
          <w:p w14:paraId="64203679" w14:textId="0FDFAEDA" w:rsidR="00795E7D" w:rsidRPr="00DD5EA3" w:rsidRDefault="00795E7D" w:rsidP="00794980"/>
          <w:p w14:paraId="13438863" w14:textId="77777777" w:rsidR="001A0B4B" w:rsidRPr="00DD5EA3" w:rsidRDefault="001A0B4B" w:rsidP="00794980"/>
          <w:p w14:paraId="412CB25F" w14:textId="3589E833" w:rsidR="00795E7D" w:rsidRPr="00DD5EA3" w:rsidRDefault="00F36EFE" w:rsidP="00794980">
            <w:r w:rsidRPr="00DD5EA3">
              <w:t>_______________</w:t>
            </w:r>
          </w:p>
          <w:p w14:paraId="00DC158D" w14:textId="1DB8EBF0" w:rsidR="00F168A5" w:rsidRPr="00DD5EA3" w:rsidRDefault="00795E7D" w:rsidP="00794980">
            <w:r w:rsidRPr="00DD5EA3">
              <w:t>Date</w:t>
            </w:r>
          </w:p>
          <w:p w14:paraId="5A40113B" w14:textId="77777777" w:rsidR="00795E7D" w:rsidRPr="00DD5EA3" w:rsidRDefault="00795E7D" w:rsidP="00794980">
            <w:pPr>
              <w:ind w:firstLine="720"/>
            </w:pPr>
          </w:p>
        </w:tc>
      </w:tr>
    </w:tbl>
    <w:p w14:paraId="64C4167A" w14:textId="77777777" w:rsidR="00356102" w:rsidRPr="00DD5EA3" w:rsidRDefault="00356102" w:rsidP="00794980">
      <w:pPr>
        <w:pStyle w:val="BodyText"/>
        <w:rPr>
          <w:sz w:val="22"/>
          <w:szCs w:val="22"/>
        </w:rPr>
        <w:sectPr w:rsidR="00356102" w:rsidRPr="00DD5EA3" w:rsidSect="00ED1B17">
          <w:footerReference w:type="default" r:id="rId21"/>
          <w:type w:val="continuous"/>
          <w:pgSz w:w="15840" w:h="12240" w:orient="landscape"/>
          <w:pgMar w:top="1170" w:right="1440" w:bottom="1440" w:left="1440" w:header="0" w:footer="791" w:gutter="0"/>
          <w:cols w:space="720"/>
          <w:docGrid w:linePitch="299"/>
        </w:sectPr>
      </w:pPr>
    </w:p>
    <w:p w14:paraId="64E2EAD4" w14:textId="7632AB2A" w:rsidR="00C2118F" w:rsidRPr="00DD5EA3" w:rsidRDefault="007054DF" w:rsidP="00794980">
      <w:pPr>
        <w:pStyle w:val="BodyText"/>
        <w:ind w:left="1725"/>
        <w:rPr>
          <w:sz w:val="22"/>
          <w:szCs w:val="22"/>
        </w:rPr>
      </w:pPr>
      <w:r w:rsidRPr="00DD5EA3">
        <w:rPr>
          <w:sz w:val="22"/>
          <w:szCs w:val="22"/>
        </w:rPr>
        <w:lastRenderedPageBreak/>
        <w:t xml:space="preserve">APPENDIX B: </w:t>
      </w:r>
      <w:r w:rsidR="005A3132">
        <w:rPr>
          <w:sz w:val="22"/>
          <w:szCs w:val="22"/>
        </w:rPr>
        <w:t xml:space="preserve"> </w:t>
      </w:r>
      <w:r w:rsidRPr="00DD5EA3">
        <w:rPr>
          <w:sz w:val="22"/>
          <w:szCs w:val="22"/>
        </w:rPr>
        <w:t>FIRE-DAMAGE INSPECTION GUIDANCE</w:t>
      </w:r>
    </w:p>
    <w:p w14:paraId="7057A1DD" w14:textId="77777777" w:rsidR="00C2118F" w:rsidRPr="00DD5EA3" w:rsidRDefault="00C2118F" w:rsidP="00794980">
      <w:pPr>
        <w:pStyle w:val="BodyText"/>
        <w:rPr>
          <w:sz w:val="22"/>
          <w:szCs w:val="22"/>
        </w:rPr>
      </w:pPr>
    </w:p>
    <w:p w14:paraId="6CE99185" w14:textId="77777777" w:rsidR="00C2118F" w:rsidRPr="00DD5EA3" w:rsidRDefault="00C2118F" w:rsidP="00794980">
      <w:pPr>
        <w:pStyle w:val="BodyText"/>
        <w:rPr>
          <w:sz w:val="22"/>
          <w:szCs w:val="22"/>
        </w:rPr>
      </w:pPr>
    </w:p>
    <w:p w14:paraId="57808D6E" w14:textId="77777777" w:rsidR="00C2118F" w:rsidRPr="005A3132" w:rsidRDefault="007054DF" w:rsidP="005A3132">
      <w:pPr>
        <w:pStyle w:val="ListParagraph"/>
        <w:numPr>
          <w:ilvl w:val="0"/>
          <w:numId w:val="5"/>
        </w:numPr>
        <w:tabs>
          <w:tab w:val="left" w:pos="461"/>
        </w:tabs>
        <w:ind w:left="461" w:hanging="461"/>
        <w:jc w:val="left"/>
      </w:pPr>
      <w:r w:rsidRPr="005A3132">
        <w:t>PURPOSE</w:t>
      </w:r>
    </w:p>
    <w:p w14:paraId="79BEA760" w14:textId="77777777" w:rsidR="00C2118F" w:rsidRPr="00DD5EA3" w:rsidRDefault="00C2118F" w:rsidP="00794980">
      <w:pPr>
        <w:pStyle w:val="BodyText"/>
        <w:rPr>
          <w:sz w:val="22"/>
          <w:szCs w:val="22"/>
        </w:rPr>
      </w:pPr>
    </w:p>
    <w:p w14:paraId="2227F5BA" w14:textId="77777777" w:rsidR="00C2118F" w:rsidRPr="00DD5EA3" w:rsidRDefault="007054DF" w:rsidP="005A3132">
      <w:pPr>
        <w:pStyle w:val="BodyText"/>
        <w:ind w:right="114"/>
        <w:rPr>
          <w:sz w:val="22"/>
          <w:szCs w:val="22"/>
        </w:rPr>
      </w:pPr>
      <w:r w:rsidRPr="00DD5EA3">
        <w:rPr>
          <w:sz w:val="22"/>
          <w:szCs w:val="22"/>
        </w:rPr>
        <w:t>The purpose is to provide guidance to the Nuclear Regulatory Commission (NRC) staff inspection teams to verify that the applicant has completed an adequate fire-damage assessment utilizing the fire damage rule set within the aircraft impact assessment review.</w:t>
      </w:r>
    </w:p>
    <w:p w14:paraId="720AB11E" w14:textId="1432A6B4" w:rsidR="00C2118F" w:rsidRDefault="00C2118F" w:rsidP="00794980">
      <w:pPr>
        <w:pStyle w:val="BodyText"/>
        <w:rPr>
          <w:sz w:val="22"/>
          <w:szCs w:val="22"/>
          <w:u w:val="single"/>
        </w:rPr>
      </w:pPr>
    </w:p>
    <w:p w14:paraId="7631F937" w14:textId="77777777" w:rsidR="005A3132" w:rsidRPr="00ED1B17" w:rsidRDefault="005A3132" w:rsidP="00794980">
      <w:pPr>
        <w:pStyle w:val="BodyText"/>
        <w:rPr>
          <w:sz w:val="22"/>
          <w:szCs w:val="22"/>
          <w:u w:val="single"/>
        </w:rPr>
      </w:pPr>
    </w:p>
    <w:p w14:paraId="1F39AFDB" w14:textId="77777777" w:rsidR="00C2118F" w:rsidRPr="00ED1B17" w:rsidRDefault="007054DF" w:rsidP="005A3132">
      <w:pPr>
        <w:pStyle w:val="ListParagraph"/>
        <w:numPr>
          <w:ilvl w:val="0"/>
          <w:numId w:val="5"/>
        </w:numPr>
        <w:tabs>
          <w:tab w:val="left" w:pos="461"/>
        </w:tabs>
        <w:ind w:hanging="460"/>
        <w:jc w:val="left"/>
      </w:pPr>
      <w:r w:rsidRPr="00ED1B17">
        <w:t>GENERAL</w:t>
      </w:r>
      <w:r w:rsidRPr="00ED1B17">
        <w:rPr>
          <w:spacing w:val="-4"/>
        </w:rPr>
        <w:t xml:space="preserve"> </w:t>
      </w:r>
      <w:r w:rsidRPr="00ED1B17">
        <w:t>GUIDANCE</w:t>
      </w:r>
    </w:p>
    <w:p w14:paraId="031C2407" w14:textId="77777777" w:rsidR="00C2118F" w:rsidRPr="00DD5EA3" w:rsidRDefault="00C2118F" w:rsidP="00794980">
      <w:pPr>
        <w:pStyle w:val="BodyText"/>
        <w:rPr>
          <w:sz w:val="22"/>
          <w:szCs w:val="22"/>
        </w:rPr>
      </w:pPr>
    </w:p>
    <w:p w14:paraId="699ECE3F" w14:textId="77777777" w:rsidR="00C2118F" w:rsidRPr="00DD5EA3" w:rsidRDefault="007054DF" w:rsidP="005A3132">
      <w:pPr>
        <w:pStyle w:val="BodyText"/>
        <w:ind w:right="117"/>
        <w:rPr>
          <w:sz w:val="22"/>
          <w:szCs w:val="22"/>
        </w:rPr>
      </w:pPr>
      <w:r w:rsidRPr="00DD5EA3">
        <w:rPr>
          <w:sz w:val="22"/>
          <w:szCs w:val="22"/>
        </w:rPr>
        <w:t>This guidance relates to each applicant’s impact scenario, the inspection team is to verify that the applicant’s assessment is consistent with the fire damage rule set laid out in NEI 07-13, Section 3.3.2.</w:t>
      </w:r>
    </w:p>
    <w:p w14:paraId="0C5B3F74" w14:textId="77777777" w:rsidR="00C2118F" w:rsidRPr="00DD5EA3" w:rsidRDefault="00C2118F" w:rsidP="005A3132">
      <w:pPr>
        <w:pStyle w:val="BodyText"/>
        <w:rPr>
          <w:sz w:val="22"/>
          <w:szCs w:val="22"/>
        </w:rPr>
      </w:pPr>
    </w:p>
    <w:p w14:paraId="239DF339" w14:textId="1A8F98E3" w:rsidR="00C2118F" w:rsidRPr="00DD5EA3" w:rsidRDefault="007054DF" w:rsidP="005A3132">
      <w:pPr>
        <w:pStyle w:val="BodyText"/>
        <w:ind w:right="115"/>
        <w:rPr>
          <w:sz w:val="22"/>
          <w:szCs w:val="22"/>
        </w:rPr>
      </w:pPr>
      <w:r w:rsidRPr="00ED1B17">
        <w:rPr>
          <w:sz w:val="22"/>
          <w:szCs w:val="22"/>
        </w:rPr>
        <w:t xml:space="preserve">The impact scenarios will be inspected. </w:t>
      </w:r>
      <w:r w:rsidR="00AB7C3F">
        <w:rPr>
          <w:sz w:val="22"/>
          <w:szCs w:val="22"/>
        </w:rPr>
        <w:t xml:space="preserve"> </w:t>
      </w:r>
      <w:r w:rsidRPr="00DD5EA3">
        <w:rPr>
          <w:sz w:val="22"/>
          <w:szCs w:val="22"/>
        </w:rPr>
        <w:t xml:space="preserve">The NRC inspection team will verify that </w:t>
      </w:r>
      <w:r w:rsidRPr="00ED1B17">
        <w:rPr>
          <w:sz w:val="22"/>
          <w:szCs w:val="22"/>
        </w:rPr>
        <w:t xml:space="preserve">for </w:t>
      </w:r>
      <w:r w:rsidRPr="00DD5EA3">
        <w:rPr>
          <w:sz w:val="22"/>
          <w:szCs w:val="22"/>
        </w:rPr>
        <w:t xml:space="preserve">each scenario with a structural damage footprint </w:t>
      </w:r>
      <w:r w:rsidRPr="00ED1B17">
        <w:rPr>
          <w:sz w:val="22"/>
          <w:szCs w:val="22"/>
        </w:rPr>
        <w:t xml:space="preserve">there is </w:t>
      </w:r>
      <w:r w:rsidRPr="00DD5EA3">
        <w:rPr>
          <w:sz w:val="22"/>
          <w:szCs w:val="22"/>
        </w:rPr>
        <w:t xml:space="preserve">a corresponding fire damage footprint. Beginning at the region of initial structural damage, the fire analysis should identify the relevant penetrations and spread pathways (both pressure wave and liquid fuels) that lead to subsequent damage due to the fire. </w:t>
      </w:r>
      <w:r w:rsidR="00AB7C3F">
        <w:rPr>
          <w:sz w:val="22"/>
          <w:szCs w:val="22"/>
        </w:rPr>
        <w:t xml:space="preserve"> </w:t>
      </w:r>
      <w:r w:rsidRPr="00DD5EA3">
        <w:rPr>
          <w:sz w:val="22"/>
          <w:szCs w:val="22"/>
        </w:rPr>
        <w:t xml:space="preserve">There may be scenarios where similar impacts scenarios result in analogous fire damage footprints. </w:t>
      </w:r>
      <w:r w:rsidR="00AB7C3F">
        <w:rPr>
          <w:sz w:val="22"/>
          <w:szCs w:val="22"/>
        </w:rPr>
        <w:t xml:space="preserve"> </w:t>
      </w:r>
      <w:r w:rsidRPr="00DD5EA3">
        <w:rPr>
          <w:sz w:val="22"/>
          <w:szCs w:val="22"/>
        </w:rPr>
        <w:t xml:space="preserve">In these cases, specific fire damage footprints for each scenario might not exist but rather reference another scenario’s fire damage footprint. This is potentially an acceptable method of analysis. </w:t>
      </w:r>
      <w:r w:rsidR="00AB7C3F">
        <w:rPr>
          <w:sz w:val="22"/>
          <w:szCs w:val="22"/>
        </w:rPr>
        <w:t xml:space="preserve"> </w:t>
      </w:r>
      <w:r w:rsidRPr="00DD5EA3">
        <w:rPr>
          <w:sz w:val="22"/>
          <w:szCs w:val="22"/>
        </w:rPr>
        <w:t xml:space="preserve">The assumptions for determining such analogies should be documented in the analysis documentation, and the inspection team should examine the rules and methods for potential non-conservatisms. </w:t>
      </w:r>
      <w:r w:rsidR="00AB7C3F">
        <w:rPr>
          <w:sz w:val="22"/>
          <w:szCs w:val="22"/>
        </w:rPr>
        <w:t xml:space="preserve"> </w:t>
      </w:r>
      <w:r w:rsidRPr="00DD5EA3">
        <w:rPr>
          <w:sz w:val="22"/>
          <w:szCs w:val="22"/>
        </w:rPr>
        <w:t>Any assumptions with questionable conservatism should be noted for inclusion in the inspection</w:t>
      </w:r>
      <w:r w:rsidRPr="00DD5EA3">
        <w:rPr>
          <w:spacing w:val="-22"/>
          <w:sz w:val="22"/>
          <w:szCs w:val="22"/>
        </w:rPr>
        <w:t xml:space="preserve"> </w:t>
      </w:r>
      <w:r w:rsidRPr="00DD5EA3">
        <w:rPr>
          <w:sz w:val="22"/>
          <w:szCs w:val="22"/>
        </w:rPr>
        <w:t>report.</w:t>
      </w:r>
    </w:p>
    <w:p w14:paraId="7D88A061" w14:textId="77777777" w:rsidR="00C2118F" w:rsidRPr="00DD5EA3" w:rsidRDefault="00C2118F" w:rsidP="005A3132">
      <w:pPr>
        <w:pStyle w:val="BodyText"/>
        <w:rPr>
          <w:sz w:val="22"/>
          <w:szCs w:val="22"/>
        </w:rPr>
      </w:pPr>
    </w:p>
    <w:p w14:paraId="7D7D9ECC" w14:textId="77777777" w:rsidR="00C2118F" w:rsidRPr="00DD5EA3" w:rsidRDefault="007054DF" w:rsidP="005A3132">
      <w:pPr>
        <w:pStyle w:val="BodyText"/>
        <w:rPr>
          <w:sz w:val="22"/>
          <w:szCs w:val="22"/>
        </w:rPr>
      </w:pPr>
      <w:r w:rsidRPr="00DD5EA3">
        <w:rPr>
          <w:sz w:val="22"/>
          <w:szCs w:val="22"/>
        </w:rPr>
        <w:t>Confirm that the applicant’s fire-damage assessment consists of two components:</w:t>
      </w:r>
    </w:p>
    <w:p w14:paraId="5741F829" w14:textId="77777777" w:rsidR="00C2118F" w:rsidRPr="00DD5EA3" w:rsidRDefault="00C2118F" w:rsidP="005A3132">
      <w:pPr>
        <w:pStyle w:val="BodyText"/>
        <w:rPr>
          <w:sz w:val="22"/>
          <w:szCs w:val="22"/>
        </w:rPr>
      </w:pPr>
    </w:p>
    <w:p w14:paraId="18DA2712" w14:textId="77777777" w:rsidR="00C2118F" w:rsidRPr="00DD5EA3" w:rsidRDefault="007054DF" w:rsidP="00586B38">
      <w:pPr>
        <w:pStyle w:val="ListParagraph"/>
        <w:numPr>
          <w:ilvl w:val="0"/>
          <w:numId w:val="4"/>
        </w:numPr>
        <w:tabs>
          <w:tab w:val="left" w:pos="821"/>
        </w:tabs>
        <w:ind w:hanging="460"/>
        <w:jc w:val="left"/>
      </w:pPr>
      <w:r w:rsidRPr="00DD5EA3">
        <w:t>Determination of the damage footprint</w:t>
      </w:r>
      <w:r w:rsidRPr="00DD5EA3">
        <w:rPr>
          <w:spacing w:val="-14"/>
        </w:rPr>
        <w:t xml:space="preserve"> </w:t>
      </w:r>
      <w:r w:rsidRPr="00DD5EA3">
        <w:t>by:</w:t>
      </w:r>
    </w:p>
    <w:p w14:paraId="04199FC8" w14:textId="77777777" w:rsidR="00C2118F" w:rsidRPr="00DD5EA3" w:rsidRDefault="00C2118F" w:rsidP="00794980">
      <w:pPr>
        <w:pStyle w:val="BodyText"/>
        <w:rPr>
          <w:sz w:val="22"/>
          <w:szCs w:val="22"/>
        </w:rPr>
      </w:pPr>
    </w:p>
    <w:p w14:paraId="66135EA5" w14:textId="77777777" w:rsidR="00C2118F" w:rsidRPr="00DD5EA3" w:rsidRDefault="007054DF" w:rsidP="00794980">
      <w:pPr>
        <w:pStyle w:val="ListParagraph"/>
        <w:numPr>
          <w:ilvl w:val="1"/>
          <w:numId w:val="4"/>
        </w:numPr>
        <w:tabs>
          <w:tab w:val="left" w:pos="1540"/>
          <w:tab w:val="left" w:pos="1541"/>
        </w:tabs>
        <w:ind w:right="768"/>
        <w:jc w:val="left"/>
      </w:pPr>
      <w:r w:rsidRPr="00DD5EA3">
        <w:t>Identification of the spread of fire damage through new</w:t>
      </w:r>
      <w:r w:rsidRPr="00DD5EA3">
        <w:rPr>
          <w:spacing w:val="-28"/>
        </w:rPr>
        <w:t xml:space="preserve"> </w:t>
      </w:r>
      <w:r w:rsidRPr="00DD5EA3">
        <w:t>compartment connections due to overpressure,</w:t>
      </w:r>
      <w:r w:rsidRPr="00DD5EA3">
        <w:rPr>
          <w:spacing w:val="-14"/>
        </w:rPr>
        <w:t xml:space="preserve"> </w:t>
      </w:r>
      <w:r w:rsidRPr="00DD5EA3">
        <w:t>and</w:t>
      </w:r>
    </w:p>
    <w:p w14:paraId="1022D97A" w14:textId="77777777" w:rsidR="00C2118F" w:rsidRPr="00DD5EA3" w:rsidRDefault="007054DF" w:rsidP="00794980">
      <w:pPr>
        <w:pStyle w:val="ListParagraph"/>
        <w:numPr>
          <w:ilvl w:val="1"/>
          <w:numId w:val="4"/>
        </w:numPr>
        <w:tabs>
          <w:tab w:val="left" w:pos="1540"/>
          <w:tab w:val="left" w:pos="1541"/>
        </w:tabs>
        <w:ind w:right="953"/>
        <w:jc w:val="left"/>
      </w:pPr>
      <w:r w:rsidRPr="00DD5EA3">
        <w:t>Identification of the spread fire damage through existing connected compartments</w:t>
      </w:r>
    </w:p>
    <w:p w14:paraId="23FDE8A0" w14:textId="77777777" w:rsidR="00C2118F" w:rsidRPr="00DD5EA3" w:rsidRDefault="00C2118F" w:rsidP="00794980">
      <w:pPr>
        <w:pStyle w:val="BodyText"/>
        <w:rPr>
          <w:sz w:val="22"/>
          <w:szCs w:val="22"/>
        </w:rPr>
      </w:pPr>
    </w:p>
    <w:p w14:paraId="5ED20AA7" w14:textId="77777777" w:rsidR="00C2118F" w:rsidRPr="00DD5EA3" w:rsidRDefault="007054DF" w:rsidP="00586B38">
      <w:pPr>
        <w:pStyle w:val="ListParagraph"/>
        <w:numPr>
          <w:ilvl w:val="0"/>
          <w:numId w:val="4"/>
        </w:numPr>
        <w:tabs>
          <w:tab w:val="left" w:pos="821"/>
        </w:tabs>
        <w:ind w:hanging="460"/>
        <w:jc w:val="left"/>
      </w:pPr>
      <w:r w:rsidRPr="00DD5EA3">
        <w:t>Determination of the SSCs to be considered damaged and no longer</w:t>
      </w:r>
      <w:r w:rsidRPr="00DD5EA3">
        <w:rPr>
          <w:spacing w:val="-28"/>
        </w:rPr>
        <w:t xml:space="preserve"> </w:t>
      </w:r>
      <w:r w:rsidRPr="00DD5EA3">
        <w:t>credited.</w:t>
      </w:r>
    </w:p>
    <w:p w14:paraId="3AEFA247" w14:textId="77777777" w:rsidR="00C2118F" w:rsidRPr="00DD5EA3" w:rsidRDefault="00C2118F" w:rsidP="00794980">
      <w:pPr>
        <w:pStyle w:val="BodyText"/>
        <w:rPr>
          <w:sz w:val="22"/>
          <w:szCs w:val="22"/>
        </w:rPr>
      </w:pPr>
    </w:p>
    <w:p w14:paraId="16315011" w14:textId="316C1529" w:rsidR="00C2118F" w:rsidRPr="00DD5EA3" w:rsidRDefault="007054DF" w:rsidP="005A3132">
      <w:pPr>
        <w:pStyle w:val="BodyText"/>
        <w:ind w:right="114"/>
        <w:rPr>
          <w:sz w:val="22"/>
          <w:szCs w:val="22"/>
        </w:rPr>
      </w:pPr>
      <w:r w:rsidRPr="00DD5EA3">
        <w:rPr>
          <w:sz w:val="22"/>
          <w:szCs w:val="22"/>
        </w:rPr>
        <w:t xml:space="preserve">Completed structural analysis results are a prerequisite for performing the fire analysis assessment. </w:t>
      </w:r>
      <w:r w:rsidR="00AB7C3F">
        <w:rPr>
          <w:sz w:val="22"/>
          <w:szCs w:val="22"/>
        </w:rPr>
        <w:t xml:space="preserve"> </w:t>
      </w:r>
      <w:r w:rsidRPr="00DD5EA3">
        <w:rPr>
          <w:sz w:val="22"/>
          <w:szCs w:val="22"/>
        </w:rPr>
        <w:t xml:space="preserve">Adequate plant documentation is needed to complete this stage of the inspection, including plant layout diagrams that display the locations of fire areas including wall and door ratings, SSC locations including cable routing. </w:t>
      </w:r>
      <w:r w:rsidR="00AB7C3F">
        <w:rPr>
          <w:sz w:val="22"/>
          <w:szCs w:val="22"/>
        </w:rPr>
        <w:t xml:space="preserve"> </w:t>
      </w:r>
      <w:r w:rsidRPr="00DD5EA3">
        <w:rPr>
          <w:sz w:val="22"/>
          <w:szCs w:val="22"/>
        </w:rPr>
        <w:t>If available, a plant probabilistic risk assessment (PRA), internal fire analysis, and internal flood analysis may aid the inspector in determining an adequate list of damaged equipment.</w:t>
      </w:r>
      <w:bookmarkStart w:id="15" w:name="_GoBack"/>
      <w:bookmarkEnd w:id="15"/>
    </w:p>
    <w:p w14:paraId="065B5D55" w14:textId="77777777" w:rsidR="005A3132" w:rsidRDefault="005A3132" w:rsidP="005A3132"/>
    <w:p w14:paraId="426325C4" w14:textId="184ABDAD" w:rsidR="005A3132" w:rsidRPr="00DD5EA3" w:rsidRDefault="005A3132" w:rsidP="005A3132">
      <w:pPr>
        <w:sectPr w:rsidR="005A3132" w:rsidRPr="00DD5EA3" w:rsidSect="005A3132">
          <w:footerReference w:type="default" r:id="rId22"/>
          <w:pgSz w:w="12240" w:h="15840"/>
          <w:pgMar w:top="1440" w:right="1440" w:bottom="1440" w:left="1440" w:header="720" w:footer="720" w:gutter="0"/>
          <w:pgNumType w:start="1"/>
          <w:cols w:space="720"/>
          <w:docGrid w:linePitch="299"/>
        </w:sectPr>
      </w:pPr>
    </w:p>
    <w:p w14:paraId="70ACB940" w14:textId="77777777" w:rsidR="00C2118F" w:rsidRPr="005A3132" w:rsidRDefault="007054DF" w:rsidP="005A3132">
      <w:pPr>
        <w:pStyle w:val="ListParagraph"/>
        <w:numPr>
          <w:ilvl w:val="0"/>
          <w:numId w:val="5"/>
        </w:numPr>
        <w:tabs>
          <w:tab w:val="left" w:pos="461"/>
        </w:tabs>
        <w:ind w:left="0" w:firstLine="0"/>
        <w:jc w:val="left"/>
      </w:pPr>
      <w:r w:rsidRPr="005A3132">
        <w:t>SPECIFIC TECHINCAL</w:t>
      </w:r>
      <w:r w:rsidRPr="005A3132">
        <w:rPr>
          <w:spacing w:val="-6"/>
        </w:rPr>
        <w:t xml:space="preserve"> </w:t>
      </w:r>
      <w:r w:rsidRPr="005A3132">
        <w:t>GUIDANCE</w:t>
      </w:r>
    </w:p>
    <w:p w14:paraId="2D4BBF6B" w14:textId="77777777" w:rsidR="00C2118F" w:rsidRPr="00DD5EA3" w:rsidRDefault="00C2118F" w:rsidP="005A3132">
      <w:pPr>
        <w:pStyle w:val="BodyText"/>
        <w:rPr>
          <w:sz w:val="22"/>
          <w:szCs w:val="22"/>
        </w:rPr>
      </w:pPr>
    </w:p>
    <w:p w14:paraId="4DFB2664" w14:textId="1A74A50E" w:rsidR="00C2118F" w:rsidRDefault="007054DF" w:rsidP="005A3132">
      <w:pPr>
        <w:pStyle w:val="ListParagraph"/>
        <w:numPr>
          <w:ilvl w:val="1"/>
          <w:numId w:val="5"/>
        </w:numPr>
        <w:tabs>
          <w:tab w:val="left" w:pos="821"/>
        </w:tabs>
        <w:ind w:left="810" w:right="116"/>
        <w:jc w:val="left"/>
      </w:pPr>
      <w:r w:rsidRPr="00DD5EA3">
        <w:rPr>
          <w:u w:val="single"/>
        </w:rPr>
        <w:t>Damage Footprint Assessment</w:t>
      </w:r>
      <w:r w:rsidRPr="00DD5EA3">
        <w:t xml:space="preserve">. </w:t>
      </w:r>
      <w:r w:rsidR="00AB7C3F">
        <w:t xml:space="preserve"> </w:t>
      </w:r>
      <w:r w:rsidRPr="00DD5EA3">
        <w:t>Verify that the footprints are consistent with NEI 07-13 which involves the following rule</w:t>
      </w:r>
      <w:r w:rsidRPr="00DD5EA3">
        <w:rPr>
          <w:spacing w:val="-14"/>
        </w:rPr>
        <w:t xml:space="preserve"> </w:t>
      </w:r>
      <w:r w:rsidRPr="00DD5EA3">
        <w:t>set:</w:t>
      </w:r>
    </w:p>
    <w:p w14:paraId="1463C18B" w14:textId="77777777" w:rsidR="005A3132" w:rsidRPr="00DD5EA3" w:rsidRDefault="005A3132" w:rsidP="005A3132">
      <w:pPr>
        <w:pStyle w:val="ListParagraph"/>
        <w:tabs>
          <w:tab w:val="left" w:pos="821"/>
        </w:tabs>
        <w:ind w:left="810" w:right="116" w:firstLine="0"/>
        <w:jc w:val="left"/>
      </w:pPr>
    </w:p>
    <w:p w14:paraId="2DB98540" w14:textId="01E221C1" w:rsidR="001F553D" w:rsidRDefault="007054DF" w:rsidP="005A3132">
      <w:pPr>
        <w:pStyle w:val="BodyText"/>
        <w:ind w:left="810" w:right="348"/>
        <w:rPr>
          <w:spacing w:val="19"/>
          <w:sz w:val="22"/>
          <w:szCs w:val="22"/>
        </w:rPr>
      </w:pPr>
      <w:r w:rsidRPr="00DD5EA3">
        <w:rPr>
          <w:sz w:val="22"/>
          <w:szCs w:val="22"/>
        </w:rPr>
        <w:t xml:space="preserve">Step 1: </w:t>
      </w:r>
      <w:r w:rsidR="00C0533A">
        <w:rPr>
          <w:sz w:val="22"/>
          <w:szCs w:val="22"/>
        </w:rPr>
        <w:t xml:space="preserve"> </w:t>
      </w:r>
      <w:r w:rsidRPr="00DD5EA3">
        <w:rPr>
          <w:sz w:val="22"/>
          <w:szCs w:val="22"/>
        </w:rPr>
        <w:t>Identify Potential New Fire Area Connections Due to</w:t>
      </w:r>
      <w:r w:rsidRPr="00DD5EA3">
        <w:rPr>
          <w:spacing w:val="-16"/>
          <w:sz w:val="22"/>
          <w:szCs w:val="22"/>
        </w:rPr>
        <w:t xml:space="preserve"> </w:t>
      </w:r>
      <w:r w:rsidRPr="00DD5EA3">
        <w:rPr>
          <w:sz w:val="22"/>
          <w:szCs w:val="22"/>
        </w:rPr>
        <w:t>Physical</w:t>
      </w:r>
      <w:r w:rsidRPr="00DD5EA3">
        <w:rPr>
          <w:spacing w:val="-2"/>
          <w:sz w:val="22"/>
          <w:szCs w:val="22"/>
        </w:rPr>
        <w:t xml:space="preserve"> </w:t>
      </w:r>
      <w:r w:rsidRPr="00DD5EA3">
        <w:rPr>
          <w:sz w:val="22"/>
          <w:szCs w:val="22"/>
        </w:rPr>
        <w:t xml:space="preserve">Damage: </w:t>
      </w:r>
      <w:r w:rsidRPr="00DD5EA3">
        <w:rPr>
          <w:spacing w:val="19"/>
          <w:sz w:val="22"/>
          <w:szCs w:val="22"/>
        </w:rPr>
        <w:t xml:space="preserve"> </w:t>
      </w:r>
    </w:p>
    <w:p w14:paraId="04C8556B" w14:textId="77777777" w:rsidR="00DE20E6" w:rsidRDefault="00DE20E6" w:rsidP="00794980">
      <w:pPr>
        <w:pStyle w:val="BodyText"/>
        <w:ind w:left="1720" w:right="348" w:hanging="900"/>
        <w:rPr>
          <w:noProof/>
          <w:position w:val="-5"/>
          <w:sz w:val="22"/>
          <w:szCs w:val="22"/>
        </w:rPr>
      </w:pPr>
    </w:p>
    <w:p w14:paraId="36FC9ED9" w14:textId="13876E6D" w:rsidR="00C2118F" w:rsidRPr="00DD5EA3" w:rsidRDefault="007054DF" w:rsidP="00794980">
      <w:pPr>
        <w:pStyle w:val="BodyText"/>
        <w:numPr>
          <w:ilvl w:val="0"/>
          <w:numId w:val="14"/>
        </w:numPr>
        <w:ind w:right="348"/>
        <w:rPr>
          <w:sz w:val="22"/>
          <w:szCs w:val="22"/>
        </w:rPr>
      </w:pPr>
      <w:r w:rsidRPr="00DE20E6">
        <w:rPr>
          <w:sz w:val="22"/>
          <w:szCs w:val="22"/>
        </w:rPr>
        <w:t>All openings that are at the perimeter of the physical damage</w:t>
      </w:r>
      <w:r w:rsidRPr="00DE20E6">
        <w:rPr>
          <w:spacing w:val="-28"/>
          <w:sz w:val="22"/>
          <w:szCs w:val="22"/>
        </w:rPr>
        <w:t xml:space="preserve"> </w:t>
      </w:r>
      <w:r w:rsidRPr="00DE20E6">
        <w:rPr>
          <w:sz w:val="22"/>
          <w:szCs w:val="22"/>
        </w:rPr>
        <w:t>(i.e.,</w:t>
      </w:r>
    </w:p>
    <w:p w14:paraId="1466C07A" w14:textId="77777777" w:rsidR="00C2118F" w:rsidRPr="00DD5EA3" w:rsidRDefault="007054DF" w:rsidP="00794980">
      <w:pPr>
        <w:pStyle w:val="BodyText"/>
        <w:ind w:left="2080"/>
        <w:rPr>
          <w:sz w:val="22"/>
          <w:szCs w:val="22"/>
        </w:rPr>
      </w:pPr>
      <w:r w:rsidRPr="00DE20E6">
        <w:rPr>
          <w:sz w:val="22"/>
          <w:szCs w:val="22"/>
        </w:rPr>
        <w:t>interface boundary) fail and permit overpressure fire to enter the</w:t>
      </w:r>
    </w:p>
    <w:p w14:paraId="44F2D366" w14:textId="77777777" w:rsidR="00C2118F" w:rsidRPr="00DD5EA3" w:rsidRDefault="007054DF" w:rsidP="00794980">
      <w:pPr>
        <w:pStyle w:val="BodyText"/>
        <w:ind w:left="2080"/>
        <w:rPr>
          <w:sz w:val="22"/>
          <w:szCs w:val="22"/>
        </w:rPr>
      </w:pPr>
      <w:r w:rsidRPr="00DE20E6">
        <w:rPr>
          <w:sz w:val="22"/>
          <w:szCs w:val="22"/>
        </w:rPr>
        <w:t>adjoining fire area(s)</w:t>
      </w:r>
    </w:p>
    <w:p w14:paraId="32A4CA0B" w14:textId="77777777" w:rsidR="00C2118F" w:rsidRPr="00DD5EA3" w:rsidRDefault="00C2118F" w:rsidP="00794980">
      <w:pPr>
        <w:pStyle w:val="BodyText"/>
        <w:rPr>
          <w:sz w:val="22"/>
          <w:szCs w:val="22"/>
        </w:rPr>
      </w:pPr>
    </w:p>
    <w:p w14:paraId="76E7E79A" w14:textId="28CAA9D5" w:rsidR="00C2118F" w:rsidRPr="00DD5EA3" w:rsidRDefault="007054DF" w:rsidP="00794980">
      <w:pPr>
        <w:pStyle w:val="BodyText"/>
        <w:ind w:left="820" w:right="348"/>
        <w:rPr>
          <w:sz w:val="22"/>
          <w:szCs w:val="22"/>
        </w:rPr>
      </w:pPr>
      <w:r w:rsidRPr="00DD5EA3">
        <w:rPr>
          <w:sz w:val="22"/>
          <w:szCs w:val="22"/>
        </w:rPr>
        <w:t xml:space="preserve">Step 2: </w:t>
      </w:r>
      <w:r w:rsidR="00C0533A">
        <w:rPr>
          <w:sz w:val="22"/>
          <w:szCs w:val="22"/>
        </w:rPr>
        <w:t xml:space="preserve"> </w:t>
      </w:r>
      <w:r w:rsidRPr="00DD5EA3">
        <w:rPr>
          <w:sz w:val="22"/>
          <w:szCs w:val="22"/>
        </w:rPr>
        <w:t xml:space="preserve">Spread Fire Damage through Connected Fire Areas </w:t>
      </w:r>
      <w:r w:rsidRPr="00DE20E6">
        <w:rPr>
          <w:sz w:val="22"/>
          <w:szCs w:val="22"/>
        </w:rPr>
        <w:t>(see NEI 07-13, Figure 3-11):</w:t>
      </w:r>
    </w:p>
    <w:p w14:paraId="39ACF675" w14:textId="77777777" w:rsidR="00C2118F" w:rsidRPr="00DD5EA3" w:rsidRDefault="00C2118F" w:rsidP="00794980">
      <w:pPr>
        <w:pStyle w:val="BodyText"/>
        <w:rPr>
          <w:sz w:val="22"/>
          <w:szCs w:val="22"/>
        </w:rPr>
      </w:pPr>
    </w:p>
    <w:p w14:paraId="3B77B58E" w14:textId="77777777" w:rsidR="00C2118F" w:rsidRPr="00DD5EA3" w:rsidRDefault="007054DF" w:rsidP="00794980">
      <w:pPr>
        <w:pStyle w:val="BodyText"/>
        <w:ind w:left="2080" w:right="290" w:hanging="360"/>
        <w:rPr>
          <w:sz w:val="22"/>
          <w:szCs w:val="22"/>
        </w:rPr>
      </w:pPr>
      <w:r w:rsidRPr="00DD5EA3">
        <w:rPr>
          <w:noProof/>
          <w:position w:val="-5"/>
          <w:sz w:val="22"/>
          <w:szCs w:val="22"/>
        </w:rPr>
        <w:drawing>
          <wp:inline distT="0" distB="0" distL="0" distR="0" wp14:anchorId="48DB7EDB" wp14:editId="279E6051">
            <wp:extent cx="140207" cy="187451"/>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23" cstate="print"/>
                    <a:stretch>
                      <a:fillRect/>
                    </a:stretch>
                  </pic:blipFill>
                  <pic:spPr>
                    <a:xfrm>
                      <a:off x="0" y="0"/>
                      <a:ext cx="140207"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E20E6">
        <w:rPr>
          <w:sz w:val="22"/>
          <w:szCs w:val="22"/>
        </w:rPr>
        <w:t xml:space="preserve">One Barrier Option: A single 3-hour rated fire barrier rated at least 5 </w:t>
      </w:r>
      <w:proofErr w:type="spellStart"/>
      <w:r w:rsidRPr="00DE20E6">
        <w:rPr>
          <w:sz w:val="22"/>
          <w:szCs w:val="22"/>
        </w:rPr>
        <w:t>psid</w:t>
      </w:r>
      <w:proofErr w:type="spellEnd"/>
      <w:r w:rsidRPr="00DE20E6">
        <w:rPr>
          <w:sz w:val="22"/>
          <w:szCs w:val="22"/>
        </w:rPr>
        <w:t xml:space="preserve"> beyond the physical damage perimeter stops further propagation,</w:t>
      </w:r>
      <w:r w:rsidRPr="00DE20E6">
        <w:rPr>
          <w:spacing w:val="-7"/>
          <w:sz w:val="22"/>
          <w:szCs w:val="22"/>
        </w:rPr>
        <w:t xml:space="preserve"> </w:t>
      </w:r>
      <w:r w:rsidRPr="00DE20E6">
        <w:rPr>
          <w:sz w:val="22"/>
          <w:szCs w:val="22"/>
        </w:rPr>
        <w:t>or</w:t>
      </w:r>
    </w:p>
    <w:p w14:paraId="7A7CD443" w14:textId="77777777" w:rsidR="00C2118F" w:rsidRPr="00DD5EA3" w:rsidRDefault="007054DF" w:rsidP="00794980">
      <w:pPr>
        <w:pStyle w:val="BodyText"/>
        <w:ind w:left="2080" w:right="656" w:hanging="360"/>
        <w:rPr>
          <w:sz w:val="22"/>
          <w:szCs w:val="22"/>
        </w:rPr>
      </w:pPr>
      <w:r w:rsidRPr="00DD5EA3">
        <w:rPr>
          <w:noProof/>
          <w:position w:val="-5"/>
          <w:sz w:val="22"/>
          <w:szCs w:val="22"/>
        </w:rPr>
        <w:drawing>
          <wp:inline distT="0" distB="0" distL="0" distR="0" wp14:anchorId="01E1C538" wp14:editId="4D5794E3">
            <wp:extent cx="140207" cy="187451"/>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23" cstate="print"/>
                    <a:stretch>
                      <a:fillRect/>
                    </a:stretch>
                  </pic:blipFill>
                  <pic:spPr>
                    <a:xfrm>
                      <a:off x="0" y="0"/>
                      <a:ext cx="140207"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E20E6">
        <w:rPr>
          <w:sz w:val="22"/>
          <w:szCs w:val="22"/>
        </w:rPr>
        <w:t>Two Barrier Option: Two 3-hour rated fire barriers (rated below</w:t>
      </w:r>
      <w:r w:rsidRPr="00DE20E6">
        <w:rPr>
          <w:spacing w:val="-23"/>
          <w:sz w:val="22"/>
          <w:szCs w:val="22"/>
        </w:rPr>
        <w:t xml:space="preserve"> </w:t>
      </w:r>
      <w:r w:rsidRPr="00DE20E6">
        <w:rPr>
          <w:sz w:val="22"/>
          <w:szCs w:val="22"/>
        </w:rPr>
        <w:t xml:space="preserve">5 </w:t>
      </w:r>
      <w:proofErr w:type="spellStart"/>
      <w:r w:rsidRPr="00DE20E6">
        <w:rPr>
          <w:sz w:val="22"/>
          <w:szCs w:val="22"/>
        </w:rPr>
        <w:t>psid</w:t>
      </w:r>
      <w:proofErr w:type="spellEnd"/>
      <w:r w:rsidRPr="00DE20E6">
        <w:rPr>
          <w:sz w:val="22"/>
          <w:szCs w:val="22"/>
        </w:rPr>
        <w:t>) beyond the physical damage perimeter are needed to stop further</w:t>
      </w:r>
      <w:r w:rsidRPr="00DE20E6">
        <w:rPr>
          <w:spacing w:val="-7"/>
          <w:sz w:val="22"/>
          <w:szCs w:val="22"/>
        </w:rPr>
        <w:t xml:space="preserve"> </w:t>
      </w:r>
      <w:r w:rsidRPr="00DE20E6">
        <w:rPr>
          <w:sz w:val="22"/>
          <w:szCs w:val="22"/>
        </w:rPr>
        <w:t>propagation</w:t>
      </w:r>
    </w:p>
    <w:p w14:paraId="21E7F9B7" w14:textId="77777777" w:rsidR="00C2118F" w:rsidRPr="00DD5EA3" w:rsidRDefault="007054DF" w:rsidP="00794980">
      <w:pPr>
        <w:pStyle w:val="BodyText"/>
        <w:ind w:left="2080" w:hanging="360"/>
        <w:rPr>
          <w:sz w:val="22"/>
          <w:szCs w:val="22"/>
        </w:rPr>
      </w:pPr>
      <w:r w:rsidRPr="00DD5EA3">
        <w:rPr>
          <w:noProof/>
          <w:position w:val="-5"/>
          <w:sz w:val="22"/>
          <w:szCs w:val="22"/>
        </w:rPr>
        <w:drawing>
          <wp:inline distT="0" distB="0" distL="0" distR="0" wp14:anchorId="33F7B45D" wp14:editId="40CF33D8">
            <wp:extent cx="140207" cy="187451"/>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23" cstate="print"/>
                    <a:stretch>
                      <a:fillRect/>
                    </a:stretch>
                  </pic:blipFill>
                  <pic:spPr>
                    <a:xfrm>
                      <a:off x="0" y="0"/>
                      <a:ext cx="140207"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E20E6">
        <w:rPr>
          <w:sz w:val="22"/>
          <w:szCs w:val="22"/>
        </w:rPr>
        <w:t>Within a rated fire area, fire damage spreads up, down and</w:t>
      </w:r>
      <w:r w:rsidRPr="00DE20E6">
        <w:rPr>
          <w:spacing w:val="-28"/>
          <w:sz w:val="22"/>
          <w:szCs w:val="22"/>
        </w:rPr>
        <w:t xml:space="preserve"> </w:t>
      </w:r>
      <w:r w:rsidRPr="00DE20E6">
        <w:rPr>
          <w:sz w:val="22"/>
          <w:szCs w:val="22"/>
        </w:rPr>
        <w:t>laterally through openings such that the entire fire area is exposed to fire damage.</w:t>
      </w:r>
    </w:p>
    <w:p w14:paraId="5B63A032" w14:textId="77777777" w:rsidR="00C2118F" w:rsidRPr="00DD5EA3" w:rsidRDefault="00C2118F" w:rsidP="00794980">
      <w:pPr>
        <w:pStyle w:val="BodyText"/>
        <w:rPr>
          <w:sz w:val="22"/>
          <w:szCs w:val="22"/>
        </w:rPr>
      </w:pPr>
    </w:p>
    <w:p w14:paraId="18057948" w14:textId="5B35A6A1" w:rsidR="00C2118F" w:rsidRPr="00DD5EA3" w:rsidRDefault="007054DF" w:rsidP="00794980">
      <w:pPr>
        <w:pStyle w:val="BodyText"/>
        <w:ind w:left="820" w:right="295"/>
        <w:rPr>
          <w:sz w:val="22"/>
          <w:szCs w:val="22"/>
        </w:rPr>
      </w:pPr>
      <w:r w:rsidRPr="00DE20E6">
        <w:rPr>
          <w:sz w:val="22"/>
          <w:szCs w:val="22"/>
        </w:rPr>
        <w:t xml:space="preserve">Step 3: </w:t>
      </w:r>
      <w:r w:rsidR="00C0533A">
        <w:rPr>
          <w:sz w:val="22"/>
          <w:szCs w:val="22"/>
        </w:rPr>
        <w:t xml:space="preserve"> </w:t>
      </w:r>
      <w:r w:rsidRPr="00DE20E6">
        <w:rPr>
          <w:sz w:val="22"/>
          <w:szCs w:val="22"/>
        </w:rPr>
        <w:t>Spread Fire Damage through HVAC Ducting (see NEI 07-13, Figures 3- 12 and 3-13):</w:t>
      </w:r>
    </w:p>
    <w:p w14:paraId="250A6DD7" w14:textId="77777777" w:rsidR="00C2118F" w:rsidRPr="00DD5EA3" w:rsidRDefault="00C2118F" w:rsidP="00794980">
      <w:pPr>
        <w:pStyle w:val="BodyText"/>
        <w:rPr>
          <w:sz w:val="22"/>
          <w:szCs w:val="22"/>
        </w:rPr>
      </w:pPr>
    </w:p>
    <w:p w14:paraId="1C248ACE" w14:textId="77777777" w:rsidR="00C2118F" w:rsidRPr="00DD5EA3" w:rsidRDefault="007054DF" w:rsidP="00794980">
      <w:pPr>
        <w:pStyle w:val="BodyText"/>
        <w:ind w:left="2080" w:right="290" w:hanging="360"/>
        <w:rPr>
          <w:sz w:val="22"/>
          <w:szCs w:val="22"/>
        </w:rPr>
      </w:pPr>
      <w:r w:rsidRPr="00DD5EA3">
        <w:rPr>
          <w:noProof/>
          <w:position w:val="-5"/>
          <w:sz w:val="22"/>
          <w:szCs w:val="22"/>
        </w:rPr>
        <w:drawing>
          <wp:inline distT="0" distB="0" distL="0" distR="0" wp14:anchorId="6804BA10" wp14:editId="1862D46D">
            <wp:extent cx="140207" cy="187451"/>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3" cstate="print"/>
                    <a:stretch>
                      <a:fillRect/>
                    </a:stretch>
                  </pic:blipFill>
                  <pic:spPr>
                    <a:xfrm>
                      <a:off x="0" y="0"/>
                      <a:ext cx="140207"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E20E6">
        <w:rPr>
          <w:sz w:val="22"/>
          <w:szCs w:val="22"/>
        </w:rPr>
        <w:t>Sheet metal HVAC ducting in the interface boundary is torn and provides a pathway for pressurized fire to propagate to the</w:t>
      </w:r>
      <w:r w:rsidRPr="00DE20E6">
        <w:rPr>
          <w:spacing w:val="-27"/>
          <w:sz w:val="22"/>
          <w:szCs w:val="22"/>
        </w:rPr>
        <w:t xml:space="preserve"> </w:t>
      </w:r>
      <w:r w:rsidRPr="00DE20E6">
        <w:rPr>
          <w:sz w:val="22"/>
          <w:szCs w:val="22"/>
        </w:rPr>
        <w:t>adjacent fire</w:t>
      </w:r>
      <w:r w:rsidRPr="00DE20E6">
        <w:rPr>
          <w:spacing w:val="-5"/>
          <w:sz w:val="22"/>
          <w:szCs w:val="22"/>
        </w:rPr>
        <w:t xml:space="preserve"> </w:t>
      </w:r>
      <w:r w:rsidRPr="00DE20E6">
        <w:rPr>
          <w:sz w:val="22"/>
          <w:szCs w:val="22"/>
        </w:rPr>
        <w:t>area(s).</w:t>
      </w:r>
    </w:p>
    <w:p w14:paraId="40EDAF11" w14:textId="77777777" w:rsidR="00C2118F" w:rsidRPr="00DD5EA3" w:rsidRDefault="007054DF" w:rsidP="00794980">
      <w:pPr>
        <w:pStyle w:val="BodyText"/>
        <w:ind w:left="2080" w:right="6" w:hanging="360"/>
        <w:rPr>
          <w:sz w:val="22"/>
          <w:szCs w:val="22"/>
        </w:rPr>
      </w:pPr>
      <w:r w:rsidRPr="00DD5EA3">
        <w:rPr>
          <w:noProof/>
          <w:position w:val="-5"/>
          <w:sz w:val="22"/>
          <w:szCs w:val="22"/>
        </w:rPr>
        <w:drawing>
          <wp:inline distT="0" distB="0" distL="0" distR="0" wp14:anchorId="227C208F" wp14:editId="0EF9C1F4">
            <wp:extent cx="140207" cy="187451"/>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23" cstate="print"/>
                    <a:stretch>
                      <a:fillRect/>
                    </a:stretch>
                  </pic:blipFill>
                  <pic:spPr>
                    <a:xfrm>
                      <a:off x="0" y="0"/>
                      <a:ext cx="140207"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E20E6">
        <w:rPr>
          <w:sz w:val="22"/>
          <w:szCs w:val="22"/>
        </w:rPr>
        <w:t>Sheet metal HVAC ducting exposed to the fireball overpressure collapses and provides a pathway for unpressurized fire to</w:t>
      </w:r>
      <w:r w:rsidRPr="00DE20E6">
        <w:rPr>
          <w:spacing w:val="-24"/>
          <w:sz w:val="22"/>
          <w:szCs w:val="22"/>
        </w:rPr>
        <w:t xml:space="preserve"> </w:t>
      </w:r>
      <w:r w:rsidRPr="00DE20E6">
        <w:rPr>
          <w:sz w:val="22"/>
          <w:szCs w:val="22"/>
        </w:rPr>
        <w:t>propagate to the adjacent fire</w:t>
      </w:r>
      <w:r w:rsidRPr="00DE20E6">
        <w:rPr>
          <w:spacing w:val="-13"/>
          <w:sz w:val="22"/>
          <w:szCs w:val="22"/>
        </w:rPr>
        <w:t xml:space="preserve"> </w:t>
      </w:r>
      <w:r w:rsidRPr="00DE20E6">
        <w:rPr>
          <w:sz w:val="22"/>
          <w:szCs w:val="22"/>
        </w:rPr>
        <w:t>area(s).</w:t>
      </w:r>
    </w:p>
    <w:p w14:paraId="7961FBC9" w14:textId="77777777" w:rsidR="00C2118F" w:rsidRPr="00DD5EA3" w:rsidRDefault="00C2118F" w:rsidP="00794980">
      <w:pPr>
        <w:pStyle w:val="BodyText"/>
        <w:rPr>
          <w:sz w:val="22"/>
          <w:szCs w:val="22"/>
        </w:rPr>
      </w:pPr>
    </w:p>
    <w:p w14:paraId="3F053B57" w14:textId="241F21B9" w:rsidR="00C2118F" w:rsidRPr="00DD5EA3" w:rsidRDefault="007054DF" w:rsidP="00794980">
      <w:pPr>
        <w:pStyle w:val="BodyText"/>
        <w:ind w:left="820" w:right="114"/>
        <w:rPr>
          <w:sz w:val="22"/>
          <w:szCs w:val="22"/>
        </w:rPr>
      </w:pPr>
      <w:r w:rsidRPr="00DE20E6">
        <w:rPr>
          <w:sz w:val="22"/>
          <w:szCs w:val="22"/>
        </w:rPr>
        <w:t xml:space="preserve">The interface boundary is the line between the end of the physical damage footprint and the beginning of the extension of the fire damage footprint.  The term “fire barrier” is the complete assembly that separates one fire area from another, and includes the walls, floors, ceilings, doors, penetrations, blowout panels, etc. </w:t>
      </w:r>
      <w:r w:rsidR="00AB7C3F">
        <w:rPr>
          <w:sz w:val="22"/>
          <w:szCs w:val="22"/>
        </w:rPr>
        <w:t xml:space="preserve"> </w:t>
      </w:r>
      <w:r w:rsidRPr="00DE20E6">
        <w:rPr>
          <w:sz w:val="22"/>
          <w:szCs w:val="22"/>
        </w:rPr>
        <w:t xml:space="preserve">When applying the “Two Barrier Option,” a minimum volume of 2000 ft3 is </w:t>
      </w:r>
      <w:proofErr w:type="gramStart"/>
      <w:r w:rsidRPr="00DE20E6">
        <w:rPr>
          <w:sz w:val="22"/>
          <w:szCs w:val="22"/>
        </w:rPr>
        <w:t>sufficient</w:t>
      </w:r>
      <w:proofErr w:type="gramEnd"/>
      <w:r w:rsidRPr="00DE20E6">
        <w:rPr>
          <w:sz w:val="22"/>
          <w:szCs w:val="22"/>
        </w:rPr>
        <w:t xml:space="preserve"> for the fire area between the two</w:t>
      </w:r>
      <w:r w:rsidRPr="00DE20E6">
        <w:rPr>
          <w:spacing w:val="-19"/>
          <w:sz w:val="22"/>
          <w:szCs w:val="22"/>
        </w:rPr>
        <w:t xml:space="preserve"> </w:t>
      </w:r>
      <w:r w:rsidRPr="00DE20E6">
        <w:rPr>
          <w:sz w:val="22"/>
          <w:szCs w:val="22"/>
        </w:rPr>
        <w:t>barriers.</w:t>
      </w:r>
    </w:p>
    <w:p w14:paraId="46C2530B" w14:textId="77777777" w:rsidR="00C2118F" w:rsidRPr="00DD5EA3" w:rsidRDefault="00C2118F" w:rsidP="00794980">
      <w:pPr>
        <w:pStyle w:val="BodyText"/>
        <w:rPr>
          <w:sz w:val="22"/>
          <w:szCs w:val="22"/>
        </w:rPr>
      </w:pPr>
    </w:p>
    <w:p w14:paraId="27F8B00E" w14:textId="595D78AB" w:rsidR="00C2118F" w:rsidRDefault="007054DF" w:rsidP="00794980">
      <w:pPr>
        <w:pStyle w:val="BodyText"/>
        <w:ind w:left="820" w:right="114"/>
        <w:rPr>
          <w:sz w:val="22"/>
          <w:szCs w:val="22"/>
        </w:rPr>
      </w:pPr>
      <w:r w:rsidRPr="00DD5EA3">
        <w:rPr>
          <w:sz w:val="22"/>
          <w:szCs w:val="22"/>
        </w:rPr>
        <w:t xml:space="preserve">Although a plant design may not be complete at the time of the </w:t>
      </w:r>
      <w:r w:rsidRPr="00DE20E6">
        <w:rPr>
          <w:sz w:val="22"/>
          <w:szCs w:val="22"/>
        </w:rPr>
        <w:t xml:space="preserve">AIA </w:t>
      </w:r>
      <w:r w:rsidRPr="00DD5EA3">
        <w:rPr>
          <w:sz w:val="22"/>
          <w:szCs w:val="22"/>
        </w:rPr>
        <w:t>inspection, each applicant should have all required features identified that are relevant to the propagation of the fire.</w:t>
      </w:r>
    </w:p>
    <w:p w14:paraId="71EB1661" w14:textId="77777777" w:rsidR="00AB7C3F" w:rsidRPr="00DD5EA3" w:rsidRDefault="00AB7C3F" w:rsidP="00794980">
      <w:pPr>
        <w:pStyle w:val="BodyText"/>
        <w:ind w:left="820" w:right="114"/>
        <w:rPr>
          <w:sz w:val="22"/>
          <w:szCs w:val="22"/>
        </w:rPr>
      </w:pPr>
    </w:p>
    <w:p w14:paraId="0A86C183" w14:textId="33E588FB" w:rsidR="00C2118F" w:rsidRPr="00DD5EA3" w:rsidRDefault="007054DF" w:rsidP="00794980">
      <w:pPr>
        <w:pStyle w:val="BodyText"/>
        <w:ind w:left="820" w:right="116"/>
        <w:rPr>
          <w:sz w:val="22"/>
          <w:szCs w:val="22"/>
        </w:rPr>
      </w:pPr>
      <w:r w:rsidRPr="00DD5EA3">
        <w:rPr>
          <w:sz w:val="22"/>
          <w:szCs w:val="22"/>
        </w:rPr>
        <w:t xml:space="preserve">Regions with large equipment invariably are designed with access methods to facilitate replacement of the equipment when it is inoperable. </w:t>
      </w:r>
      <w:r w:rsidR="00AB7C3F">
        <w:rPr>
          <w:sz w:val="22"/>
          <w:szCs w:val="22"/>
        </w:rPr>
        <w:t xml:space="preserve"> </w:t>
      </w:r>
      <w:r w:rsidRPr="00DD5EA3">
        <w:rPr>
          <w:sz w:val="22"/>
          <w:szCs w:val="22"/>
        </w:rPr>
        <w:t>Walk-ways, stairs, entrances, cabling and piping penetrations should be adequately accounted for in the  analysis.  Penetration features should be adequately described in the</w:t>
      </w:r>
    </w:p>
    <w:p w14:paraId="52B44277" w14:textId="77777777" w:rsidR="00C2118F" w:rsidRPr="00DD5EA3" w:rsidRDefault="00C2118F" w:rsidP="00794980">
      <w:pPr>
        <w:sectPr w:rsidR="00C2118F" w:rsidRPr="00DD5EA3" w:rsidSect="00DD5EA3">
          <w:footerReference w:type="default" r:id="rId24"/>
          <w:type w:val="continuous"/>
          <w:pgSz w:w="12240" w:h="15840"/>
          <w:pgMar w:top="1440" w:right="1440" w:bottom="1440" w:left="1440" w:header="720" w:footer="791" w:gutter="0"/>
          <w:cols w:space="720"/>
          <w:docGrid w:linePitch="299"/>
        </w:sectPr>
      </w:pPr>
    </w:p>
    <w:p w14:paraId="6866A2EC" w14:textId="07C4DD9A" w:rsidR="00C2118F" w:rsidRPr="00DD5EA3" w:rsidRDefault="007054DF" w:rsidP="00794980">
      <w:pPr>
        <w:pStyle w:val="BodyText"/>
        <w:ind w:left="820" w:right="116"/>
        <w:rPr>
          <w:sz w:val="22"/>
          <w:szCs w:val="22"/>
        </w:rPr>
      </w:pPr>
      <w:r w:rsidRPr="00DD5EA3">
        <w:rPr>
          <w:sz w:val="22"/>
          <w:szCs w:val="22"/>
        </w:rPr>
        <w:t xml:space="preserve">analysis. </w:t>
      </w:r>
      <w:r w:rsidR="004B22E6">
        <w:rPr>
          <w:sz w:val="22"/>
          <w:szCs w:val="22"/>
        </w:rPr>
        <w:t xml:space="preserve"> </w:t>
      </w:r>
      <w:r w:rsidRPr="00DD5EA3">
        <w:rPr>
          <w:sz w:val="22"/>
          <w:szCs w:val="22"/>
        </w:rPr>
        <w:t xml:space="preserve">Fire suppression equipment is not to be credited within the NEI 07-13 fire damage rule set. </w:t>
      </w:r>
      <w:r w:rsidR="004B22E6">
        <w:rPr>
          <w:sz w:val="22"/>
          <w:szCs w:val="22"/>
        </w:rPr>
        <w:t xml:space="preserve"> </w:t>
      </w:r>
      <w:r w:rsidRPr="00DD5EA3">
        <w:rPr>
          <w:sz w:val="22"/>
          <w:szCs w:val="22"/>
        </w:rPr>
        <w:t>Severed pipes and floor drain within the fire damage foot print will be analyzed under the flood damage assessment.</w:t>
      </w:r>
    </w:p>
    <w:p w14:paraId="448533D1" w14:textId="4641FB11" w:rsidR="00C2118F" w:rsidRDefault="00C2118F" w:rsidP="00794980">
      <w:pPr>
        <w:pStyle w:val="BodyText"/>
        <w:ind w:left="100"/>
        <w:rPr>
          <w:sz w:val="22"/>
          <w:szCs w:val="22"/>
        </w:rPr>
      </w:pPr>
    </w:p>
    <w:p w14:paraId="6C499D68" w14:textId="77777777" w:rsidR="00B7198B" w:rsidRPr="00DD5EA3" w:rsidRDefault="00B7198B" w:rsidP="00794980">
      <w:pPr>
        <w:pStyle w:val="BodyText"/>
        <w:ind w:left="100"/>
        <w:rPr>
          <w:sz w:val="22"/>
          <w:szCs w:val="22"/>
        </w:rPr>
      </w:pPr>
    </w:p>
    <w:p w14:paraId="4521AAF9" w14:textId="268A52DE" w:rsidR="00C2118F" w:rsidRPr="00DE20E6" w:rsidRDefault="007054DF" w:rsidP="00794980">
      <w:pPr>
        <w:pStyle w:val="ListParagraph"/>
        <w:numPr>
          <w:ilvl w:val="1"/>
          <w:numId w:val="5"/>
        </w:numPr>
        <w:tabs>
          <w:tab w:val="left" w:pos="821"/>
        </w:tabs>
        <w:ind w:right="119"/>
        <w:jc w:val="left"/>
      </w:pPr>
      <w:r w:rsidRPr="00DD5EA3">
        <w:rPr>
          <w:u w:val="single"/>
        </w:rPr>
        <w:t xml:space="preserve">Fire Damage </w:t>
      </w:r>
      <w:proofErr w:type="spellStart"/>
      <w:r w:rsidRPr="00DD5EA3">
        <w:rPr>
          <w:u w:val="single"/>
        </w:rPr>
        <w:t>Affects</w:t>
      </w:r>
      <w:proofErr w:type="spellEnd"/>
      <w:r w:rsidRPr="00DD5EA3">
        <w:rPr>
          <w:u w:val="single"/>
        </w:rPr>
        <w:t xml:space="preserve"> on SSCs</w:t>
      </w:r>
      <w:r w:rsidRPr="00DD5EA3">
        <w:t xml:space="preserve">. Verify that all the SSCs within the fire damage </w:t>
      </w:r>
      <w:r w:rsidRPr="00DD5EA3">
        <w:lastRenderedPageBreak/>
        <w:t xml:space="preserve">footprints is considered failed at 5 minutes consistent with the guidance provided in NEI 07-13. </w:t>
      </w:r>
      <w:r w:rsidR="004B22E6">
        <w:t xml:space="preserve"> </w:t>
      </w:r>
      <w:r w:rsidRPr="00DD5EA3">
        <w:t xml:space="preserve">SSCs include electrical equipment, mechanical equipment, cables, pipes, etc. </w:t>
      </w:r>
      <w:r w:rsidR="004B22E6">
        <w:t xml:space="preserve"> </w:t>
      </w:r>
      <w:r w:rsidRPr="00DD5EA3">
        <w:t xml:space="preserve">Determination of the state of the plant after </w:t>
      </w:r>
      <w:r w:rsidR="00DE20E6" w:rsidRPr="00DD5EA3">
        <w:t>identifying</w:t>
      </w:r>
      <w:r w:rsidRPr="00DD5EA3">
        <w:t xml:space="preserve"> the damaged equipment is not within the scope of this</w:t>
      </w:r>
      <w:r w:rsidRPr="00DD5EA3">
        <w:rPr>
          <w:spacing w:val="-22"/>
        </w:rPr>
        <w:t xml:space="preserve"> </w:t>
      </w:r>
      <w:r w:rsidRPr="00DD5EA3">
        <w:t>section.</w:t>
      </w:r>
    </w:p>
    <w:p w14:paraId="37A8E853" w14:textId="77777777" w:rsidR="00C2118F" w:rsidRPr="00DD5EA3" w:rsidRDefault="00C2118F" w:rsidP="00794980">
      <w:pPr>
        <w:pStyle w:val="BodyText"/>
        <w:rPr>
          <w:sz w:val="22"/>
          <w:szCs w:val="22"/>
        </w:rPr>
      </w:pPr>
    </w:p>
    <w:p w14:paraId="65E59822" w14:textId="77777777" w:rsidR="00C2118F" w:rsidRPr="00DE20E6" w:rsidRDefault="007054DF" w:rsidP="005A3132">
      <w:pPr>
        <w:pStyle w:val="ListParagraph"/>
        <w:numPr>
          <w:ilvl w:val="0"/>
          <w:numId w:val="5"/>
        </w:numPr>
        <w:tabs>
          <w:tab w:val="left" w:pos="887"/>
          <w:tab w:val="left" w:pos="888"/>
        </w:tabs>
        <w:ind w:left="893" w:hanging="893"/>
        <w:jc w:val="left"/>
      </w:pPr>
      <w:r w:rsidRPr="00DE20E6">
        <w:t>INSPECTION</w:t>
      </w:r>
      <w:r w:rsidRPr="00DE20E6">
        <w:rPr>
          <w:spacing w:val="-8"/>
        </w:rPr>
        <w:t xml:space="preserve"> </w:t>
      </w:r>
      <w:r w:rsidRPr="00DE20E6">
        <w:t>CHECKLIST</w:t>
      </w:r>
    </w:p>
    <w:p w14:paraId="340A4457" w14:textId="77777777" w:rsidR="00C2118F" w:rsidRPr="00DD5EA3" w:rsidRDefault="00C2118F" w:rsidP="00794980">
      <w:pPr>
        <w:pStyle w:val="BodyText"/>
        <w:rPr>
          <w:sz w:val="22"/>
          <w:szCs w:val="22"/>
        </w:rPr>
      </w:pPr>
    </w:p>
    <w:p w14:paraId="08EC9E57" w14:textId="2399D096" w:rsidR="00C2118F" w:rsidRPr="00DD5EA3" w:rsidRDefault="007054DF" w:rsidP="005A3132">
      <w:pPr>
        <w:pStyle w:val="BodyText"/>
        <w:ind w:right="348"/>
        <w:rPr>
          <w:sz w:val="22"/>
          <w:szCs w:val="22"/>
        </w:rPr>
      </w:pPr>
      <w:r w:rsidRPr="00DD5EA3">
        <w:rPr>
          <w:sz w:val="22"/>
          <w:szCs w:val="22"/>
        </w:rPr>
        <w:t xml:space="preserve">Below is an inspection checklist that should be used to summarize </w:t>
      </w:r>
      <w:r w:rsidRPr="00DD5EA3">
        <w:rPr>
          <w:spacing w:val="2"/>
          <w:sz w:val="22"/>
          <w:szCs w:val="22"/>
        </w:rPr>
        <w:t xml:space="preserve">the </w:t>
      </w:r>
      <w:r w:rsidRPr="00DD5EA3">
        <w:rPr>
          <w:sz w:val="22"/>
          <w:szCs w:val="22"/>
        </w:rPr>
        <w:t>findings of the fire</w:t>
      </w:r>
      <w:r w:rsidRPr="00DD5EA3">
        <w:rPr>
          <w:spacing w:val="-6"/>
          <w:sz w:val="22"/>
          <w:szCs w:val="22"/>
        </w:rPr>
        <w:t xml:space="preserve"> </w:t>
      </w:r>
      <w:r w:rsidRPr="00DD5EA3">
        <w:rPr>
          <w:sz w:val="22"/>
          <w:szCs w:val="22"/>
        </w:rPr>
        <w:t>inspection.</w:t>
      </w:r>
    </w:p>
    <w:p w14:paraId="7245B3A7" w14:textId="77777777" w:rsidR="00C2118F" w:rsidRPr="00DD5EA3" w:rsidRDefault="00C2118F" w:rsidP="00794980">
      <w:pPr>
        <w:sectPr w:rsidR="00C2118F" w:rsidRPr="00DD5EA3" w:rsidSect="00DD5EA3">
          <w:footerReference w:type="default" r:id="rId25"/>
          <w:type w:val="continuous"/>
          <w:pgSz w:w="12240" w:h="15840"/>
          <w:pgMar w:top="1440" w:right="1440" w:bottom="1440" w:left="1440" w:header="576" w:footer="720" w:gutter="0"/>
          <w:cols w:space="720"/>
          <w:docGrid w:linePitch="299"/>
        </w:sectPr>
      </w:pPr>
    </w:p>
    <w:tbl>
      <w:tblPr>
        <w:tblW w:w="0" w:type="auto"/>
        <w:tblInd w:w="116" w:type="dxa"/>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5816"/>
        <w:gridCol w:w="1539"/>
        <w:gridCol w:w="1368"/>
        <w:gridCol w:w="854"/>
        <w:gridCol w:w="3102"/>
      </w:tblGrid>
      <w:tr w:rsidR="00A00F36" w:rsidRPr="00DD5EA3" w14:paraId="554C02B7" w14:textId="77777777">
        <w:trPr>
          <w:trHeight w:hRule="exact" w:val="420"/>
        </w:trPr>
        <w:tc>
          <w:tcPr>
            <w:tcW w:w="8723" w:type="dxa"/>
            <w:gridSpan w:val="3"/>
            <w:tcBorders>
              <w:bottom w:val="single" w:sz="12" w:space="0" w:color="000000"/>
              <w:right w:val="single" w:sz="8" w:space="0" w:color="000000"/>
            </w:tcBorders>
          </w:tcPr>
          <w:p w14:paraId="57C2F5C2" w14:textId="77777777" w:rsidR="00C2118F" w:rsidRPr="00DD5EA3" w:rsidRDefault="007054DF" w:rsidP="00794980">
            <w:pPr>
              <w:pStyle w:val="TableParagraph"/>
            </w:pPr>
            <w:r w:rsidRPr="00DD5EA3">
              <w:lastRenderedPageBreak/>
              <w:t>Plant Fire Inspection for:</w:t>
            </w:r>
          </w:p>
        </w:tc>
        <w:tc>
          <w:tcPr>
            <w:tcW w:w="3956" w:type="dxa"/>
            <w:gridSpan w:val="2"/>
            <w:tcBorders>
              <w:left w:val="single" w:sz="8" w:space="0" w:color="000000"/>
              <w:bottom w:val="single" w:sz="12" w:space="0" w:color="000000"/>
            </w:tcBorders>
          </w:tcPr>
          <w:p w14:paraId="6D5AF3E8" w14:textId="77777777" w:rsidR="00C2118F" w:rsidRPr="00DD5EA3" w:rsidRDefault="007054DF" w:rsidP="00794980">
            <w:pPr>
              <w:pStyle w:val="TableParagraph"/>
              <w:ind w:left="213"/>
            </w:pPr>
            <w:r w:rsidRPr="00DD5EA3">
              <w:t>Date</w:t>
            </w:r>
          </w:p>
        </w:tc>
      </w:tr>
      <w:tr w:rsidR="00A00F36" w:rsidRPr="00DD5EA3" w14:paraId="61519B18" w14:textId="77777777" w:rsidTr="00356102">
        <w:trPr>
          <w:trHeight w:hRule="exact" w:val="307"/>
        </w:trPr>
        <w:tc>
          <w:tcPr>
            <w:tcW w:w="5816" w:type="dxa"/>
            <w:tcBorders>
              <w:top w:val="single" w:sz="12" w:space="0" w:color="000000"/>
              <w:bottom w:val="single" w:sz="12" w:space="0" w:color="000000"/>
              <w:right w:val="single" w:sz="8" w:space="0" w:color="000000"/>
            </w:tcBorders>
          </w:tcPr>
          <w:p w14:paraId="60111500" w14:textId="77777777" w:rsidR="00C2118F" w:rsidRPr="00DD5EA3" w:rsidRDefault="007054DF" w:rsidP="00794980">
            <w:pPr>
              <w:pStyle w:val="TableParagraph"/>
            </w:pPr>
            <w:r w:rsidRPr="00DD5EA3">
              <w:t>Inspection Item</w:t>
            </w:r>
          </w:p>
        </w:tc>
        <w:tc>
          <w:tcPr>
            <w:tcW w:w="1539" w:type="dxa"/>
            <w:tcBorders>
              <w:top w:val="single" w:sz="12" w:space="0" w:color="000000"/>
              <w:left w:val="single" w:sz="8" w:space="0" w:color="000000"/>
              <w:bottom w:val="single" w:sz="12" w:space="0" w:color="000000"/>
              <w:right w:val="single" w:sz="8" w:space="0" w:color="000000"/>
            </w:tcBorders>
          </w:tcPr>
          <w:p w14:paraId="0A5F77C5" w14:textId="77777777" w:rsidR="00C2118F" w:rsidRPr="00DD5EA3" w:rsidRDefault="007054DF" w:rsidP="00794980">
            <w:pPr>
              <w:pStyle w:val="TableParagraph"/>
              <w:ind w:left="211"/>
            </w:pPr>
            <w:r w:rsidRPr="00DD5EA3">
              <w:t>Incomplete</w:t>
            </w:r>
          </w:p>
        </w:tc>
        <w:tc>
          <w:tcPr>
            <w:tcW w:w="1368" w:type="dxa"/>
            <w:tcBorders>
              <w:top w:val="single" w:sz="12" w:space="0" w:color="000000"/>
              <w:left w:val="single" w:sz="8" w:space="0" w:color="000000"/>
              <w:bottom w:val="single" w:sz="12" w:space="0" w:color="000000"/>
              <w:right w:val="single" w:sz="8" w:space="0" w:color="000000"/>
            </w:tcBorders>
          </w:tcPr>
          <w:p w14:paraId="0B828115" w14:textId="77777777" w:rsidR="00C2118F" w:rsidRPr="00DD5EA3" w:rsidRDefault="007054DF" w:rsidP="00794980">
            <w:pPr>
              <w:pStyle w:val="TableParagraph"/>
              <w:ind w:left="213"/>
            </w:pPr>
            <w:r w:rsidRPr="00DD5EA3">
              <w:t>Complete</w:t>
            </w:r>
          </w:p>
        </w:tc>
        <w:tc>
          <w:tcPr>
            <w:tcW w:w="854" w:type="dxa"/>
            <w:tcBorders>
              <w:top w:val="single" w:sz="12" w:space="0" w:color="000000"/>
              <w:left w:val="single" w:sz="8" w:space="0" w:color="000000"/>
              <w:bottom w:val="single" w:sz="12" w:space="0" w:color="000000"/>
              <w:right w:val="single" w:sz="8" w:space="0" w:color="000000"/>
            </w:tcBorders>
          </w:tcPr>
          <w:p w14:paraId="289EC52B" w14:textId="77777777" w:rsidR="00C2118F" w:rsidRPr="00DD5EA3" w:rsidRDefault="007054DF" w:rsidP="00794980">
            <w:pPr>
              <w:pStyle w:val="TableParagraph"/>
              <w:ind w:left="213"/>
            </w:pPr>
            <w:r w:rsidRPr="00DD5EA3">
              <w:t>N/A</w:t>
            </w:r>
          </w:p>
        </w:tc>
        <w:tc>
          <w:tcPr>
            <w:tcW w:w="3102" w:type="dxa"/>
            <w:tcBorders>
              <w:top w:val="single" w:sz="12" w:space="0" w:color="000000"/>
              <w:left w:val="single" w:sz="8" w:space="0" w:color="000000"/>
              <w:bottom w:val="single" w:sz="12" w:space="0" w:color="000000"/>
            </w:tcBorders>
          </w:tcPr>
          <w:p w14:paraId="6DFEC17C" w14:textId="77777777" w:rsidR="00C2118F" w:rsidRPr="00DD5EA3" w:rsidRDefault="007054DF" w:rsidP="00794980">
            <w:pPr>
              <w:pStyle w:val="TableParagraph"/>
              <w:ind w:left="213"/>
            </w:pPr>
            <w:r w:rsidRPr="00DD5EA3">
              <w:t>Comment</w:t>
            </w:r>
          </w:p>
        </w:tc>
      </w:tr>
      <w:tr w:rsidR="00A00F36" w:rsidRPr="00DD5EA3" w14:paraId="29A20695" w14:textId="77777777" w:rsidTr="00356102">
        <w:trPr>
          <w:trHeight w:hRule="exact" w:val="293"/>
        </w:trPr>
        <w:tc>
          <w:tcPr>
            <w:tcW w:w="5816" w:type="dxa"/>
            <w:tcBorders>
              <w:top w:val="single" w:sz="12" w:space="0" w:color="000000"/>
              <w:bottom w:val="single" w:sz="2" w:space="0" w:color="000000"/>
              <w:right w:val="single" w:sz="8" w:space="0" w:color="000000"/>
            </w:tcBorders>
            <w:shd w:val="clear" w:color="auto" w:fill="B3B3B3"/>
          </w:tcPr>
          <w:p w14:paraId="12B7DB09" w14:textId="5EE3DE56" w:rsidR="00C2118F" w:rsidRPr="00DD5EA3" w:rsidRDefault="007054DF" w:rsidP="00794980">
            <w:pPr>
              <w:pStyle w:val="TableParagraph"/>
            </w:pPr>
            <w:r w:rsidRPr="00DD5EA3">
              <w:t xml:space="preserve">I. </w:t>
            </w:r>
            <w:r w:rsidR="004B22E6">
              <w:t xml:space="preserve"> </w:t>
            </w:r>
            <w:r w:rsidRPr="00DD5EA3">
              <w:t>Fire Damage Footprint Assessment</w:t>
            </w:r>
          </w:p>
        </w:tc>
        <w:tc>
          <w:tcPr>
            <w:tcW w:w="1539" w:type="dxa"/>
            <w:tcBorders>
              <w:top w:val="single" w:sz="12" w:space="0" w:color="000000"/>
              <w:left w:val="single" w:sz="8" w:space="0" w:color="000000"/>
              <w:bottom w:val="single" w:sz="2" w:space="0" w:color="000000"/>
              <w:right w:val="single" w:sz="8" w:space="0" w:color="000000"/>
            </w:tcBorders>
            <w:shd w:val="clear" w:color="auto" w:fill="B3B3B3"/>
          </w:tcPr>
          <w:p w14:paraId="325AB0A7" w14:textId="77777777" w:rsidR="00C2118F" w:rsidRPr="00DD5EA3" w:rsidRDefault="00C2118F" w:rsidP="00794980"/>
        </w:tc>
        <w:tc>
          <w:tcPr>
            <w:tcW w:w="1368" w:type="dxa"/>
            <w:tcBorders>
              <w:top w:val="single" w:sz="12" w:space="0" w:color="000000"/>
              <w:left w:val="single" w:sz="8" w:space="0" w:color="000000"/>
              <w:bottom w:val="single" w:sz="2" w:space="0" w:color="000000"/>
              <w:right w:val="single" w:sz="8" w:space="0" w:color="000000"/>
            </w:tcBorders>
            <w:shd w:val="clear" w:color="auto" w:fill="B3B3B3"/>
          </w:tcPr>
          <w:p w14:paraId="5C37BBFA" w14:textId="77777777" w:rsidR="00C2118F" w:rsidRPr="00DD5EA3" w:rsidRDefault="00C2118F" w:rsidP="00794980"/>
        </w:tc>
        <w:tc>
          <w:tcPr>
            <w:tcW w:w="854" w:type="dxa"/>
            <w:tcBorders>
              <w:top w:val="single" w:sz="12" w:space="0" w:color="000000"/>
              <w:left w:val="single" w:sz="8" w:space="0" w:color="000000"/>
              <w:bottom w:val="single" w:sz="2" w:space="0" w:color="000000"/>
              <w:right w:val="single" w:sz="8" w:space="0" w:color="000000"/>
            </w:tcBorders>
            <w:shd w:val="clear" w:color="auto" w:fill="B3B3B3"/>
          </w:tcPr>
          <w:p w14:paraId="61334055" w14:textId="77777777" w:rsidR="00C2118F" w:rsidRPr="00DD5EA3" w:rsidRDefault="00C2118F" w:rsidP="00794980"/>
        </w:tc>
        <w:tc>
          <w:tcPr>
            <w:tcW w:w="3102" w:type="dxa"/>
            <w:tcBorders>
              <w:top w:val="single" w:sz="12" w:space="0" w:color="000000"/>
              <w:left w:val="single" w:sz="8" w:space="0" w:color="000000"/>
              <w:bottom w:val="single" w:sz="2" w:space="0" w:color="000000"/>
            </w:tcBorders>
            <w:shd w:val="clear" w:color="auto" w:fill="B3B3B3"/>
          </w:tcPr>
          <w:p w14:paraId="0637E6E8" w14:textId="77777777" w:rsidR="00C2118F" w:rsidRPr="00DD5EA3" w:rsidRDefault="00C2118F" w:rsidP="00794980"/>
        </w:tc>
      </w:tr>
      <w:tr w:rsidR="00A00F36" w:rsidRPr="00DD5EA3" w14:paraId="2F47E3C8" w14:textId="77777777" w:rsidTr="00356102">
        <w:trPr>
          <w:trHeight w:hRule="exact" w:val="556"/>
        </w:trPr>
        <w:tc>
          <w:tcPr>
            <w:tcW w:w="5816" w:type="dxa"/>
            <w:tcBorders>
              <w:top w:val="single" w:sz="2" w:space="0" w:color="000000"/>
              <w:bottom w:val="nil"/>
              <w:right w:val="single" w:sz="8" w:space="0" w:color="000000"/>
            </w:tcBorders>
          </w:tcPr>
          <w:p w14:paraId="47E353BA" w14:textId="66D56CE5" w:rsidR="00C2118F" w:rsidRPr="00DD5EA3" w:rsidRDefault="007054DF" w:rsidP="00794980">
            <w:pPr>
              <w:pStyle w:val="TableParagraph"/>
              <w:ind w:right="253"/>
            </w:pPr>
            <w:r w:rsidRPr="00DD5EA3">
              <w:t xml:space="preserve">1. </w:t>
            </w:r>
            <w:r w:rsidR="004B22E6">
              <w:t xml:space="preserve"> </w:t>
            </w:r>
            <w:r w:rsidRPr="00DD5EA3">
              <w:t>Each impact scenario contains a corresponding fire analysis</w:t>
            </w:r>
          </w:p>
        </w:tc>
        <w:tc>
          <w:tcPr>
            <w:tcW w:w="1539" w:type="dxa"/>
            <w:vMerge w:val="restart"/>
            <w:tcBorders>
              <w:top w:val="single" w:sz="2" w:space="0" w:color="000000"/>
              <w:left w:val="single" w:sz="8" w:space="0" w:color="000000"/>
              <w:right w:val="single" w:sz="8" w:space="0" w:color="000000"/>
            </w:tcBorders>
          </w:tcPr>
          <w:p w14:paraId="770FD8FD" w14:textId="77777777" w:rsidR="00C2118F" w:rsidRPr="00DD5EA3" w:rsidRDefault="00C2118F" w:rsidP="00794980"/>
        </w:tc>
        <w:tc>
          <w:tcPr>
            <w:tcW w:w="1368" w:type="dxa"/>
            <w:vMerge w:val="restart"/>
            <w:tcBorders>
              <w:top w:val="single" w:sz="2" w:space="0" w:color="000000"/>
              <w:left w:val="single" w:sz="8" w:space="0" w:color="000000"/>
              <w:right w:val="single" w:sz="8" w:space="0" w:color="000000"/>
            </w:tcBorders>
          </w:tcPr>
          <w:p w14:paraId="36045A9F" w14:textId="77777777" w:rsidR="00C2118F" w:rsidRPr="00DD5EA3" w:rsidRDefault="00C2118F" w:rsidP="00794980"/>
        </w:tc>
        <w:tc>
          <w:tcPr>
            <w:tcW w:w="854" w:type="dxa"/>
            <w:vMerge w:val="restart"/>
            <w:tcBorders>
              <w:top w:val="single" w:sz="2" w:space="0" w:color="000000"/>
              <w:left w:val="single" w:sz="8" w:space="0" w:color="000000"/>
              <w:right w:val="single" w:sz="8" w:space="0" w:color="000000"/>
            </w:tcBorders>
          </w:tcPr>
          <w:p w14:paraId="60155136" w14:textId="77777777" w:rsidR="00C2118F" w:rsidRPr="00DD5EA3" w:rsidRDefault="00C2118F" w:rsidP="00794980"/>
        </w:tc>
        <w:tc>
          <w:tcPr>
            <w:tcW w:w="3102" w:type="dxa"/>
            <w:vMerge w:val="restart"/>
            <w:tcBorders>
              <w:top w:val="single" w:sz="2" w:space="0" w:color="000000"/>
              <w:left w:val="single" w:sz="8" w:space="0" w:color="000000"/>
            </w:tcBorders>
          </w:tcPr>
          <w:p w14:paraId="2CD98173" w14:textId="77777777" w:rsidR="00C2118F" w:rsidRPr="00DD5EA3" w:rsidRDefault="00C2118F" w:rsidP="00794980"/>
        </w:tc>
      </w:tr>
      <w:tr w:rsidR="00A00F36" w:rsidRPr="00DD5EA3" w14:paraId="044FCB60" w14:textId="77777777" w:rsidTr="00356102">
        <w:trPr>
          <w:trHeight w:hRule="exact" w:val="552"/>
        </w:trPr>
        <w:tc>
          <w:tcPr>
            <w:tcW w:w="5816" w:type="dxa"/>
            <w:tcBorders>
              <w:top w:val="nil"/>
              <w:bottom w:val="nil"/>
              <w:right w:val="single" w:sz="8" w:space="0" w:color="000000"/>
            </w:tcBorders>
          </w:tcPr>
          <w:p w14:paraId="73FA42AD" w14:textId="24BF7D5C" w:rsidR="00C2118F" w:rsidRPr="00DD5EA3" w:rsidRDefault="007054DF" w:rsidP="00794980">
            <w:pPr>
              <w:pStyle w:val="TableParagraph"/>
            </w:pPr>
            <w:r w:rsidRPr="00DD5EA3">
              <w:t xml:space="preserve">2. </w:t>
            </w:r>
            <w:r w:rsidR="004B22E6">
              <w:t xml:space="preserve"> </w:t>
            </w:r>
            <w:r w:rsidRPr="00DD5EA3">
              <w:t>The fire damage footprints extend out from the structural footprints.</w:t>
            </w:r>
          </w:p>
        </w:tc>
        <w:tc>
          <w:tcPr>
            <w:tcW w:w="1539" w:type="dxa"/>
            <w:vMerge/>
            <w:tcBorders>
              <w:left w:val="single" w:sz="8" w:space="0" w:color="000000"/>
              <w:right w:val="single" w:sz="8" w:space="0" w:color="000000"/>
            </w:tcBorders>
          </w:tcPr>
          <w:p w14:paraId="62DCCA93" w14:textId="77777777" w:rsidR="00C2118F" w:rsidRPr="00DD5EA3" w:rsidRDefault="00C2118F" w:rsidP="00794980"/>
        </w:tc>
        <w:tc>
          <w:tcPr>
            <w:tcW w:w="1368" w:type="dxa"/>
            <w:vMerge/>
            <w:tcBorders>
              <w:left w:val="single" w:sz="8" w:space="0" w:color="000000"/>
              <w:right w:val="single" w:sz="8" w:space="0" w:color="000000"/>
            </w:tcBorders>
          </w:tcPr>
          <w:p w14:paraId="4B54609D" w14:textId="77777777" w:rsidR="00C2118F" w:rsidRPr="00DD5EA3" w:rsidRDefault="00C2118F" w:rsidP="00794980"/>
        </w:tc>
        <w:tc>
          <w:tcPr>
            <w:tcW w:w="854" w:type="dxa"/>
            <w:vMerge/>
            <w:tcBorders>
              <w:left w:val="single" w:sz="8" w:space="0" w:color="000000"/>
              <w:right w:val="single" w:sz="8" w:space="0" w:color="000000"/>
            </w:tcBorders>
          </w:tcPr>
          <w:p w14:paraId="7F0B407F" w14:textId="77777777" w:rsidR="00C2118F" w:rsidRPr="00DD5EA3" w:rsidRDefault="00C2118F" w:rsidP="00794980"/>
        </w:tc>
        <w:tc>
          <w:tcPr>
            <w:tcW w:w="3102" w:type="dxa"/>
            <w:vMerge/>
            <w:tcBorders>
              <w:left w:val="single" w:sz="8" w:space="0" w:color="000000"/>
            </w:tcBorders>
          </w:tcPr>
          <w:p w14:paraId="6DB643B1" w14:textId="77777777" w:rsidR="00C2118F" w:rsidRPr="00DD5EA3" w:rsidRDefault="00C2118F" w:rsidP="00794980"/>
        </w:tc>
      </w:tr>
      <w:tr w:rsidR="00A00F36" w:rsidRPr="00DD5EA3" w14:paraId="4A66175F" w14:textId="77777777" w:rsidTr="00356102">
        <w:trPr>
          <w:trHeight w:hRule="exact" w:val="551"/>
        </w:trPr>
        <w:tc>
          <w:tcPr>
            <w:tcW w:w="5816" w:type="dxa"/>
            <w:tcBorders>
              <w:top w:val="nil"/>
              <w:bottom w:val="nil"/>
              <w:right w:val="single" w:sz="8" w:space="0" w:color="000000"/>
            </w:tcBorders>
          </w:tcPr>
          <w:p w14:paraId="0439CEE9" w14:textId="6139090A" w:rsidR="00C2118F" w:rsidRPr="00DD5EA3" w:rsidRDefault="007054DF" w:rsidP="00794980">
            <w:pPr>
              <w:pStyle w:val="TableParagraph"/>
              <w:ind w:right="827"/>
            </w:pPr>
            <w:r w:rsidRPr="00DD5EA3">
              <w:t xml:space="preserve">3. </w:t>
            </w:r>
            <w:r w:rsidR="004B22E6">
              <w:t xml:space="preserve"> </w:t>
            </w:r>
            <w:r w:rsidRPr="00DD5EA3">
              <w:t>Fire Areas are appropriately identified and evaluated</w:t>
            </w:r>
          </w:p>
        </w:tc>
        <w:tc>
          <w:tcPr>
            <w:tcW w:w="1539" w:type="dxa"/>
            <w:vMerge/>
            <w:tcBorders>
              <w:left w:val="single" w:sz="8" w:space="0" w:color="000000"/>
              <w:right w:val="single" w:sz="8" w:space="0" w:color="000000"/>
            </w:tcBorders>
          </w:tcPr>
          <w:p w14:paraId="38C37A7D" w14:textId="77777777" w:rsidR="00C2118F" w:rsidRPr="00DD5EA3" w:rsidRDefault="00C2118F" w:rsidP="00794980"/>
        </w:tc>
        <w:tc>
          <w:tcPr>
            <w:tcW w:w="1368" w:type="dxa"/>
            <w:vMerge/>
            <w:tcBorders>
              <w:left w:val="single" w:sz="8" w:space="0" w:color="000000"/>
              <w:right w:val="single" w:sz="8" w:space="0" w:color="000000"/>
            </w:tcBorders>
          </w:tcPr>
          <w:p w14:paraId="3E3EEFF1" w14:textId="77777777" w:rsidR="00C2118F" w:rsidRPr="00DD5EA3" w:rsidRDefault="00C2118F" w:rsidP="00794980"/>
        </w:tc>
        <w:tc>
          <w:tcPr>
            <w:tcW w:w="854" w:type="dxa"/>
            <w:vMerge/>
            <w:tcBorders>
              <w:left w:val="single" w:sz="8" w:space="0" w:color="000000"/>
              <w:right w:val="single" w:sz="8" w:space="0" w:color="000000"/>
            </w:tcBorders>
          </w:tcPr>
          <w:p w14:paraId="0F87C4EC" w14:textId="77777777" w:rsidR="00C2118F" w:rsidRPr="00DD5EA3" w:rsidRDefault="00C2118F" w:rsidP="00794980"/>
        </w:tc>
        <w:tc>
          <w:tcPr>
            <w:tcW w:w="3102" w:type="dxa"/>
            <w:vMerge/>
            <w:tcBorders>
              <w:left w:val="single" w:sz="8" w:space="0" w:color="000000"/>
            </w:tcBorders>
          </w:tcPr>
          <w:p w14:paraId="669A5970" w14:textId="77777777" w:rsidR="00C2118F" w:rsidRPr="00DD5EA3" w:rsidRDefault="00C2118F" w:rsidP="00794980"/>
        </w:tc>
      </w:tr>
      <w:tr w:rsidR="00A00F36" w:rsidRPr="00DD5EA3" w14:paraId="39C24FF7" w14:textId="77777777" w:rsidTr="00356102">
        <w:trPr>
          <w:trHeight w:hRule="exact" w:val="551"/>
        </w:trPr>
        <w:tc>
          <w:tcPr>
            <w:tcW w:w="5816" w:type="dxa"/>
            <w:tcBorders>
              <w:top w:val="nil"/>
              <w:bottom w:val="nil"/>
              <w:right w:val="single" w:sz="8" w:space="0" w:color="000000"/>
            </w:tcBorders>
          </w:tcPr>
          <w:p w14:paraId="499B70C0" w14:textId="641C9D92" w:rsidR="00C2118F" w:rsidRPr="00DD5EA3" w:rsidRDefault="007054DF" w:rsidP="00794980">
            <w:pPr>
              <w:pStyle w:val="TableParagraph"/>
              <w:ind w:right="774"/>
            </w:pPr>
            <w:r w:rsidRPr="00DD5EA3">
              <w:t xml:space="preserve">4. </w:t>
            </w:r>
            <w:r w:rsidR="004B22E6">
              <w:t xml:space="preserve"> </w:t>
            </w:r>
            <w:r w:rsidRPr="00DD5EA3">
              <w:t>Each Fire Area’s barriers are appropriately identified and evaluated.</w:t>
            </w:r>
          </w:p>
        </w:tc>
        <w:tc>
          <w:tcPr>
            <w:tcW w:w="1539" w:type="dxa"/>
            <w:vMerge/>
            <w:tcBorders>
              <w:left w:val="single" w:sz="8" w:space="0" w:color="000000"/>
              <w:right w:val="single" w:sz="8" w:space="0" w:color="000000"/>
            </w:tcBorders>
          </w:tcPr>
          <w:p w14:paraId="6B415C66" w14:textId="77777777" w:rsidR="00C2118F" w:rsidRPr="00DD5EA3" w:rsidRDefault="00C2118F" w:rsidP="00794980"/>
        </w:tc>
        <w:tc>
          <w:tcPr>
            <w:tcW w:w="1368" w:type="dxa"/>
            <w:vMerge/>
            <w:tcBorders>
              <w:left w:val="single" w:sz="8" w:space="0" w:color="000000"/>
              <w:right w:val="single" w:sz="8" w:space="0" w:color="000000"/>
            </w:tcBorders>
          </w:tcPr>
          <w:p w14:paraId="4582AF6A" w14:textId="77777777" w:rsidR="00C2118F" w:rsidRPr="00DD5EA3" w:rsidRDefault="00C2118F" w:rsidP="00794980"/>
        </w:tc>
        <w:tc>
          <w:tcPr>
            <w:tcW w:w="854" w:type="dxa"/>
            <w:vMerge/>
            <w:tcBorders>
              <w:left w:val="single" w:sz="8" w:space="0" w:color="000000"/>
              <w:right w:val="single" w:sz="8" w:space="0" w:color="000000"/>
            </w:tcBorders>
          </w:tcPr>
          <w:p w14:paraId="419040D0" w14:textId="77777777" w:rsidR="00C2118F" w:rsidRPr="00DD5EA3" w:rsidRDefault="00C2118F" w:rsidP="00794980"/>
        </w:tc>
        <w:tc>
          <w:tcPr>
            <w:tcW w:w="3102" w:type="dxa"/>
            <w:vMerge/>
            <w:tcBorders>
              <w:left w:val="single" w:sz="8" w:space="0" w:color="000000"/>
            </w:tcBorders>
          </w:tcPr>
          <w:p w14:paraId="56133418" w14:textId="77777777" w:rsidR="00C2118F" w:rsidRPr="00DD5EA3" w:rsidRDefault="00C2118F" w:rsidP="00794980"/>
        </w:tc>
      </w:tr>
      <w:tr w:rsidR="00A00F36" w:rsidRPr="00DD5EA3" w14:paraId="5696EED2" w14:textId="77777777" w:rsidTr="00356102">
        <w:trPr>
          <w:trHeight w:hRule="exact" w:val="552"/>
        </w:trPr>
        <w:tc>
          <w:tcPr>
            <w:tcW w:w="5816" w:type="dxa"/>
            <w:tcBorders>
              <w:top w:val="nil"/>
              <w:bottom w:val="nil"/>
              <w:right w:val="single" w:sz="8" w:space="0" w:color="000000"/>
            </w:tcBorders>
          </w:tcPr>
          <w:p w14:paraId="6E828900" w14:textId="38D5DB2E" w:rsidR="00C2118F" w:rsidRPr="00DD5EA3" w:rsidRDefault="007054DF" w:rsidP="00794980">
            <w:pPr>
              <w:pStyle w:val="TableParagraph"/>
              <w:ind w:right="173"/>
            </w:pPr>
            <w:r w:rsidRPr="00DD5EA3">
              <w:t xml:space="preserve">5. </w:t>
            </w:r>
            <w:r w:rsidR="004B22E6">
              <w:t xml:space="preserve"> </w:t>
            </w:r>
            <w:r w:rsidRPr="00DD5EA3">
              <w:t>The fire damage is propagated appropriately up, down, and laterally through the facility.</w:t>
            </w:r>
          </w:p>
        </w:tc>
        <w:tc>
          <w:tcPr>
            <w:tcW w:w="1539" w:type="dxa"/>
            <w:vMerge/>
            <w:tcBorders>
              <w:left w:val="single" w:sz="8" w:space="0" w:color="000000"/>
              <w:right w:val="single" w:sz="8" w:space="0" w:color="000000"/>
            </w:tcBorders>
          </w:tcPr>
          <w:p w14:paraId="20CEAFC6" w14:textId="77777777" w:rsidR="00C2118F" w:rsidRPr="00DD5EA3" w:rsidRDefault="00C2118F" w:rsidP="00794980"/>
        </w:tc>
        <w:tc>
          <w:tcPr>
            <w:tcW w:w="1368" w:type="dxa"/>
            <w:vMerge/>
            <w:tcBorders>
              <w:left w:val="single" w:sz="8" w:space="0" w:color="000000"/>
              <w:right w:val="single" w:sz="8" w:space="0" w:color="000000"/>
            </w:tcBorders>
          </w:tcPr>
          <w:p w14:paraId="343A12A0" w14:textId="77777777" w:rsidR="00C2118F" w:rsidRPr="00DD5EA3" w:rsidRDefault="00C2118F" w:rsidP="00794980"/>
        </w:tc>
        <w:tc>
          <w:tcPr>
            <w:tcW w:w="854" w:type="dxa"/>
            <w:vMerge/>
            <w:tcBorders>
              <w:left w:val="single" w:sz="8" w:space="0" w:color="000000"/>
              <w:right w:val="single" w:sz="8" w:space="0" w:color="000000"/>
            </w:tcBorders>
          </w:tcPr>
          <w:p w14:paraId="32E959D8" w14:textId="77777777" w:rsidR="00C2118F" w:rsidRPr="00DD5EA3" w:rsidRDefault="00C2118F" w:rsidP="00794980"/>
        </w:tc>
        <w:tc>
          <w:tcPr>
            <w:tcW w:w="3102" w:type="dxa"/>
            <w:vMerge/>
            <w:tcBorders>
              <w:left w:val="single" w:sz="8" w:space="0" w:color="000000"/>
            </w:tcBorders>
          </w:tcPr>
          <w:p w14:paraId="3D288584" w14:textId="77777777" w:rsidR="00C2118F" w:rsidRPr="00DD5EA3" w:rsidRDefault="00C2118F" w:rsidP="00794980"/>
        </w:tc>
      </w:tr>
      <w:tr w:rsidR="00A00F36" w:rsidRPr="00DD5EA3" w14:paraId="3200E5F6" w14:textId="77777777" w:rsidTr="00356102">
        <w:trPr>
          <w:trHeight w:hRule="exact" w:val="552"/>
        </w:trPr>
        <w:tc>
          <w:tcPr>
            <w:tcW w:w="5816" w:type="dxa"/>
            <w:tcBorders>
              <w:top w:val="nil"/>
              <w:bottom w:val="nil"/>
              <w:right w:val="single" w:sz="8" w:space="0" w:color="000000"/>
            </w:tcBorders>
          </w:tcPr>
          <w:p w14:paraId="7754CE45" w14:textId="7F465830" w:rsidR="00C2118F" w:rsidRPr="00DD5EA3" w:rsidRDefault="007054DF" w:rsidP="00794980">
            <w:pPr>
              <w:pStyle w:val="TableParagraph"/>
            </w:pPr>
            <w:r w:rsidRPr="00DD5EA3">
              <w:t xml:space="preserve">6. </w:t>
            </w:r>
            <w:r w:rsidR="004B22E6">
              <w:t xml:space="preserve"> </w:t>
            </w:r>
            <w:r w:rsidRPr="00DD5EA3">
              <w:t>The rule for two successive doorways and/or penetrations is followed.</w:t>
            </w:r>
          </w:p>
        </w:tc>
        <w:tc>
          <w:tcPr>
            <w:tcW w:w="1539" w:type="dxa"/>
            <w:vMerge/>
            <w:tcBorders>
              <w:left w:val="single" w:sz="8" w:space="0" w:color="000000"/>
              <w:right w:val="single" w:sz="8" w:space="0" w:color="000000"/>
            </w:tcBorders>
          </w:tcPr>
          <w:p w14:paraId="0B7A210F" w14:textId="77777777" w:rsidR="00C2118F" w:rsidRPr="00DD5EA3" w:rsidRDefault="00C2118F" w:rsidP="00794980"/>
        </w:tc>
        <w:tc>
          <w:tcPr>
            <w:tcW w:w="1368" w:type="dxa"/>
            <w:vMerge/>
            <w:tcBorders>
              <w:left w:val="single" w:sz="8" w:space="0" w:color="000000"/>
              <w:right w:val="single" w:sz="8" w:space="0" w:color="000000"/>
            </w:tcBorders>
          </w:tcPr>
          <w:p w14:paraId="6752F6D1" w14:textId="77777777" w:rsidR="00C2118F" w:rsidRPr="00DD5EA3" w:rsidRDefault="00C2118F" w:rsidP="00794980"/>
        </w:tc>
        <w:tc>
          <w:tcPr>
            <w:tcW w:w="854" w:type="dxa"/>
            <w:vMerge/>
            <w:tcBorders>
              <w:left w:val="single" w:sz="8" w:space="0" w:color="000000"/>
              <w:right w:val="single" w:sz="8" w:space="0" w:color="000000"/>
            </w:tcBorders>
          </w:tcPr>
          <w:p w14:paraId="74D39CDE" w14:textId="77777777" w:rsidR="00C2118F" w:rsidRPr="00DD5EA3" w:rsidRDefault="00C2118F" w:rsidP="00794980"/>
        </w:tc>
        <w:tc>
          <w:tcPr>
            <w:tcW w:w="3102" w:type="dxa"/>
            <w:vMerge/>
            <w:tcBorders>
              <w:left w:val="single" w:sz="8" w:space="0" w:color="000000"/>
            </w:tcBorders>
          </w:tcPr>
          <w:p w14:paraId="7535F4E5" w14:textId="77777777" w:rsidR="00C2118F" w:rsidRPr="00DD5EA3" w:rsidRDefault="00C2118F" w:rsidP="00794980"/>
        </w:tc>
      </w:tr>
      <w:tr w:rsidR="00A00F36" w:rsidRPr="00DD5EA3" w14:paraId="0C79B233" w14:textId="77777777" w:rsidTr="00356102">
        <w:trPr>
          <w:trHeight w:hRule="exact" w:val="552"/>
        </w:trPr>
        <w:tc>
          <w:tcPr>
            <w:tcW w:w="5816" w:type="dxa"/>
            <w:tcBorders>
              <w:top w:val="nil"/>
              <w:bottom w:val="nil"/>
              <w:right w:val="single" w:sz="8" w:space="0" w:color="000000"/>
            </w:tcBorders>
          </w:tcPr>
          <w:p w14:paraId="6782D014" w14:textId="48B21988" w:rsidR="00C2118F" w:rsidRPr="00DD5EA3" w:rsidRDefault="007054DF" w:rsidP="00794980">
            <w:pPr>
              <w:pStyle w:val="TableParagraph"/>
              <w:ind w:right="253"/>
            </w:pPr>
            <w:r w:rsidRPr="00DD5EA3">
              <w:t xml:space="preserve">7. </w:t>
            </w:r>
            <w:r w:rsidR="004B22E6">
              <w:t xml:space="preserve"> </w:t>
            </w:r>
            <w:r w:rsidRPr="00DD5EA3">
              <w:t>Fire propagates through all windows according to guidance</w:t>
            </w:r>
          </w:p>
        </w:tc>
        <w:tc>
          <w:tcPr>
            <w:tcW w:w="1539" w:type="dxa"/>
            <w:vMerge/>
            <w:tcBorders>
              <w:left w:val="single" w:sz="8" w:space="0" w:color="000000"/>
              <w:right w:val="single" w:sz="8" w:space="0" w:color="000000"/>
            </w:tcBorders>
          </w:tcPr>
          <w:p w14:paraId="20757492" w14:textId="77777777" w:rsidR="00C2118F" w:rsidRPr="00DD5EA3" w:rsidRDefault="00C2118F" w:rsidP="00794980"/>
        </w:tc>
        <w:tc>
          <w:tcPr>
            <w:tcW w:w="1368" w:type="dxa"/>
            <w:vMerge/>
            <w:tcBorders>
              <w:left w:val="single" w:sz="8" w:space="0" w:color="000000"/>
              <w:right w:val="single" w:sz="8" w:space="0" w:color="000000"/>
            </w:tcBorders>
          </w:tcPr>
          <w:p w14:paraId="5505CEB1" w14:textId="77777777" w:rsidR="00C2118F" w:rsidRPr="00DD5EA3" w:rsidRDefault="00C2118F" w:rsidP="00794980"/>
        </w:tc>
        <w:tc>
          <w:tcPr>
            <w:tcW w:w="854" w:type="dxa"/>
            <w:vMerge/>
            <w:tcBorders>
              <w:left w:val="single" w:sz="8" w:space="0" w:color="000000"/>
              <w:right w:val="single" w:sz="8" w:space="0" w:color="000000"/>
            </w:tcBorders>
          </w:tcPr>
          <w:p w14:paraId="5AD74B58" w14:textId="77777777" w:rsidR="00C2118F" w:rsidRPr="00DD5EA3" w:rsidRDefault="00C2118F" w:rsidP="00794980"/>
        </w:tc>
        <w:tc>
          <w:tcPr>
            <w:tcW w:w="3102" w:type="dxa"/>
            <w:vMerge/>
            <w:tcBorders>
              <w:left w:val="single" w:sz="8" w:space="0" w:color="000000"/>
            </w:tcBorders>
          </w:tcPr>
          <w:p w14:paraId="10725027" w14:textId="77777777" w:rsidR="00C2118F" w:rsidRPr="00DD5EA3" w:rsidRDefault="00C2118F" w:rsidP="00794980"/>
        </w:tc>
      </w:tr>
      <w:tr w:rsidR="00A00F36" w:rsidRPr="00DD5EA3" w14:paraId="3091839D" w14:textId="77777777" w:rsidTr="00356102">
        <w:trPr>
          <w:trHeight w:hRule="exact" w:val="552"/>
        </w:trPr>
        <w:tc>
          <w:tcPr>
            <w:tcW w:w="5816" w:type="dxa"/>
            <w:tcBorders>
              <w:top w:val="nil"/>
              <w:bottom w:val="nil"/>
              <w:right w:val="single" w:sz="8" w:space="0" w:color="000000"/>
            </w:tcBorders>
          </w:tcPr>
          <w:p w14:paraId="33B613B0" w14:textId="738A460D" w:rsidR="00C2118F" w:rsidRPr="00DD5EA3" w:rsidRDefault="007054DF" w:rsidP="00794980">
            <w:pPr>
              <w:pStyle w:val="TableParagraph"/>
              <w:ind w:right="626"/>
            </w:pPr>
            <w:r w:rsidRPr="00DD5EA3">
              <w:t xml:space="preserve">8. </w:t>
            </w:r>
            <w:r w:rsidR="004B22E6">
              <w:t xml:space="preserve"> </w:t>
            </w:r>
            <w:r w:rsidRPr="00DD5EA3">
              <w:t>Openings are treated according to guidance relative to the fuel spread.</w:t>
            </w:r>
          </w:p>
        </w:tc>
        <w:tc>
          <w:tcPr>
            <w:tcW w:w="1539" w:type="dxa"/>
            <w:vMerge/>
            <w:tcBorders>
              <w:left w:val="single" w:sz="8" w:space="0" w:color="000000"/>
              <w:right w:val="single" w:sz="8" w:space="0" w:color="000000"/>
            </w:tcBorders>
          </w:tcPr>
          <w:p w14:paraId="6B1E1383" w14:textId="77777777" w:rsidR="00C2118F" w:rsidRPr="00DD5EA3" w:rsidRDefault="00C2118F" w:rsidP="00794980"/>
        </w:tc>
        <w:tc>
          <w:tcPr>
            <w:tcW w:w="1368" w:type="dxa"/>
            <w:vMerge/>
            <w:tcBorders>
              <w:left w:val="single" w:sz="8" w:space="0" w:color="000000"/>
              <w:right w:val="single" w:sz="8" w:space="0" w:color="000000"/>
            </w:tcBorders>
          </w:tcPr>
          <w:p w14:paraId="7BDF7ADA" w14:textId="77777777" w:rsidR="00C2118F" w:rsidRPr="00DD5EA3" w:rsidRDefault="00C2118F" w:rsidP="00794980"/>
        </w:tc>
        <w:tc>
          <w:tcPr>
            <w:tcW w:w="854" w:type="dxa"/>
            <w:vMerge/>
            <w:tcBorders>
              <w:left w:val="single" w:sz="8" w:space="0" w:color="000000"/>
              <w:right w:val="single" w:sz="8" w:space="0" w:color="000000"/>
            </w:tcBorders>
          </w:tcPr>
          <w:p w14:paraId="4778FD8C" w14:textId="77777777" w:rsidR="00C2118F" w:rsidRPr="00DD5EA3" w:rsidRDefault="00C2118F" w:rsidP="00794980"/>
        </w:tc>
        <w:tc>
          <w:tcPr>
            <w:tcW w:w="3102" w:type="dxa"/>
            <w:vMerge/>
            <w:tcBorders>
              <w:left w:val="single" w:sz="8" w:space="0" w:color="000000"/>
            </w:tcBorders>
          </w:tcPr>
          <w:p w14:paraId="07A3C38C" w14:textId="77777777" w:rsidR="00C2118F" w:rsidRPr="00DD5EA3" w:rsidRDefault="00C2118F" w:rsidP="00794980"/>
        </w:tc>
      </w:tr>
      <w:tr w:rsidR="00A00F36" w:rsidRPr="00DD5EA3" w14:paraId="652FAA17" w14:textId="77777777" w:rsidTr="00356102">
        <w:trPr>
          <w:trHeight w:hRule="exact" w:val="828"/>
        </w:trPr>
        <w:tc>
          <w:tcPr>
            <w:tcW w:w="5816" w:type="dxa"/>
            <w:tcBorders>
              <w:top w:val="nil"/>
              <w:bottom w:val="nil"/>
              <w:right w:val="single" w:sz="8" w:space="0" w:color="000000"/>
            </w:tcBorders>
          </w:tcPr>
          <w:p w14:paraId="5972E8E3" w14:textId="1AAE6426" w:rsidR="00C2118F" w:rsidRPr="00DD5EA3" w:rsidRDefault="007054DF" w:rsidP="00794980">
            <w:pPr>
              <w:pStyle w:val="TableParagraph"/>
              <w:ind w:right="253"/>
            </w:pPr>
            <w:r w:rsidRPr="00DD5EA3">
              <w:t xml:space="preserve">9. </w:t>
            </w:r>
            <w:r w:rsidR="004B22E6">
              <w:t xml:space="preserve"> </w:t>
            </w:r>
            <w:r w:rsidRPr="00DD5EA3">
              <w:t>The analysis is appropriate considering the potential for penetrations that might not appear on preliminary plant design documentation.</w:t>
            </w:r>
          </w:p>
        </w:tc>
        <w:tc>
          <w:tcPr>
            <w:tcW w:w="1539" w:type="dxa"/>
            <w:vMerge/>
            <w:tcBorders>
              <w:left w:val="single" w:sz="8" w:space="0" w:color="000000"/>
              <w:right w:val="single" w:sz="8" w:space="0" w:color="000000"/>
            </w:tcBorders>
          </w:tcPr>
          <w:p w14:paraId="285D37EA" w14:textId="77777777" w:rsidR="00C2118F" w:rsidRPr="00DD5EA3" w:rsidRDefault="00C2118F" w:rsidP="00794980"/>
        </w:tc>
        <w:tc>
          <w:tcPr>
            <w:tcW w:w="1368" w:type="dxa"/>
            <w:vMerge/>
            <w:tcBorders>
              <w:left w:val="single" w:sz="8" w:space="0" w:color="000000"/>
              <w:right w:val="single" w:sz="8" w:space="0" w:color="000000"/>
            </w:tcBorders>
          </w:tcPr>
          <w:p w14:paraId="1B36D19E" w14:textId="77777777" w:rsidR="00C2118F" w:rsidRPr="00DD5EA3" w:rsidRDefault="00C2118F" w:rsidP="00794980"/>
        </w:tc>
        <w:tc>
          <w:tcPr>
            <w:tcW w:w="854" w:type="dxa"/>
            <w:vMerge/>
            <w:tcBorders>
              <w:left w:val="single" w:sz="8" w:space="0" w:color="000000"/>
              <w:right w:val="single" w:sz="8" w:space="0" w:color="000000"/>
            </w:tcBorders>
          </w:tcPr>
          <w:p w14:paraId="21146A6D" w14:textId="77777777" w:rsidR="00C2118F" w:rsidRPr="00DD5EA3" w:rsidRDefault="00C2118F" w:rsidP="00794980"/>
        </w:tc>
        <w:tc>
          <w:tcPr>
            <w:tcW w:w="3102" w:type="dxa"/>
            <w:vMerge/>
            <w:tcBorders>
              <w:left w:val="single" w:sz="8" w:space="0" w:color="000000"/>
            </w:tcBorders>
          </w:tcPr>
          <w:p w14:paraId="27438AC7" w14:textId="77777777" w:rsidR="00C2118F" w:rsidRPr="00DD5EA3" w:rsidRDefault="00C2118F" w:rsidP="00794980"/>
        </w:tc>
      </w:tr>
      <w:tr w:rsidR="00A00F36" w:rsidRPr="00DD5EA3" w14:paraId="52AC7F03" w14:textId="77777777" w:rsidTr="004B22E6">
        <w:trPr>
          <w:trHeight w:hRule="exact" w:val="432"/>
        </w:trPr>
        <w:tc>
          <w:tcPr>
            <w:tcW w:w="5816" w:type="dxa"/>
            <w:tcBorders>
              <w:top w:val="nil"/>
              <w:bottom w:val="single" w:sz="4" w:space="0" w:color="000000"/>
              <w:right w:val="single" w:sz="8" w:space="0" w:color="000000"/>
            </w:tcBorders>
          </w:tcPr>
          <w:p w14:paraId="709D1E3A" w14:textId="2F44D05C" w:rsidR="00C2118F" w:rsidRPr="00DD5EA3" w:rsidRDefault="007054DF" w:rsidP="00794980">
            <w:pPr>
              <w:pStyle w:val="TableParagraph"/>
            </w:pPr>
            <w:r w:rsidRPr="00DD5EA3">
              <w:t xml:space="preserve">10. </w:t>
            </w:r>
            <w:r w:rsidR="004B22E6">
              <w:t xml:space="preserve"> </w:t>
            </w:r>
            <w:r w:rsidRPr="00DD5EA3">
              <w:t>Fire suppression equipment is not credited.</w:t>
            </w:r>
          </w:p>
        </w:tc>
        <w:tc>
          <w:tcPr>
            <w:tcW w:w="1539" w:type="dxa"/>
            <w:vMerge/>
            <w:tcBorders>
              <w:left w:val="single" w:sz="8" w:space="0" w:color="000000"/>
              <w:bottom w:val="single" w:sz="4" w:space="0" w:color="000000"/>
              <w:right w:val="single" w:sz="8" w:space="0" w:color="000000"/>
            </w:tcBorders>
          </w:tcPr>
          <w:p w14:paraId="569D8A29" w14:textId="77777777" w:rsidR="00C2118F" w:rsidRPr="00DD5EA3" w:rsidRDefault="00C2118F" w:rsidP="00794980"/>
        </w:tc>
        <w:tc>
          <w:tcPr>
            <w:tcW w:w="1368" w:type="dxa"/>
            <w:vMerge/>
            <w:tcBorders>
              <w:left w:val="single" w:sz="8" w:space="0" w:color="000000"/>
              <w:bottom w:val="single" w:sz="4" w:space="0" w:color="000000"/>
              <w:right w:val="single" w:sz="8" w:space="0" w:color="000000"/>
            </w:tcBorders>
          </w:tcPr>
          <w:p w14:paraId="74CA20BB" w14:textId="77777777" w:rsidR="00C2118F" w:rsidRPr="00DD5EA3" w:rsidRDefault="00C2118F" w:rsidP="00794980"/>
        </w:tc>
        <w:tc>
          <w:tcPr>
            <w:tcW w:w="854" w:type="dxa"/>
            <w:vMerge/>
            <w:tcBorders>
              <w:left w:val="single" w:sz="8" w:space="0" w:color="000000"/>
              <w:bottom w:val="single" w:sz="4" w:space="0" w:color="000000"/>
              <w:right w:val="single" w:sz="8" w:space="0" w:color="000000"/>
            </w:tcBorders>
          </w:tcPr>
          <w:p w14:paraId="09569DF9" w14:textId="77777777" w:rsidR="00C2118F" w:rsidRPr="00DD5EA3" w:rsidRDefault="00C2118F" w:rsidP="00794980"/>
        </w:tc>
        <w:tc>
          <w:tcPr>
            <w:tcW w:w="3102" w:type="dxa"/>
            <w:vMerge/>
            <w:tcBorders>
              <w:left w:val="single" w:sz="8" w:space="0" w:color="000000"/>
              <w:bottom w:val="single" w:sz="4" w:space="0" w:color="000000"/>
            </w:tcBorders>
          </w:tcPr>
          <w:p w14:paraId="5AF70CA2" w14:textId="77777777" w:rsidR="00C2118F" w:rsidRPr="00DD5EA3" w:rsidRDefault="00C2118F" w:rsidP="00794980"/>
        </w:tc>
      </w:tr>
      <w:tr w:rsidR="00A00F36" w:rsidRPr="00DD5EA3" w14:paraId="0DB9B437" w14:textId="77777777" w:rsidTr="00356102">
        <w:trPr>
          <w:trHeight w:hRule="exact" w:val="287"/>
        </w:trPr>
        <w:tc>
          <w:tcPr>
            <w:tcW w:w="5816" w:type="dxa"/>
            <w:tcBorders>
              <w:top w:val="single" w:sz="4" w:space="0" w:color="000000"/>
              <w:bottom w:val="single" w:sz="4" w:space="0" w:color="000000"/>
              <w:right w:val="single" w:sz="8" w:space="0" w:color="000000"/>
            </w:tcBorders>
            <w:shd w:val="clear" w:color="auto" w:fill="B3B3B3"/>
          </w:tcPr>
          <w:p w14:paraId="3E917FF7" w14:textId="7DFA28FE" w:rsidR="00C2118F" w:rsidRPr="00DD5EA3" w:rsidRDefault="007054DF" w:rsidP="00794980">
            <w:pPr>
              <w:pStyle w:val="TableParagraph"/>
            </w:pPr>
            <w:r w:rsidRPr="00DD5EA3">
              <w:t xml:space="preserve">II. </w:t>
            </w:r>
            <w:r w:rsidR="004B22E6">
              <w:t xml:space="preserve"> </w:t>
            </w:r>
            <w:r w:rsidRPr="00DD5EA3">
              <w:t>Fire Damage Effects on SSCs</w:t>
            </w:r>
          </w:p>
        </w:tc>
        <w:tc>
          <w:tcPr>
            <w:tcW w:w="1539" w:type="dxa"/>
            <w:tcBorders>
              <w:top w:val="single" w:sz="4" w:space="0" w:color="000000"/>
              <w:left w:val="single" w:sz="8" w:space="0" w:color="000000"/>
              <w:bottom w:val="single" w:sz="4" w:space="0" w:color="000000"/>
              <w:right w:val="single" w:sz="8" w:space="0" w:color="000000"/>
            </w:tcBorders>
            <w:shd w:val="clear" w:color="auto" w:fill="B3B3B3"/>
          </w:tcPr>
          <w:p w14:paraId="6EE6F374" w14:textId="77777777" w:rsidR="00C2118F" w:rsidRPr="00DD5EA3" w:rsidRDefault="00C2118F" w:rsidP="00794980"/>
        </w:tc>
        <w:tc>
          <w:tcPr>
            <w:tcW w:w="1368" w:type="dxa"/>
            <w:tcBorders>
              <w:top w:val="single" w:sz="4" w:space="0" w:color="000000"/>
              <w:left w:val="single" w:sz="8" w:space="0" w:color="000000"/>
              <w:bottom w:val="single" w:sz="4" w:space="0" w:color="000000"/>
              <w:right w:val="single" w:sz="8" w:space="0" w:color="000000"/>
            </w:tcBorders>
            <w:shd w:val="clear" w:color="auto" w:fill="B3B3B3"/>
          </w:tcPr>
          <w:p w14:paraId="2D16A958" w14:textId="77777777" w:rsidR="00C2118F" w:rsidRPr="00DD5EA3" w:rsidRDefault="00C2118F" w:rsidP="00794980"/>
        </w:tc>
        <w:tc>
          <w:tcPr>
            <w:tcW w:w="854" w:type="dxa"/>
            <w:tcBorders>
              <w:top w:val="single" w:sz="4" w:space="0" w:color="000000"/>
              <w:left w:val="single" w:sz="8" w:space="0" w:color="000000"/>
              <w:bottom w:val="single" w:sz="4" w:space="0" w:color="000000"/>
              <w:right w:val="single" w:sz="8" w:space="0" w:color="000000"/>
            </w:tcBorders>
            <w:shd w:val="clear" w:color="auto" w:fill="B3B3B3"/>
          </w:tcPr>
          <w:p w14:paraId="596B66B7" w14:textId="77777777" w:rsidR="00C2118F" w:rsidRPr="00DD5EA3" w:rsidRDefault="00C2118F" w:rsidP="00794980"/>
        </w:tc>
        <w:tc>
          <w:tcPr>
            <w:tcW w:w="3102" w:type="dxa"/>
            <w:tcBorders>
              <w:top w:val="single" w:sz="4" w:space="0" w:color="000000"/>
              <w:left w:val="single" w:sz="8" w:space="0" w:color="000000"/>
              <w:bottom w:val="single" w:sz="4" w:space="0" w:color="000000"/>
            </w:tcBorders>
            <w:shd w:val="clear" w:color="auto" w:fill="B3B3B3"/>
          </w:tcPr>
          <w:p w14:paraId="08505AD8" w14:textId="77777777" w:rsidR="00C2118F" w:rsidRPr="00DD5EA3" w:rsidRDefault="00C2118F" w:rsidP="00794980"/>
        </w:tc>
      </w:tr>
      <w:tr w:rsidR="00A00F36" w:rsidRPr="00DD5EA3" w14:paraId="1FE02A72" w14:textId="77777777" w:rsidTr="00356102">
        <w:trPr>
          <w:trHeight w:hRule="exact" w:val="562"/>
        </w:trPr>
        <w:tc>
          <w:tcPr>
            <w:tcW w:w="5816" w:type="dxa"/>
            <w:tcBorders>
              <w:top w:val="single" w:sz="4" w:space="0" w:color="000000"/>
              <w:bottom w:val="single" w:sz="4" w:space="0" w:color="000000"/>
              <w:right w:val="single" w:sz="8" w:space="0" w:color="000000"/>
            </w:tcBorders>
          </w:tcPr>
          <w:p w14:paraId="284347BF" w14:textId="005476F4" w:rsidR="00C2118F" w:rsidRPr="00DD5EA3" w:rsidRDefault="007054DF" w:rsidP="00794980">
            <w:pPr>
              <w:pStyle w:val="TableParagraph"/>
              <w:ind w:right="320"/>
            </w:pPr>
            <w:r w:rsidRPr="00DD5EA3">
              <w:t xml:space="preserve">1. </w:t>
            </w:r>
            <w:r w:rsidR="004B22E6">
              <w:t xml:space="preserve"> </w:t>
            </w:r>
            <w:r w:rsidRPr="00DD5EA3">
              <w:t xml:space="preserve">All SSCs in fire damage zones are identified, and appropriately assessed </w:t>
            </w:r>
            <w:proofErr w:type="gramStart"/>
            <w:r w:rsidRPr="00DD5EA3">
              <w:t>with regard to</w:t>
            </w:r>
            <w:proofErr w:type="gramEnd"/>
            <w:r w:rsidRPr="00DD5EA3">
              <w:t xml:space="preserve"> failure.</w:t>
            </w:r>
          </w:p>
        </w:tc>
        <w:tc>
          <w:tcPr>
            <w:tcW w:w="1539" w:type="dxa"/>
            <w:tcBorders>
              <w:top w:val="single" w:sz="4" w:space="0" w:color="000000"/>
              <w:left w:val="single" w:sz="8" w:space="0" w:color="000000"/>
              <w:bottom w:val="single" w:sz="4" w:space="0" w:color="000000"/>
              <w:right w:val="single" w:sz="8" w:space="0" w:color="000000"/>
            </w:tcBorders>
          </w:tcPr>
          <w:p w14:paraId="382432D8" w14:textId="77777777" w:rsidR="00C2118F" w:rsidRPr="00DD5EA3" w:rsidRDefault="00C2118F" w:rsidP="00794980"/>
        </w:tc>
        <w:tc>
          <w:tcPr>
            <w:tcW w:w="1368" w:type="dxa"/>
            <w:tcBorders>
              <w:top w:val="single" w:sz="4" w:space="0" w:color="000000"/>
              <w:left w:val="single" w:sz="8" w:space="0" w:color="000000"/>
              <w:bottom w:val="single" w:sz="4" w:space="0" w:color="000000"/>
              <w:right w:val="single" w:sz="8" w:space="0" w:color="000000"/>
            </w:tcBorders>
          </w:tcPr>
          <w:p w14:paraId="5FBF54BF" w14:textId="77777777" w:rsidR="00C2118F" w:rsidRPr="00DD5EA3" w:rsidRDefault="00C2118F" w:rsidP="00794980"/>
        </w:tc>
        <w:tc>
          <w:tcPr>
            <w:tcW w:w="854" w:type="dxa"/>
            <w:tcBorders>
              <w:top w:val="single" w:sz="4" w:space="0" w:color="000000"/>
              <w:left w:val="single" w:sz="8" w:space="0" w:color="000000"/>
              <w:bottom w:val="single" w:sz="4" w:space="0" w:color="000000"/>
              <w:right w:val="single" w:sz="8" w:space="0" w:color="000000"/>
            </w:tcBorders>
          </w:tcPr>
          <w:p w14:paraId="4A22F9C7" w14:textId="77777777" w:rsidR="00C2118F" w:rsidRPr="00DD5EA3" w:rsidRDefault="00C2118F" w:rsidP="00794980"/>
        </w:tc>
        <w:tc>
          <w:tcPr>
            <w:tcW w:w="3102" w:type="dxa"/>
            <w:tcBorders>
              <w:top w:val="single" w:sz="4" w:space="0" w:color="000000"/>
              <w:left w:val="single" w:sz="8" w:space="0" w:color="000000"/>
              <w:bottom w:val="single" w:sz="4" w:space="0" w:color="000000"/>
            </w:tcBorders>
          </w:tcPr>
          <w:p w14:paraId="3AD531B1" w14:textId="77777777" w:rsidR="00C2118F" w:rsidRPr="00DD5EA3" w:rsidRDefault="00C2118F" w:rsidP="00794980"/>
        </w:tc>
      </w:tr>
      <w:tr w:rsidR="00A00F36" w:rsidRPr="00DD5EA3" w14:paraId="4579FB68" w14:textId="77777777" w:rsidTr="00356102">
        <w:trPr>
          <w:trHeight w:hRule="exact" w:val="557"/>
        </w:trPr>
        <w:tc>
          <w:tcPr>
            <w:tcW w:w="5816" w:type="dxa"/>
            <w:tcBorders>
              <w:top w:val="single" w:sz="4" w:space="0" w:color="000000"/>
              <w:bottom w:val="nil"/>
              <w:right w:val="single" w:sz="8" w:space="0" w:color="000000"/>
            </w:tcBorders>
          </w:tcPr>
          <w:p w14:paraId="75C91467" w14:textId="43642437" w:rsidR="00C2118F" w:rsidRPr="00DD5EA3" w:rsidRDefault="007054DF" w:rsidP="00794980">
            <w:pPr>
              <w:pStyle w:val="TableParagraph"/>
            </w:pPr>
            <w:r w:rsidRPr="00DD5EA3">
              <w:t xml:space="preserve">2. </w:t>
            </w:r>
            <w:r w:rsidR="004B22E6">
              <w:t xml:space="preserve"> </w:t>
            </w:r>
            <w:r w:rsidRPr="00DD5EA3">
              <w:t>All SSCs in fire damage have been labeled as failed at 5 minutes.</w:t>
            </w:r>
          </w:p>
        </w:tc>
        <w:tc>
          <w:tcPr>
            <w:tcW w:w="1539" w:type="dxa"/>
            <w:vMerge w:val="restart"/>
            <w:tcBorders>
              <w:top w:val="single" w:sz="4" w:space="0" w:color="000000"/>
              <w:left w:val="single" w:sz="8" w:space="0" w:color="000000"/>
              <w:right w:val="single" w:sz="8" w:space="0" w:color="000000"/>
            </w:tcBorders>
          </w:tcPr>
          <w:p w14:paraId="3E20AE13" w14:textId="77777777" w:rsidR="00C2118F" w:rsidRPr="00DD5EA3" w:rsidRDefault="00C2118F" w:rsidP="00794980"/>
        </w:tc>
        <w:tc>
          <w:tcPr>
            <w:tcW w:w="1368" w:type="dxa"/>
            <w:vMerge w:val="restart"/>
            <w:tcBorders>
              <w:top w:val="single" w:sz="4" w:space="0" w:color="000000"/>
              <w:left w:val="single" w:sz="8" w:space="0" w:color="000000"/>
              <w:right w:val="single" w:sz="8" w:space="0" w:color="000000"/>
            </w:tcBorders>
          </w:tcPr>
          <w:p w14:paraId="06C2F615" w14:textId="77777777" w:rsidR="00C2118F" w:rsidRPr="00DD5EA3" w:rsidRDefault="00C2118F" w:rsidP="00794980"/>
        </w:tc>
        <w:tc>
          <w:tcPr>
            <w:tcW w:w="854" w:type="dxa"/>
            <w:vMerge w:val="restart"/>
            <w:tcBorders>
              <w:top w:val="single" w:sz="4" w:space="0" w:color="000000"/>
              <w:left w:val="single" w:sz="8" w:space="0" w:color="000000"/>
              <w:right w:val="single" w:sz="8" w:space="0" w:color="000000"/>
            </w:tcBorders>
          </w:tcPr>
          <w:p w14:paraId="00673BAE" w14:textId="77777777" w:rsidR="00C2118F" w:rsidRPr="00DD5EA3" w:rsidRDefault="00C2118F" w:rsidP="00794980"/>
        </w:tc>
        <w:tc>
          <w:tcPr>
            <w:tcW w:w="3102" w:type="dxa"/>
            <w:vMerge w:val="restart"/>
            <w:tcBorders>
              <w:top w:val="single" w:sz="4" w:space="0" w:color="000000"/>
              <w:left w:val="single" w:sz="8" w:space="0" w:color="000000"/>
            </w:tcBorders>
          </w:tcPr>
          <w:p w14:paraId="13693098" w14:textId="77777777" w:rsidR="00C2118F" w:rsidRPr="00DD5EA3" w:rsidRDefault="00C2118F" w:rsidP="00794980"/>
        </w:tc>
      </w:tr>
      <w:tr w:rsidR="00A00F36" w:rsidRPr="00DD5EA3" w14:paraId="40861981" w14:textId="77777777" w:rsidTr="00356102">
        <w:trPr>
          <w:trHeight w:hRule="exact" w:val="555"/>
        </w:trPr>
        <w:tc>
          <w:tcPr>
            <w:tcW w:w="5816" w:type="dxa"/>
            <w:tcBorders>
              <w:top w:val="nil"/>
              <w:bottom w:val="single" w:sz="2" w:space="0" w:color="000000"/>
              <w:right w:val="single" w:sz="8" w:space="0" w:color="000000"/>
            </w:tcBorders>
          </w:tcPr>
          <w:p w14:paraId="73AE91DC" w14:textId="77777777" w:rsidR="00C2118F" w:rsidRPr="00DD5EA3" w:rsidRDefault="007054DF" w:rsidP="00794980">
            <w:pPr>
              <w:pStyle w:val="TableParagraph"/>
              <w:ind w:right="253"/>
            </w:pPr>
            <w:r w:rsidRPr="00DD5EA3">
              <w:t>3. List of SSCs damaged by fire is consistent with list used within the Systems-Loss assessment.</w:t>
            </w:r>
          </w:p>
        </w:tc>
        <w:tc>
          <w:tcPr>
            <w:tcW w:w="1539" w:type="dxa"/>
            <w:vMerge/>
            <w:tcBorders>
              <w:left w:val="single" w:sz="8" w:space="0" w:color="000000"/>
              <w:bottom w:val="single" w:sz="2" w:space="0" w:color="000000"/>
              <w:right w:val="single" w:sz="8" w:space="0" w:color="000000"/>
            </w:tcBorders>
          </w:tcPr>
          <w:p w14:paraId="0B1EA979" w14:textId="77777777" w:rsidR="00C2118F" w:rsidRPr="00DD5EA3" w:rsidRDefault="00C2118F" w:rsidP="00794980"/>
        </w:tc>
        <w:tc>
          <w:tcPr>
            <w:tcW w:w="1368" w:type="dxa"/>
            <w:vMerge/>
            <w:tcBorders>
              <w:left w:val="single" w:sz="8" w:space="0" w:color="000000"/>
              <w:bottom w:val="single" w:sz="2" w:space="0" w:color="000000"/>
              <w:right w:val="single" w:sz="8" w:space="0" w:color="000000"/>
            </w:tcBorders>
          </w:tcPr>
          <w:p w14:paraId="325846DF" w14:textId="77777777" w:rsidR="00C2118F" w:rsidRPr="00DD5EA3" w:rsidRDefault="00C2118F" w:rsidP="00794980"/>
        </w:tc>
        <w:tc>
          <w:tcPr>
            <w:tcW w:w="854" w:type="dxa"/>
            <w:vMerge/>
            <w:tcBorders>
              <w:left w:val="single" w:sz="8" w:space="0" w:color="000000"/>
              <w:bottom w:val="single" w:sz="2" w:space="0" w:color="000000"/>
              <w:right w:val="single" w:sz="8" w:space="0" w:color="000000"/>
            </w:tcBorders>
          </w:tcPr>
          <w:p w14:paraId="7FA3B086" w14:textId="77777777" w:rsidR="00C2118F" w:rsidRPr="00DD5EA3" w:rsidRDefault="00C2118F" w:rsidP="00794980"/>
        </w:tc>
        <w:tc>
          <w:tcPr>
            <w:tcW w:w="3102" w:type="dxa"/>
            <w:vMerge/>
            <w:tcBorders>
              <w:left w:val="single" w:sz="8" w:space="0" w:color="000000"/>
              <w:bottom w:val="single" w:sz="2" w:space="0" w:color="000000"/>
            </w:tcBorders>
          </w:tcPr>
          <w:p w14:paraId="45B80AE0" w14:textId="77777777" w:rsidR="00C2118F" w:rsidRPr="00DD5EA3" w:rsidRDefault="00C2118F" w:rsidP="00794980"/>
        </w:tc>
      </w:tr>
      <w:tr w:rsidR="00A00F36" w:rsidRPr="00DD5EA3" w14:paraId="74EF0E85" w14:textId="77777777">
        <w:trPr>
          <w:trHeight w:hRule="exact" w:val="274"/>
        </w:trPr>
        <w:tc>
          <w:tcPr>
            <w:tcW w:w="8723" w:type="dxa"/>
            <w:gridSpan w:val="3"/>
            <w:tcBorders>
              <w:top w:val="single" w:sz="2" w:space="0" w:color="000000"/>
              <w:bottom w:val="nil"/>
              <w:right w:val="single" w:sz="8" w:space="0" w:color="000000"/>
            </w:tcBorders>
            <w:shd w:val="clear" w:color="auto" w:fill="DFDFDF"/>
          </w:tcPr>
          <w:p w14:paraId="738D3371" w14:textId="77777777" w:rsidR="00C2118F" w:rsidRPr="00DD5EA3" w:rsidRDefault="00C2118F" w:rsidP="00794980">
            <w:pPr>
              <w:pStyle w:val="TableParagraph"/>
              <w:ind w:left="0"/>
            </w:pPr>
          </w:p>
          <w:p w14:paraId="116FB1AD" w14:textId="77777777" w:rsidR="00C2118F" w:rsidRPr="00DD5EA3" w:rsidRDefault="00933807" w:rsidP="00794980">
            <w:pPr>
              <w:pStyle w:val="TableParagraph"/>
              <w:ind w:left="172"/>
            </w:pPr>
            <w:r w:rsidRPr="00DD5EA3">
              <w:rPr>
                <w:noProof/>
              </w:rPr>
              <mc:AlternateContent>
                <mc:Choice Requires="wpg">
                  <w:drawing>
                    <wp:inline distT="0" distB="0" distL="0" distR="0" wp14:anchorId="668311FC" wp14:editId="57F8BE0C">
                      <wp:extent cx="2298065" cy="10160"/>
                      <wp:effectExtent l="5080" t="8890" r="1905" b="0"/>
                      <wp:docPr id="13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8065" cy="10160"/>
                                <a:chOff x="0" y="0"/>
                                <a:chExt cx="3619" cy="16"/>
                              </a:xfrm>
                            </wpg:grpSpPr>
                            <wps:wsp>
                              <wps:cNvPr id="132" name="Line 9"/>
                              <wps:cNvCnPr>
                                <a:cxnSpLocks noChangeShapeType="1"/>
                              </wps:cNvCnPr>
                              <wps:spPr bwMode="auto">
                                <a:xfrm>
                                  <a:off x="8" y="8"/>
                                  <a:ext cx="3602"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FA396A" id="Group 8" o:spid="_x0000_s1026" style="width:180.95pt;height:.8pt;mso-position-horizontal-relative:char;mso-position-vertical-relative:line" coordsize="361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">
                      <v:line id="Line 9" o:spid="_x0000_s1027" style="position:absolute;visibility:visible;mso-wrap-style:square" from="8,8" to="3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" strokeweight=".26669mm"/>
                      <w10:anchorlock/>
                    </v:group>
                  </w:pict>
                </mc:Fallback>
              </mc:AlternateContent>
            </w:r>
          </w:p>
          <w:p w14:paraId="691AFC81" w14:textId="77777777" w:rsidR="00356102" w:rsidRPr="00DD5EA3" w:rsidRDefault="00356102" w:rsidP="00794980"/>
          <w:p w14:paraId="0AFB5E21" w14:textId="4B55C976" w:rsidR="00356102" w:rsidRPr="00DD5EA3" w:rsidRDefault="00356102" w:rsidP="00794980">
            <w:pPr>
              <w:tabs>
                <w:tab w:val="left" w:pos="6228"/>
              </w:tabs>
            </w:pPr>
            <w:r w:rsidRPr="00DD5EA3">
              <w:tab/>
            </w:r>
          </w:p>
        </w:tc>
        <w:tc>
          <w:tcPr>
            <w:tcW w:w="3956" w:type="dxa"/>
            <w:gridSpan w:val="2"/>
            <w:tcBorders>
              <w:top w:val="single" w:sz="2" w:space="0" w:color="000000"/>
              <w:left w:val="single" w:sz="8" w:space="0" w:color="000000"/>
              <w:bottom w:val="nil"/>
            </w:tcBorders>
            <w:shd w:val="clear" w:color="auto" w:fill="DFDFDF"/>
          </w:tcPr>
          <w:p w14:paraId="4287F5D7" w14:textId="77777777" w:rsidR="00C2118F" w:rsidRPr="00DD5EA3" w:rsidRDefault="00C2118F" w:rsidP="00794980"/>
        </w:tc>
      </w:tr>
      <w:tr w:rsidR="00A00F36" w:rsidRPr="00DD5EA3" w14:paraId="2F231023" w14:textId="77777777" w:rsidTr="00356102">
        <w:trPr>
          <w:trHeight w:hRule="exact" w:val="325"/>
        </w:trPr>
        <w:tc>
          <w:tcPr>
            <w:tcW w:w="5816" w:type="dxa"/>
            <w:tcBorders>
              <w:top w:val="single" w:sz="6" w:space="0" w:color="000000"/>
              <w:right w:val="nil"/>
            </w:tcBorders>
            <w:shd w:val="clear" w:color="auto" w:fill="DFDFDF"/>
          </w:tcPr>
          <w:p w14:paraId="120D0738" w14:textId="77777777" w:rsidR="00C2118F" w:rsidRPr="00DD5EA3" w:rsidRDefault="007054DF" w:rsidP="00794980">
            <w:pPr>
              <w:pStyle w:val="TableParagraph"/>
              <w:tabs>
                <w:tab w:val="left" w:pos="4207"/>
              </w:tabs>
            </w:pPr>
            <w:r w:rsidRPr="00DD5EA3">
              <w:t>Print</w:t>
            </w:r>
            <w:r w:rsidRPr="00DD5EA3">
              <w:rPr>
                <w:spacing w:val="-2"/>
              </w:rPr>
              <w:t xml:space="preserve"> </w:t>
            </w:r>
            <w:r w:rsidRPr="00DD5EA3">
              <w:t>Inspector’s</w:t>
            </w:r>
            <w:r w:rsidRPr="00DD5EA3">
              <w:rPr>
                <w:spacing w:val="-2"/>
              </w:rPr>
              <w:t xml:space="preserve"> </w:t>
            </w:r>
            <w:r w:rsidRPr="00DD5EA3">
              <w:t>Name</w:t>
            </w:r>
            <w:r w:rsidRPr="00DD5EA3">
              <w:tab/>
              <w:t>Signature</w:t>
            </w:r>
          </w:p>
        </w:tc>
        <w:tc>
          <w:tcPr>
            <w:tcW w:w="1539" w:type="dxa"/>
            <w:tcBorders>
              <w:top w:val="single" w:sz="6" w:space="0" w:color="000000"/>
              <w:left w:val="nil"/>
              <w:right w:val="nil"/>
            </w:tcBorders>
            <w:shd w:val="clear" w:color="auto" w:fill="DFDFDF"/>
          </w:tcPr>
          <w:p w14:paraId="18DAAF69" w14:textId="77777777" w:rsidR="00C2118F" w:rsidRPr="00DD5EA3" w:rsidRDefault="00C2118F" w:rsidP="00794980"/>
        </w:tc>
        <w:tc>
          <w:tcPr>
            <w:tcW w:w="1368" w:type="dxa"/>
            <w:tcBorders>
              <w:top w:val="single" w:sz="6" w:space="0" w:color="000000"/>
              <w:left w:val="nil"/>
              <w:right w:val="single" w:sz="8" w:space="0" w:color="000000"/>
            </w:tcBorders>
            <w:shd w:val="clear" w:color="auto" w:fill="DFDFDF"/>
          </w:tcPr>
          <w:p w14:paraId="18880E3D" w14:textId="77777777" w:rsidR="00C2118F" w:rsidRPr="00DD5EA3" w:rsidRDefault="00C2118F" w:rsidP="00794980"/>
        </w:tc>
        <w:tc>
          <w:tcPr>
            <w:tcW w:w="854" w:type="dxa"/>
            <w:tcBorders>
              <w:top w:val="single" w:sz="6" w:space="0" w:color="000000"/>
              <w:left w:val="single" w:sz="8" w:space="0" w:color="000000"/>
              <w:right w:val="nil"/>
            </w:tcBorders>
            <w:shd w:val="clear" w:color="auto" w:fill="DFDFDF"/>
          </w:tcPr>
          <w:p w14:paraId="3696EB64" w14:textId="77777777" w:rsidR="00C2118F" w:rsidRPr="00DD5EA3" w:rsidRDefault="007054DF" w:rsidP="00794980">
            <w:pPr>
              <w:pStyle w:val="TableParagraph"/>
              <w:ind w:left="213"/>
            </w:pPr>
            <w:r w:rsidRPr="00DD5EA3">
              <w:t>Date</w:t>
            </w:r>
          </w:p>
        </w:tc>
        <w:tc>
          <w:tcPr>
            <w:tcW w:w="3102" w:type="dxa"/>
            <w:tcBorders>
              <w:top w:val="single" w:sz="6" w:space="0" w:color="000000"/>
              <w:left w:val="nil"/>
            </w:tcBorders>
            <w:shd w:val="clear" w:color="auto" w:fill="DFDFDF"/>
          </w:tcPr>
          <w:p w14:paraId="56D11BC4" w14:textId="77777777" w:rsidR="00C2118F" w:rsidRPr="00DD5EA3" w:rsidRDefault="00C2118F" w:rsidP="00794980"/>
        </w:tc>
      </w:tr>
    </w:tbl>
    <w:p w14:paraId="5D1347F5" w14:textId="77777777" w:rsidR="00C2118F" w:rsidRPr="00DD5EA3" w:rsidRDefault="00C2118F" w:rsidP="00794980">
      <w:pPr>
        <w:sectPr w:rsidR="00C2118F" w:rsidRPr="00DD5EA3" w:rsidSect="002A7467">
          <w:footerReference w:type="default" r:id="rId26"/>
          <w:pgSz w:w="15840" w:h="12240" w:orient="landscape"/>
          <w:pgMar w:top="1440" w:right="1440" w:bottom="1440" w:left="1440" w:header="720" w:footer="720" w:gutter="0"/>
          <w:cols w:space="720"/>
          <w:docGrid w:linePitch="299"/>
        </w:sectPr>
      </w:pPr>
    </w:p>
    <w:p w14:paraId="47BC6E20" w14:textId="77777777" w:rsidR="00C2118F" w:rsidRPr="00DD5EA3" w:rsidRDefault="007054DF" w:rsidP="007134DA">
      <w:pPr>
        <w:pStyle w:val="BodyText"/>
        <w:jc w:val="center"/>
        <w:rPr>
          <w:sz w:val="22"/>
          <w:szCs w:val="22"/>
        </w:rPr>
      </w:pPr>
      <w:r w:rsidRPr="00DD5EA3">
        <w:rPr>
          <w:sz w:val="22"/>
          <w:szCs w:val="22"/>
        </w:rPr>
        <w:lastRenderedPageBreak/>
        <w:t>APPENDIX C:  SPECIFIC SYSTEMS-LOSS INSPECTION GUIDANCE</w:t>
      </w:r>
    </w:p>
    <w:p w14:paraId="22D99F96" w14:textId="77777777" w:rsidR="00C2118F" w:rsidRPr="00DD5EA3" w:rsidRDefault="00C2118F" w:rsidP="00794980">
      <w:pPr>
        <w:pStyle w:val="BodyText"/>
        <w:rPr>
          <w:sz w:val="22"/>
          <w:szCs w:val="22"/>
        </w:rPr>
      </w:pPr>
    </w:p>
    <w:p w14:paraId="5C60384B" w14:textId="77777777" w:rsidR="00C2118F" w:rsidRPr="00DE20E6" w:rsidRDefault="007054DF" w:rsidP="002A7467">
      <w:pPr>
        <w:pStyle w:val="ListParagraph"/>
        <w:numPr>
          <w:ilvl w:val="0"/>
          <w:numId w:val="3"/>
        </w:numPr>
        <w:tabs>
          <w:tab w:val="left" w:pos="840"/>
          <w:tab w:val="left" w:pos="841"/>
        </w:tabs>
        <w:ind w:hanging="840"/>
        <w:jc w:val="left"/>
      </w:pPr>
      <w:r w:rsidRPr="00DE20E6">
        <w:t>PURPOSE</w:t>
      </w:r>
    </w:p>
    <w:p w14:paraId="725C7813" w14:textId="77777777" w:rsidR="00C2118F" w:rsidRPr="00DD5EA3" w:rsidRDefault="00C2118F" w:rsidP="00794980">
      <w:pPr>
        <w:pStyle w:val="BodyText"/>
        <w:rPr>
          <w:sz w:val="22"/>
          <w:szCs w:val="22"/>
        </w:rPr>
      </w:pPr>
    </w:p>
    <w:p w14:paraId="5ED6A62D" w14:textId="77777777" w:rsidR="00C2118F" w:rsidRPr="00DD5EA3" w:rsidRDefault="007054DF" w:rsidP="002A7467">
      <w:pPr>
        <w:pStyle w:val="BodyText"/>
        <w:ind w:right="115"/>
        <w:rPr>
          <w:sz w:val="22"/>
          <w:szCs w:val="22"/>
        </w:rPr>
      </w:pPr>
      <w:r w:rsidRPr="00DD5EA3">
        <w:rPr>
          <w:sz w:val="22"/>
          <w:szCs w:val="22"/>
        </w:rPr>
        <w:t>The purpose is to provide guidance to the Nuclear Regulatory Commission (NRC) staff inspection teams to verify that the applicant has completed an adequate system-loss assessment within the aircraft impact assessment review to determine the plant’s capability to achieve and maintain safe shutdown of the reactor, provide adequate cooling of the reactor and spent fuel pool, and maintain an intact containment based on the characteristics of damage footprints and spatial dependencies of systems and components.</w:t>
      </w:r>
    </w:p>
    <w:p w14:paraId="64AFA8C1" w14:textId="77777777" w:rsidR="00356102" w:rsidRPr="00DD5EA3" w:rsidRDefault="00356102" w:rsidP="00794980">
      <w:pPr>
        <w:pStyle w:val="BodyText"/>
        <w:rPr>
          <w:sz w:val="22"/>
          <w:szCs w:val="22"/>
        </w:rPr>
      </w:pPr>
    </w:p>
    <w:p w14:paraId="242EA1B9" w14:textId="77777777" w:rsidR="00C2118F" w:rsidRPr="00DE20E6" w:rsidRDefault="007054DF" w:rsidP="002A7467">
      <w:pPr>
        <w:pStyle w:val="ListParagraph"/>
        <w:numPr>
          <w:ilvl w:val="0"/>
          <w:numId w:val="3"/>
        </w:numPr>
        <w:tabs>
          <w:tab w:val="left" w:pos="481"/>
        </w:tabs>
        <w:ind w:left="480" w:hanging="480"/>
        <w:jc w:val="left"/>
      </w:pPr>
      <w:r w:rsidRPr="00DE20E6">
        <w:t>GENERAL</w:t>
      </w:r>
      <w:r w:rsidRPr="00DE20E6">
        <w:rPr>
          <w:spacing w:val="-4"/>
        </w:rPr>
        <w:t xml:space="preserve"> </w:t>
      </w:r>
      <w:r w:rsidRPr="00DE20E6">
        <w:t>GUIDANCE</w:t>
      </w:r>
    </w:p>
    <w:p w14:paraId="2BFEF1A0" w14:textId="5579CBD8" w:rsidR="00C2118F" w:rsidRPr="00DD5EA3" w:rsidRDefault="00C2118F" w:rsidP="002A7467">
      <w:pPr>
        <w:pStyle w:val="BodyText"/>
        <w:rPr>
          <w:sz w:val="22"/>
          <w:szCs w:val="22"/>
        </w:rPr>
      </w:pPr>
    </w:p>
    <w:p w14:paraId="6E886289" w14:textId="77777777" w:rsidR="00C2118F" w:rsidRPr="00DD5EA3" w:rsidRDefault="007054DF" w:rsidP="002A7467">
      <w:pPr>
        <w:pStyle w:val="BodyText"/>
        <w:rPr>
          <w:sz w:val="22"/>
          <w:szCs w:val="22"/>
        </w:rPr>
      </w:pPr>
      <w:r w:rsidRPr="00DD5EA3">
        <w:rPr>
          <w:sz w:val="22"/>
          <w:szCs w:val="22"/>
        </w:rPr>
        <w:t>The inspectors should verify that the System Loss Assessment performed by the applicant includes four major activities for each aircraft impact scenario evaluated</w:t>
      </w:r>
      <w:r w:rsidRPr="00DD5EA3">
        <w:rPr>
          <w:position w:val="11"/>
          <w:sz w:val="22"/>
          <w:szCs w:val="22"/>
        </w:rPr>
        <w:t>1</w:t>
      </w:r>
      <w:r w:rsidRPr="00DD5EA3">
        <w:rPr>
          <w:sz w:val="22"/>
          <w:szCs w:val="22"/>
        </w:rPr>
        <w:t>:</w:t>
      </w:r>
    </w:p>
    <w:p w14:paraId="013912B1" w14:textId="77777777" w:rsidR="00C2118F" w:rsidRPr="00DD5EA3" w:rsidRDefault="00C2118F" w:rsidP="00794980">
      <w:pPr>
        <w:pStyle w:val="BodyText"/>
        <w:rPr>
          <w:sz w:val="22"/>
          <w:szCs w:val="22"/>
        </w:rPr>
      </w:pPr>
    </w:p>
    <w:p w14:paraId="058EB997" w14:textId="77777777" w:rsidR="00C2118F" w:rsidRPr="00DD5EA3" w:rsidRDefault="007054DF" w:rsidP="00794980">
      <w:pPr>
        <w:pStyle w:val="ListParagraph"/>
        <w:numPr>
          <w:ilvl w:val="1"/>
          <w:numId w:val="3"/>
        </w:numPr>
        <w:tabs>
          <w:tab w:val="left" w:pos="841"/>
        </w:tabs>
        <w:ind w:right="114" w:hanging="449"/>
        <w:jc w:val="left"/>
      </w:pPr>
      <w:r w:rsidRPr="00DD5EA3">
        <w:t>Determination of the location of key systems, structures and components (SSCs) that could be in success paths for core cooling, spent fuel pool cooling, or containment isolation, and could be impacted by damage caused by the aircraft impact.</w:t>
      </w:r>
    </w:p>
    <w:p w14:paraId="4F728C8E" w14:textId="77777777" w:rsidR="00C2118F" w:rsidRPr="00DD5EA3" w:rsidRDefault="007054DF" w:rsidP="00794980">
      <w:pPr>
        <w:pStyle w:val="ListParagraph"/>
        <w:numPr>
          <w:ilvl w:val="1"/>
          <w:numId w:val="3"/>
        </w:numPr>
        <w:tabs>
          <w:tab w:val="left" w:pos="841"/>
        </w:tabs>
        <w:ind w:right="120" w:hanging="449"/>
        <w:jc w:val="left"/>
      </w:pPr>
      <w:r w:rsidRPr="00DD5EA3">
        <w:t>Given the established structural, shock and fire damage footprints and the rule sets and assumptions in NEI 07-13, determination of whether or not the SSCs would be capable of performing their intended</w:t>
      </w:r>
      <w:r w:rsidRPr="00DD5EA3">
        <w:rPr>
          <w:spacing w:val="-21"/>
        </w:rPr>
        <w:t xml:space="preserve"> </w:t>
      </w:r>
      <w:r w:rsidRPr="00DD5EA3">
        <w:t>function.</w:t>
      </w:r>
    </w:p>
    <w:p w14:paraId="7886F97C" w14:textId="77777777" w:rsidR="00C2118F" w:rsidRPr="00DD5EA3" w:rsidRDefault="007054DF" w:rsidP="00794980">
      <w:pPr>
        <w:pStyle w:val="ListParagraph"/>
        <w:numPr>
          <w:ilvl w:val="1"/>
          <w:numId w:val="3"/>
        </w:numPr>
        <w:tabs>
          <w:tab w:val="left" w:pos="841"/>
        </w:tabs>
        <w:ind w:right="123" w:hanging="449"/>
        <w:jc w:val="left"/>
      </w:pPr>
      <w:r w:rsidRPr="00DD5EA3">
        <w:t>Determination of whether damage has resulted in accident initiators such as breaches of the reactor coolant system or failure of the reactor to</w:t>
      </w:r>
      <w:r w:rsidRPr="00DD5EA3">
        <w:rPr>
          <w:spacing w:val="-19"/>
        </w:rPr>
        <w:t xml:space="preserve"> </w:t>
      </w:r>
      <w:r w:rsidRPr="00DD5EA3">
        <w:t>trip.</w:t>
      </w:r>
    </w:p>
    <w:p w14:paraId="6D1DF917" w14:textId="77777777" w:rsidR="00C2118F" w:rsidRPr="00DD5EA3" w:rsidRDefault="007054DF" w:rsidP="00794980">
      <w:pPr>
        <w:pStyle w:val="ListParagraph"/>
        <w:numPr>
          <w:ilvl w:val="1"/>
          <w:numId w:val="3"/>
        </w:numPr>
        <w:tabs>
          <w:tab w:val="left" w:pos="841"/>
        </w:tabs>
        <w:ind w:right="116" w:hanging="449"/>
        <w:jc w:val="left"/>
      </w:pPr>
      <w:r w:rsidRPr="00DD5EA3">
        <w:t>Determination of whether success paths for core cooling, spent fuel pool cooling and containment isolation</w:t>
      </w:r>
      <w:r w:rsidRPr="00DD5EA3">
        <w:rPr>
          <w:spacing w:val="-13"/>
        </w:rPr>
        <w:t xml:space="preserve"> </w:t>
      </w:r>
      <w:r w:rsidRPr="00DD5EA3">
        <w:t>exist.</w:t>
      </w:r>
    </w:p>
    <w:p w14:paraId="31E9C8B0" w14:textId="77777777" w:rsidR="00C2118F" w:rsidRPr="00DD5EA3" w:rsidRDefault="00C2118F" w:rsidP="00794980">
      <w:pPr>
        <w:pStyle w:val="BodyText"/>
        <w:rPr>
          <w:sz w:val="22"/>
          <w:szCs w:val="22"/>
        </w:rPr>
      </w:pPr>
    </w:p>
    <w:p w14:paraId="70C4DFFA" w14:textId="77777777" w:rsidR="00C2118F" w:rsidRPr="00DD5EA3" w:rsidRDefault="007054DF" w:rsidP="002A7467">
      <w:pPr>
        <w:pStyle w:val="BodyText"/>
        <w:rPr>
          <w:sz w:val="22"/>
          <w:szCs w:val="22"/>
        </w:rPr>
      </w:pPr>
      <w:r w:rsidRPr="00DD5EA3">
        <w:rPr>
          <w:sz w:val="22"/>
          <w:szCs w:val="22"/>
        </w:rPr>
        <w:t>Guidance to the applicant for performing these activities is provided in Section 3 of the industry guidance document, NEI 07-13.</w:t>
      </w:r>
    </w:p>
    <w:p w14:paraId="44D355AE" w14:textId="77777777" w:rsidR="00356102" w:rsidRPr="00DD5EA3" w:rsidRDefault="00356102" w:rsidP="00794980">
      <w:pPr>
        <w:pStyle w:val="BodyText"/>
        <w:rPr>
          <w:sz w:val="22"/>
          <w:szCs w:val="22"/>
        </w:rPr>
      </w:pPr>
    </w:p>
    <w:p w14:paraId="3AF8CFE5" w14:textId="77777777" w:rsidR="00C2118F" w:rsidRPr="00DE20E6" w:rsidRDefault="007054DF" w:rsidP="002A7467">
      <w:pPr>
        <w:pStyle w:val="ListParagraph"/>
        <w:numPr>
          <w:ilvl w:val="0"/>
          <w:numId w:val="3"/>
        </w:numPr>
        <w:tabs>
          <w:tab w:val="left" w:pos="481"/>
        </w:tabs>
        <w:ind w:left="480" w:hanging="480"/>
        <w:jc w:val="left"/>
      </w:pPr>
      <w:r w:rsidRPr="00DE20E6">
        <w:t>SPECIFIC TECHNICAL</w:t>
      </w:r>
      <w:r w:rsidRPr="00DE20E6">
        <w:rPr>
          <w:spacing w:val="-8"/>
        </w:rPr>
        <w:t xml:space="preserve"> </w:t>
      </w:r>
      <w:r w:rsidRPr="00DE20E6">
        <w:t>GUIDANCE</w:t>
      </w:r>
    </w:p>
    <w:p w14:paraId="764C575C" w14:textId="77777777" w:rsidR="00C2118F" w:rsidRPr="00DD5EA3" w:rsidRDefault="00C2118F" w:rsidP="00794980">
      <w:pPr>
        <w:pStyle w:val="BodyText"/>
        <w:rPr>
          <w:sz w:val="22"/>
          <w:szCs w:val="22"/>
        </w:rPr>
      </w:pPr>
    </w:p>
    <w:p w14:paraId="69C05616" w14:textId="77777777" w:rsidR="00C2118F" w:rsidRPr="00DD5EA3" w:rsidRDefault="007054DF" w:rsidP="00794980">
      <w:pPr>
        <w:pStyle w:val="ListParagraph"/>
        <w:numPr>
          <w:ilvl w:val="1"/>
          <w:numId w:val="3"/>
        </w:numPr>
        <w:tabs>
          <w:tab w:val="left" w:pos="841"/>
        </w:tabs>
        <w:ind w:right="116" w:hanging="446"/>
        <w:jc w:val="left"/>
      </w:pPr>
      <w:r w:rsidRPr="00DD5EA3">
        <w:rPr>
          <w:u w:val="single"/>
        </w:rPr>
        <w:t>Establishing SSCs for Consideration</w:t>
      </w:r>
      <w:r w:rsidRPr="00DD5EA3">
        <w:t>. Verify that the applicant has determined, given the completeness of the plant design, the spatial configuration of SSCs needed to prevent or mitigate fuel damage in the core or spent fuel pool, and loss of reactor containment, and which SSCs, may lie within the damage footprint previously</w:t>
      </w:r>
      <w:r w:rsidRPr="00DD5EA3">
        <w:rPr>
          <w:spacing w:val="-5"/>
        </w:rPr>
        <w:t xml:space="preserve"> </w:t>
      </w:r>
      <w:r w:rsidRPr="00DD5EA3">
        <w:t>established.</w:t>
      </w:r>
    </w:p>
    <w:p w14:paraId="13DDD548" w14:textId="6260A2AD" w:rsidR="00C2118F" w:rsidRDefault="00C2118F" w:rsidP="00794980">
      <w:pPr>
        <w:pStyle w:val="BodyText"/>
        <w:rPr>
          <w:sz w:val="22"/>
          <w:szCs w:val="22"/>
        </w:rPr>
      </w:pPr>
    </w:p>
    <w:p w14:paraId="5B3E49E3" w14:textId="77777777" w:rsidR="007134DA" w:rsidRPr="00DD5EA3" w:rsidRDefault="007134DA" w:rsidP="007134DA">
      <w:pPr>
        <w:pStyle w:val="BodyText"/>
        <w:ind w:left="820"/>
        <w:rPr>
          <w:sz w:val="22"/>
          <w:szCs w:val="22"/>
        </w:rPr>
      </w:pPr>
      <w:r w:rsidRPr="00DD5EA3">
        <w:rPr>
          <w:sz w:val="22"/>
          <w:szCs w:val="22"/>
        </w:rPr>
        <w:t>This includes:</w:t>
      </w:r>
    </w:p>
    <w:p w14:paraId="1A2420B4" w14:textId="77777777" w:rsidR="007134DA" w:rsidRPr="00DD5EA3" w:rsidRDefault="007134DA" w:rsidP="007134DA">
      <w:pPr>
        <w:pStyle w:val="BodyText"/>
        <w:numPr>
          <w:ilvl w:val="0"/>
          <w:numId w:val="17"/>
        </w:numPr>
        <w:ind w:left="1170"/>
        <w:rPr>
          <w:sz w:val="22"/>
          <w:szCs w:val="22"/>
        </w:rPr>
      </w:pPr>
      <w:r w:rsidRPr="00DD5EA3">
        <w:rPr>
          <w:sz w:val="22"/>
          <w:szCs w:val="22"/>
        </w:rPr>
        <w:t xml:space="preserve">the locations of all system piping that are essential for </w:t>
      </w:r>
      <w:proofErr w:type="gramStart"/>
      <w:r w:rsidRPr="00DD5EA3">
        <w:rPr>
          <w:sz w:val="22"/>
          <w:szCs w:val="22"/>
        </w:rPr>
        <w:t>a</w:t>
      </w:r>
      <w:proofErr w:type="gramEnd"/>
      <w:r w:rsidRPr="00DD5EA3">
        <w:rPr>
          <w:sz w:val="22"/>
          <w:szCs w:val="22"/>
        </w:rPr>
        <w:t xml:space="preserve"> SSC to successfully perform its</w:t>
      </w:r>
      <w:r w:rsidRPr="00DD5EA3">
        <w:rPr>
          <w:spacing w:val="-9"/>
          <w:sz w:val="22"/>
          <w:szCs w:val="22"/>
        </w:rPr>
        <w:t xml:space="preserve"> </w:t>
      </w:r>
      <w:r w:rsidRPr="00DD5EA3">
        <w:rPr>
          <w:sz w:val="22"/>
          <w:szCs w:val="22"/>
        </w:rPr>
        <w:t>function</w:t>
      </w:r>
    </w:p>
    <w:p w14:paraId="770746A5" w14:textId="77777777" w:rsidR="007134DA" w:rsidRPr="00DD5EA3" w:rsidRDefault="007134DA" w:rsidP="007134DA">
      <w:pPr>
        <w:pStyle w:val="BodyText"/>
        <w:ind w:left="1180" w:right="348" w:hanging="360"/>
        <w:rPr>
          <w:sz w:val="22"/>
          <w:szCs w:val="22"/>
        </w:rPr>
      </w:pPr>
      <w:r w:rsidRPr="00DD5EA3">
        <w:rPr>
          <w:noProof/>
          <w:position w:val="-5"/>
          <w:sz w:val="22"/>
          <w:szCs w:val="22"/>
        </w:rPr>
        <w:drawing>
          <wp:inline distT="0" distB="0" distL="0" distR="0" wp14:anchorId="1D1D7855" wp14:editId="0E9E0B0E">
            <wp:extent cx="140208" cy="187451"/>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27" cstate="print"/>
                    <a:stretch>
                      <a:fillRect/>
                    </a:stretch>
                  </pic:blipFill>
                  <pic:spPr>
                    <a:xfrm>
                      <a:off x="0" y="0"/>
                      <a:ext cx="140208"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D5EA3">
        <w:rPr>
          <w:sz w:val="22"/>
          <w:szCs w:val="22"/>
        </w:rPr>
        <w:t>the locations of all power cabling essential for successful operation of the SSC</w:t>
      </w:r>
    </w:p>
    <w:p w14:paraId="6D2E1D0D" w14:textId="7FA563FA" w:rsidR="007134DA" w:rsidRDefault="007134DA" w:rsidP="007134DA">
      <w:pPr>
        <w:pStyle w:val="BodyText"/>
        <w:ind w:left="1180" w:hanging="360"/>
        <w:rPr>
          <w:sz w:val="22"/>
          <w:szCs w:val="22"/>
        </w:rPr>
      </w:pPr>
      <w:r w:rsidRPr="00DD5EA3">
        <w:rPr>
          <w:noProof/>
          <w:position w:val="-5"/>
          <w:sz w:val="22"/>
          <w:szCs w:val="22"/>
        </w:rPr>
        <w:drawing>
          <wp:inline distT="0" distB="0" distL="0" distR="0" wp14:anchorId="601AD813" wp14:editId="00E02F64">
            <wp:extent cx="140208" cy="187451"/>
            <wp:effectExtent l="0" t="0" r="0" b="0"/>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27" cstate="print"/>
                    <a:stretch>
                      <a:fillRect/>
                    </a:stretch>
                  </pic:blipFill>
                  <pic:spPr>
                    <a:xfrm>
                      <a:off x="0" y="0"/>
                      <a:ext cx="140208" cy="187451"/>
                    </a:xfrm>
                    <a:prstGeom prst="rect">
                      <a:avLst/>
                    </a:prstGeom>
                  </pic:spPr>
                </pic:pic>
              </a:graphicData>
            </a:graphic>
          </wp:inline>
        </w:drawing>
      </w:r>
      <w:r w:rsidRPr="00DD5EA3">
        <w:rPr>
          <w:sz w:val="22"/>
          <w:szCs w:val="22"/>
        </w:rPr>
        <w:t xml:space="preserve">  </w:t>
      </w:r>
      <w:r w:rsidRPr="00DD5EA3">
        <w:rPr>
          <w:spacing w:val="-11"/>
          <w:sz w:val="22"/>
          <w:szCs w:val="22"/>
        </w:rPr>
        <w:t xml:space="preserve"> </w:t>
      </w:r>
      <w:r w:rsidRPr="00DD5EA3">
        <w:rPr>
          <w:sz w:val="22"/>
          <w:szCs w:val="22"/>
        </w:rPr>
        <w:t>the locations of all command and control cabling essential for successful operation of the</w:t>
      </w:r>
      <w:r w:rsidRPr="00DD5EA3">
        <w:rPr>
          <w:spacing w:val="-10"/>
          <w:sz w:val="22"/>
          <w:szCs w:val="22"/>
        </w:rPr>
        <w:t xml:space="preserve"> </w:t>
      </w:r>
      <w:r w:rsidRPr="00DD5EA3">
        <w:rPr>
          <w:sz w:val="22"/>
          <w:szCs w:val="22"/>
        </w:rPr>
        <w:t>SSC</w:t>
      </w:r>
    </w:p>
    <w:p w14:paraId="28F8CDD2" w14:textId="1C4D6F85" w:rsidR="007134DA" w:rsidRDefault="007134DA" w:rsidP="007134DA">
      <w:pPr>
        <w:pStyle w:val="BodyText"/>
        <w:numPr>
          <w:ilvl w:val="0"/>
          <w:numId w:val="17"/>
        </w:numPr>
        <w:ind w:left="1170" w:hanging="370"/>
        <w:rPr>
          <w:sz w:val="22"/>
          <w:szCs w:val="22"/>
        </w:rPr>
      </w:pPr>
      <w:r w:rsidRPr="00DD5EA3">
        <w:rPr>
          <w:sz w:val="22"/>
          <w:szCs w:val="22"/>
        </w:rPr>
        <w:t>the locations of any other SSCs that the target SSC depends on to</w:t>
      </w:r>
      <w:r w:rsidRPr="00DD5EA3">
        <w:rPr>
          <w:spacing w:val="-35"/>
          <w:sz w:val="22"/>
          <w:szCs w:val="22"/>
        </w:rPr>
        <w:t xml:space="preserve"> </w:t>
      </w:r>
      <w:r w:rsidRPr="00DD5EA3">
        <w:rPr>
          <w:sz w:val="22"/>
          <w:szCs w:val="22"/>
        </w:rPr>
        <w:t>function</w:t>
      </w:r>
    </w:p>
    <w:p w14:paraId="5A4ED693" w14:textId="77777777" w:rsidR="007134DA" w:rsidRPr="00DD5EA3" w:rsidRDefault="007134DA" w:rsidP="007134DA">
      <w:pPr>
        <w:pStyle w:val="BodyText"/>
        <w:ind w:left="1180" w:hanging="360"/>
        <w:rPr>
          <w:sz w:val="22"/>
          <w:szCs w:val="22"/>
        </w:rPr>
      </w:pPr>
    </w:p>
    <w:p w14:paraId="637A6884" w14:textId="52EE2846" w:rsidR="00C2118F" w:rsidRPr="007134DA" w:rsidRDefault="00933807" w:rsidP="007134DA">
      <w:pPr>
        <w:pStyle w:val="BodyText"/>
        <w:rPr>
          <w:sz w:val="22"/>
          <w:szCs w:val="22"/>
        </w:rPr>
      </w:pPr>
      <w:r w:rsidRPr="00DD5EA3">
        <w:rPr>
          <w:noProof/>
          <w:sz w:val="22"/>
          <w:szCs w:val="22"/>
        </w:rPr>
        <mc:AlternateContent>
          <mc:Choice Requires="wps">
            <w:drawing>
              <wp:anchor distT="0" distB="0" distL="0" distR="0" simplePos="0" relativeHeight="251655168" behindDoc="0" locked="0" layoutInCell="1" allowOverlap="1" wp14:anchorId="6EF9839A" wp14:editId="5B826AD8">
                <wp:simplePos x="0" y="0"/>
                <wp:positionH relativeFrom="page">
                  <wp:posOffset>914400</wp:posOffset>
                </wp:positionH>
                <wp:positionV relativeFrom="paragraph">
                  <wp:posOffset>231775</wp:posOffset>
                </wp:positionV>
                <wp:extent cx="1829435" cy="0"/>
                <wp:effectExtent l="9525" t="11430" r="8890" b="7620"/>
                <wp:wrapTopAndBottom/>
                <wp:docPr id="13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E1F61"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8.25pt" to="216.0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Fs4FAIAACo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" strokeweight=".6pt">
                <w10:wrap type="topAndBottom" anchorx="page"/>
              </v:line>
            </w:pict>
          </mc:Fallback>
        </mc:AlternateContent>
      </w:r>
      <w:r w:rsidR="007054DF" w:rsidRPr="00DD5EA3">
        <w:rPr>
          <w:position w:val="9"/>
        </w:rPr>
        <w:t xml:space="preserve">1 </w:t>
      </w:r>
      <w:r w:rsidR="007054DF" w:rsidRPr="007134DA">
        <w:rPr>
          <w:sz w:val="22"/>
          <w:szCs w:val="22"/>
        </w:rPr>
        <w:t xml:space="preserve">It is not necessary for the applicant to perform these steps </w:t>
      </w:r>
      <w:proofErr w:type="gramStart"/>
      <w:r w:rsidR="007054DF" w:rsidRPr="007134DA">
        <w:rPr>
          <w:sz w:val="22"/>
          <w:szCs w:val="22"/>
        </w:rPr>
        <w:t>in regard to</w:t>
      </w:r>
      <w:proofErr w:type="gramEnd"/>
      <w:r w:rsidR="007054DF" w:rsidRPr="007134DA">
        <w:rPr>
          <w:sz w:val="22"/>
          <w:szCs w:val="22"/>
        </w:rPr>
        <w:t xml:space="preserve"> spent fuel pooling if design features have been included to maintain structural integrity of the fuel pool.</w:t>
      </w:r>
    </w:p>
    <w:p w14:paraId="54344CB1" w14:textId="77777777" w:rsidR="00C2118F" w:rsidRPr="00DD5EA3" w:rsidRDefault="00C2118F" w:rsidP="002A7467">
      <w:pPr>
        <w:sectPr w:rsidR="00C2118F" w:rsidRPr="00DD5EA3" w:rsidSect="005A3132">
          <w:footerReference w:type="default" r:id="rId28"/>
          <w:pgSz w:w="12240" w:h="15840"/>
          <w:pgMar w:top="1440" w:right="1440" w:bottom="1440" w:left="1440" w:header="720" w:footer="720" w:gutter="0"/>
          <w:pgNumType w:start="1"/>
          <w:cols w:space="720"/>
          <w:docGrid w:linePitch="299"/>
        </w:sectPr>
      </w:pPr>
    </w:p>
    <w:p w14:paraId="7059C968" w14:textId="5F79FF09" w:rsidR="00C2118F" w:rsidRPr="00DD5EA3" w:rsidRDefault="00C2118F" w:rsidP="007134DA">
      <w:pPr>
        <w:pStyle w:val="BodyText"/>
        <w:ind w:left="1180" w:hanging="360"/>
        <w:rPr>
          <w:sz w:val="22"/>
          <w:szCs w:val="22"/>
        </w:rPr>
      </w:pPr>
    </w:p>
    <w:p w14:paraId="63C26C21" w14:textId="6B3374FA" w:rsidR="00C2118F" w:rsidRPr="00DD5EA3" w:rsidRDefault="007054DF" w:rsidP="00794980">
      <w:pPr>
        <w:pStyle w:val="BodyText"/>
        <w:ind w:left="820" w:right="118"/>
        <w:rPr>
          <w:sz w:val="22"/>
          <w:szCs w:val="22"/>
        </w:rPr>
      </w:pPr>
      <w:r w:rsidRPr="00DD5EA3">
        <w:rPr>
          <w:sz w:val="22"/>
          <w:szCs w:val="22"/>
        </w:rPr>
        <w:t xml:space="preserve">In accordance with NEI 07-13, the applicant will use information from the probabilistic risk assessment (PRA) studies of the design to identify the scope of key systems and components that must be considered. </w:t>
      </w:r>
      <w:r w:rsidR="004B22E6">
        <w:rPr>
          <w:sz w:val="22"/>
          <w:szCs w:val="22"/>
        </w:rPr>
        <w:t xml:space="preserve"> </w:t>
      </w:r>
      <w:r w:rsidRPr="00DD5EA3">
        <w:rPr>
          <w:sz w:val="22"/>
          <w:szCs w:val="22"/>
        </w:rPr>
        <w:t xml:space="preserve">This information may include a listing of all systems and components modeled in the PRA, including fire and external events PRAs, if they have been completed. </w:t>
      </w:r>
      <w:r w:rsidR="004B22E6">
        <w:rPr>
          <w:sz w:val="22"/>
          <w:szCs w:val="22"/>
        </w:rPr>
        <w:t xml:space="preserve"> </w:t>
      </w:r>
      <w:r w:rsidRPr="00DD5EA3">
        <w:rPr>
          <w:sz w:val="22"/>
          <w:szCs w:val="22"/>
        </w:rPr>
        <w:t xml:space="preserve">The applicant may also use lists of equipment covered under the Design Reliability Assurance Program (D-RAP). </w:t>
      </w:r>
      <w:r w:rsidR="004B22E6">
        <w:rPr>
          <w:sz w:val="22"/>
          <w:szCs w:val="22"/>
        </w:rPr>
        <w:t xml:space="preserve"> </w:t>
      </w:r>
      <w:r w:rsidRPr="00DD5EA3">
        <w:rPr>
          <w:sz w:val="22"/>
          <w:szCs w:val="22"/>
        </w:rPr>
        <w:t>The applicant may use building layout drawings, system design drawings and information from fire, flood and seismic hazards analyses (e.g., fire area drawings) to identify system and component</w:t>
      </w:r>
      <w:r w:rsidRPr="00DD5EA3">
        <w:rPr>
          <w:spacing w:val="-23"/>
          <w:sz w:val="22"/>
          <w:szCs w:val="22"/>
        </w:rPr>
        <w:t xml:space="preserve"> </w:t>
      </w:r>
      <w:r w:rsidRPr="00DD5EA3">
        <w:rPr>
          <w:sz w:val="22"/>
          <w:szCs w:val="22"/>
        </w:rPr>
        <w:t>locations.</w:t>
      </w:r>
    </w:p>
    <w:p w14:paraId="34BB0F9F" w14:textId="77777777" w:rsidR="00C2118F" w:rsidRPr="00DD5EA3" w:rsidRDefault="00C2118F" w:rsidP="00794980">
      <w:pPr>
        <w:pStyle w:val="BodyText"/>
        <w:rPr>
          <w:sz w:val="22"/>
          <w:szCs w:val="22"/>
        </w:rPr>
      </w:pPr>
    </w:p>
    <w:p w14:paraId="0753143E" w14:textId="2DBB0B11" w:rsidR="00C2118F" w:rsidRPr="00DD5EA3" w:rsidRDefault="007054DF" w:rsidP="00794980">
      <w:pPr>
        <w:pStyle w:val="BodyText"/>
        <w:ind w:left="820" w:right="114"/>
        <w:rPr>
          <w:sz w:val="22"/>
          <w:szCs w:val="22"/>
        </w:rPr>
      </w:pPr>
      <w:r w:rsidRPr="00DD5EA3">
        <w:rPr>
          <w:sz w:val="22"/>
          <w:szCs w:val="22"/>
        </w:rPr>
        <w:t xml:space="preserve">The inspector should sample risk-significant SSCs identified in the PRA or from the D-RAP to gain confidence that the applicant’s process is identifying important SSCs. </w:t>
      </w:r>
      <w:r w:rsidR="004B22E6">
        <w:rPr>
          <w:sz w:val="22"/>
          <w:szCs w:val="22"/>
        </w:rPr>
        <w:t xml:space="preserve"> </w:t>
      </w:r>
      <w:r w:rsidRPr="00DD5EA3">
        <w:rPr>
          <w:sz w:val="22"/>
          <w:szCs w:val="22"/>
        </w:rPr>
        <w:t xml:space="preserve">The inspector should also pick two or three frontline systems or components and verify that supporting equipment necessary for the system or component to perform its intended function is being considered, i.e., that important dependencies are being addressed. </w:t>
      </w:r>
      <w:r w:rsidR="004B22E6">
        <w:rPr>
          <w:sz w:val="22"/>
          <w:szCs w:val="22"/>
        </w:rPr>
        <w:t xml:space="preserve"> </w:t>
      </w:r>
      <w:r w:rsidRPr="00DD5EA3">
        <w:rPr>
          <w:sz w:val="22"/>
          <w:szCs w:val="22"/>
        </w:rPr>
        <w:t xml:space="preserve">Attention should also be given to the treatment of field-routed equipment (e.g., pipe runs and cables). </w:t>
      </w:r>
      <w:r w:rsidR="004B22E6">
        <w:rPr>
          <w:sz w:val="22"/>
          <w:szCs w:val="22"/>
        </w:rPr>
        <w:t xml:space="preserve"> </w:t>
      </w:r>
      <w:r w:rsidRPr="00DD5EA3">
        <w:rPr>
          <w:sz w:val="22"/>
          <w:szCs w:val="22"/>
        </w:rPr>
        <w:t>Verify that the applicant’s treatment is consistent with the rules and guidelines specified in NEI -7-13.</w:t>
      </w:r>
    </w:p>
    <w:p w14:paraId="193C3AF5" w14:textId="77777777" w:rsidR="00C2118F" w:rsidRPr="00DD5EA3" w:rsidRDefault="00C2118F" w:rsidP="00794980">
      <w:pPr>
        <w:pStyle w:val="BodyText"/>
        <w:rPr>
          <w:sz w:val="22"/>
          <w:szCs w:val="22"/>
        </w:rPr>
      </w:pPr>
    </w:p>
    <w:p w14:paraId="36AE97D4" w14:textId="77777777" w:rsidR="00C2118F" w:rsidRPr="00DD5EA3" w:rsidRDefault="007054DF" w:rsidP="00794980">
      <w:pPr>
        <w:pStyle w:val="BodyText"/>
        <w:ind w:left="820" w:right="112"/>
        <w:rPr>
          <w:sz w:val="22"/>
          <w:szCs w:val="22"/>
        </w:rPr>
      </w:pPr>
      <w:r w:rsidRPr="00DD5EA3">
        <w:rPr>
          <w:sz w:val="22"/>
          <w:szCs w:val="22"/>
        </w:rPr>
        <w:t>The inspector should verify that documentation used by the applicant to develop and identify spatial information (e.g., internal events PRA, internal flooding analysis, internal fire analysis and/or building layout diagrams) is current.</w:t>
      </w:r>
    </w:p>
    <w:p w14:paraId="63037D26" w14:textId="77777777" w:rsidR="00C2118F" w:rsidRPr="00DD5EA3" w:rsidRDefault="00C2118F" w:rsidP="00794980">
      <w:pPr>
        <w:pStyle w:val="BodyText"/>
        <w:rPr>
          <w:sz w:val="22"/>
          <w:szCs w:val="22"/>
        </w:rPr>
      </w:pPr>
    </w:p>
    <w:p w14:paraId="17E5128B" w14:textId="38B5EFD7" w:rsidR="00C2118F" w:rsidRPr="00DD5EA3" w:rsidRDefault="007054DF" w:rsidP="00794980">
      <w:pPr>
        <w:pStyle w:val="ListParagraph"/>
        <w:numPr>
          <w:ilvl w:val="1"/>
          <w:numId w:val="3"/>
        </w:numPr>
        <w:tabs>
          <w:tab w:val="left" w:pos="821"/>
        </w:tabs>
        <w:ind w:left="820" w:right="114" w:hanging="360"/>
        <w:jc w:val="left"/>
      </w:pPr>
      <w:r w:rsidRPr="00DD5EA3">
        <w:rPr>
          <w:u w:val="single"/>
        </w:rPr>
        <w:t>Determining State of SSCs in Aircraft Impact Scenarios</w:t>
      </w:r>
      <w:r w:rsidRPr="00DD5EA3">
        <w:t xml:space="preserve">. </w:t>
      </w:r>
      <w:r w:rsidR="004B22E6">
        <w:t xml:space="preserve"> </w:t>
      </w:r>
      <w:r w:rsidRPr="00DD5EA3">
        <w:t xml:space="preserve">Verify that the applicant is correctly applying the rules and assumptions given in NEI 07-13 for the loss of SSCs. The NRC inspection team will select a sample of SSCs that the applicant has identified as remaining functional in one or more scenarios and verify that these SSCs appropriately survived the conditions created by the aircraft impact, consistent with the rules and assumptions given in NEI 07-13. </w:t>
      </w:r>
      <w:r w:rsidR="004B22E6">
        <w:t xml:space="preserve"> </w:t>
      </w:r>
      <w:r w:rsidRPr="00DD5EA3">
        <w:t xml:space="preserve">If an error occurs, the inspection team should increase the sample size to determine if the identified error was an isolated occurrence. </w:t>
      </w:r>
      <w:r w:rsidR="004B22E6">
        <w:t xml:space="preserve"> </w:t>
      </w:r>
      <w:r w:rsidRPr="00DE20E6">
        <w:t xml:space="preserve">In most cases the state of SSCs will be determined using rule-sets pertaining to fire, shock and structural damage. </w:t>
      </w:r>
      <w:r w:rsidR="004B22E6">
        <w:t xml:space="preserve"> </w:t>
      </w:r>
      <w:r w:rsidRPr="00DE20E6">
        <w:t>This part of the system-loss inspection should be coordinated closely with the fire protection and structural damage</w:t>
      </w:r>
      <w:r w:rsidRPr="00DE20E6">
        <w:rPr>
          <w:spacing w:val="-17"/>
        </w:rPr>
        <w:t xml:space="preserve"> </w:t>
      </w:r>
      <w:r w:rsidRPr="00DE20E6">
        <w:t>inspections.</w:t>
      </w:r>
    </w:p>
    <w:p w14:paraId="72ACB3AF" w14:textId="77777777" w:rsidR="00C2118F" w:rsidRDefault="00C2118F" w:rsidP="00794980"/>
    <w:p w14:paraId="4A208049" w14:textId="0AB23BCC" w:rsidR="004B22E6" w:rsidRPr="00DD5EA3" w:rsidRDefault="004B22E6" w:rsidP="00794980">
      <w:pPr>
        <w:sectPr w:rsidR="004B22E6" w:rsidRPr="00DD5EA3" w:rsidSect="002A7467">
          <w:footerReference w:type="default" r:id="rId29"/>
          <w:type w:val="continuous"/>
          <w:pgSz w:w="12240" w:h="15840"/>
          <w:pgMar w:top="1440" w:right="1440" w:bottom="1440" w:left="1440" w:header="720" w:footer="720" w:gutter="0"/>
          <w:cols w:space="720"/>
          <w:docGrid w:linePitch="299"/>
        </w:sectPr>
      </w:pPr>
    </w:p>
    <w:p w14:paraId="5BE64DA7" w14:textId="36BED283" w:rsidR="00C2118F" w:rsidRPr="00DD5EA3" w:rsidRDefault="007054DF" w:rsidP="00794980">
      <w:pPr>
        <w:pStyle w:val="BodyText"/>
        <w:ind w:left="840" w:right="120"/>
        <w:rPr>
          <w:sz w:val="22"/>
          <w:szCs w:val="22"/>
        </w:rPr>
      </w:pPr>
      <w:r w:rsidRPr="00DD5EA3">
        <w:rPr>
          <w:sz w:val="22"/>
          <w:szCs w:val="22"/>
        </w:rPr>
        <w:t xml:space="preserve">The inspector should verify </w:t>
      </w:r>
      <w:r w:rsidRPr="00DE20E6">
        <w:rPr>
          <w:sz w:val="22"/>
          <w:szCs w:val="22"/>
        </w:rPr>
        <w:t xml:space="preserve">the completeness of the failures identified and the timing of those failures for the SSCs located outside the damage footprints. </w:t>
      </w:r>
      <w:r w:rsidR="004B22E6">
        <w:rPr>
          <w:sz w:val="22"/>
          <w:szCs w:val="22"/>
        </w:rPr>
        <w:t xml:space="preserve"> </w:t>
      </w:r>
      <w:r w:rsidRPr="00DD5EA3">
        <w:rPr>
          <w:sz w:val="22"/>
          <w:szCs w:val="22"/>
        </w:rPr>
        <w:t>Time-delays associated with system and component failures should consider, for example, the following causes:</w:t>
      </w:r>
    </w:p>
    <w:p w14:paraId="2D3DF768" w14:textId="77777777" w:rsidR="00C2118F" w:rsidRPr="00DD5EA3" w:rsidRDefault="00C2118F" w:rsidP="00794980">
      <w:pPr>
        <w:pStyle w:val="BodyText"/>
        <w:rPr>
          <w:sz w:val="22"/>
          <w:szCs w:val="22"/>
        </w:rPr>
      </w:pPr>
    </w:p>
    <w:p w14:paraId="3D490E4C" w14:textId="77777777" w:rsidR="00C2118F" w:rsidRPr="00DD5EA3" w:rsidRDefault="007054DF" w:rsidP="00794980">
      <w:pPr>
        <w:pStyle w:val="ListParagraph"/>
        <w:numPr>
          <w:ilvl w:val="2"/>
          <w:numId w:val="3"/>
        </w:numPr>
        <w:tabs>
          <w:tab w:val="left" w:pos="1201"/>
        </w:tabs>
        <w:jc w:val="left"/>
      </w:pPr>
      <w:r w:rsidRPr="00DD5EA3">
        <w:t>Loss of Heating, Ventilation, and Air Conditioning</w:t>
      </w:r>
      <w:r w:rsidRPr="00DD5EA3">
        <w:rPr>
          <w:spacing w:val="-14"/>
        </w:rPr>
        <w:t xml:space="preserve"> </w:t>
      </w:r>
      <w:r w:rsidRPr="00DD5EA3">
        <w:t>(HVAC)</w:t>
      </w:r>
    </w:p>
    <w:p w14:paraId="36B65852" w14:textId="77777777" w:rsidR="00C2118F" w:rsidRPr="00DD5EA3" w:rsidRDefault="007054DF" w:rsidP="00794980">
      <w:pPr>
        <w:pStyle w:val="ListParagraph"/>
        <w:numPr>
          <w:ilvl w:val="2"/>
          <w:numId w:val="3"/>
        </w:numPr>
        <w:tabs>
          <w:tab w:val="left" w:pos="1201"/>
        </w:tabs>
        <w:jc w:val="left"/>
      </w:pPr>
      <w:r w:rsidRPr="00DD5EA3">
        <w:t>Loss of instrument air to air accumulators, air</w:t>
      </w:r>
      <w:r w:rsidRPr="00DD5EA3">
        <w:rPr>
          <w:spacing w:val="-20"/>
        </w:rPr>
        <w:t xml:space="preserve"> </w:t>
      </w:r>
      <w:r w:rsidRPr="00DD5EA3">
        <w:t>receivers</w:t>
      </w:r>
    </w:p>
    <w:p w14:paraId="0C670C0C" w14:textId="77777777" w:rsidR="00C2118F" w:rsidRPr="00DD5EA3" w:rsidRDefault="007054DF" w:rsidP="00794980">
      <w:pPr>
        <w:pStyle w:val="ListParagraph"/>
        <w:numPr>
          <w:ilvl w:val="2"/>
          <w:numId w:val="3"/>
        </w:numPr>
        <w:tabs>
          <w:tab w:val="left" w:pos="1201"/>
        </w:tabs>
        <w:jc w:val="left"/>
      </w:pPr>
      <w:r w:rsidRPr="00DD5EA3">
        <w:t>Battery</w:t>
      </w:r>
      <w:r w:rsidRPr="00DD5EA3">
        <w:rPr>
          <w:spacing w:val="-6"/>
        </w:rPr>
        <w:t xml:space="preserve"> </w:t>
      </w:r>
      <w:r w:rsidRPr="00DD5EA3">
        <w:t>depletion</w:t>
      </w:r>
    </w:p>
    <w:p w14:paraId="6845DC0F" w14:textId="77777777" w:rsidR="00C2118F" w:rsidRPr="00DD5EA3" w:rsidRDefault="007054DF" w:rsidP="00794980">
      <w:pPr>
        <w:pStyle w:val="ListParagraph"/>
        <w:numPr>
          <w:ilvl w:val="2"/>
          <w:numId w:val="3"/>
        </w:numPr>
        <w:tabs>
          <w:tab w:val="left" w:pos="1201"/>
        </w:tabs>
        <w:jc w:val="left"/>
      </w:pPr>
      <w:r w:rsidRPr="00DD5EA3">
        <w:t>Loss of external cooling to pump seals or</w:t>
      </w:r>
      <w:r w:rsidRPr="00DD5EA3">
        <w:rPr>
          <w:spacing w:val="-24"/>
        </w:rPr>
        <w:t xml:space="preserve"> </w:t>
      </w:r>
      <w:r w:rsidRPr="00DD5EA3">
        <w:t>bearings</w:t>
      </w:r>
    </w:p>
    <w:p w14:paraId="5B181206" w14:textId="77777777" w:rsidR="00C2118F" w:rsidRPr="00DD5EA3" w:rsidRDefault="00C2118F" w:rsidP="00794980">
      <w:pPr>
        <w:pStyle w:val="BodyText"/>
        <w:rPr>
          <w:sz w:val="22"/>
          <w:szCs w:val="22"/>
        </w:rPr>
      </w:pPr>
    </w:p>
    <w:p w14:paraId="45786392" w14:textId="77777777" w:rsidR="00C2118F" w:rsidRPr="00DD5EA3" w:rsidRDefault="007054DF" w:rsidP="00794980">
      <w:pPr>
        <w:pStyle w:val="BodyText"/>
        <w:ind w:left="840" w:right="121"/>
        <w:rPr>
          <w:sz w:val="22"/>
          <w:szCs w:val="22"/>
        </w:rPr>
      </w:pPr>
      <w:r w:rsidRPr="00DD5EA3">
        <w:rPr>
          <w:sz w:val="22"/>
          <w:szCs w:val="22"/>
        </w:rPr>
        <w:t>Where the applicant has taken credit for time delay of a failure, verify that supporting evaluations or calculations that provide the basis for this time delay have been adequately inspected per the applicant’s QA program.</w:t>
      </w:r>
    </w:p>
    <w:p w14:paraId="3690A764" w14:textId="77777777" w:rsidR="00C2118F" w:rsidRPr="00DD5EA3" w:rsidRDefault="00C2118F" w:rsidP="00794980">
      <w:pPr>
        <w:pStyle w:val="BodyText"/>
        <w:rPr>
          <w:sz w:val="22"/>
          <w:szCs w:val="22"/>
        </w:rPr>
      </w:pPr>
    </w:p>
    <w:p w14:paraId="66726884" w14:textId="77777777" w:rsidR="00C2118F" w:rsidRPr="00DD5EA3" w:rsidRDefault="007054DF" w:rsidP="00794980">
      <w:pPr>
        <w:pStyle w:val="BodyText"/>
        <w:ind w:left="840" w:right="118"/>
        <w:rPr>
          <w:sz w:val="22"/>
          <w:szCs w:val="22"/>
        </w:rPr>
      </w:pPr>
      <w:r w:rsidRPr="00DE20E6">
        <w:rPr>
          <w:sz w:val="22"/>
          <w:szCs w:val="22"/>
        </w:rPr>
        <w:lastRenderedPageBreak/>
        <w:t>Verify that the following rules and assumptions in NEI 07-13 were applied to determine the functionality of SSCs within the damage footprints.</w:t>
      </w:r>
    </w:p>
    <w:p w14:paraId="4E206AD7" w14:textId="77777777" w:rsidR="00C2118F" w:rsidRPr="00DD5EA3" w:rsidRDefault="00C2118F" w:rsidP="00794980">
      <w:pPr>
        <w:pStyle w:val="BodyText"/>
        <w:rPr>
          <w:sz w:val="22"/>
          <w:szCs w:val="22"/>
        </w:rPr>
      </w:pPr>
    </w:p>
    <w:p w14:paraId="4CAFA09B" w14:textId="77777777" w:rsidR="00C2118F" w:rsidRPr="00DD5EA3" w:rsidRDefault="007054DF" w:rsidP="0070094E">
      <w:pPr>
        <w:pStyle w:val="ListParagraph"/>
        <w:numPr>
          <w:ilvl w:val="0"/>
          <w:numId w:val="2"/>
        </w:numPr>
        <w:tabs>
          <w:tab w:val="left" w:pos="1201"/>
        </w:tabs>
        <w:ind w:left="1195" w:right="115"/>
        <w:jc w:val="left"/>
      </w:pPr>
      <w:r w:rsidRPr="00DD5EA3">
        <w:t xml:space="preserve">If the polar crane is supported from the outer containment wall in a hittable </w:t>
      </w:r>
      <w:proofErr w:type="gramStart"/>
      <w:r w:rsidRPr="00DD5EA3">
        <w:t>region, or</w:t>
      </w:r>
      <w:proofErr w:type="gramEnd"/>
      <w:r w:rsidRPr="00DD5EA3">
        <w:t xml:space="preserve"> is mounted on parallel tracks (as opposed to a circular rail around the containment), then it should be considered susceptible to falling. In these cases, any exposed primary system piping and exposed SSCs should be considered</w:t>
      </w:r>
      <w:r w:rsidRPr="00DD5EA3">
        <w:rPr>
          <w:spacing w:val="-7"/>
        </w:rPr>
        <w:t xml:space="preserve"> </w:t>
      </w:r>
      <w:r w:rsidRPr="00DD5EA3">
        <w:t>damaged</w:t>
      </w:r>
      <w:r w:rsidRPr="0070094E">
        <w:rPr>
          <w:position w:val="11"/>
          <w:vertAlign w:val="superscript"/>
        </w:rPr>
        <w:t>2</w:t>
      </w:r>
      <w:r w:rsidRPr="00DD5EA3">
        <w:t>.</w:t>
      </w:r>
    </w:p>
    <w:p w14:paraId="08B146BC" w14:textId="77777777" w:rsidR="00C2118F" w:rsidRPr="00DD5EA3" w:rsidRDefault="00C2118F" w:rsidP="00794980">
      <w:pPr>
        <w:pStyle w:val="BodyText"/>
        <w:rPr>
          <w:sz w:val="22"/>
          <w:szCs w:val="22"/>
        </w:rPr>
      </w:pPr>
    </w:p>
    <w:p w14:paraId="13F34768" w14:textId="77777777" w:rsidR="00C2118F" w:rsidRPr="00DD5EA3" w:rsidRDefault="007054DF" w:rsidP="00794980">
      <w:pPr>
        <w:pStyle w:val="ListParagraph"/>
        <w:numPr>
          <w:ilvl w:val="0"/>
          <w:numId w:val="2"/>
        </w:numPr>
        <w:tabs>
          <w:tab w:val="left" w:pos="1201"/>
        </w:tabs>
        <w:ind w:right="118"/>
        <w:jc w:val="left"/>
      </w:pPr>
      <w:r w:rsidRPr="00DD5EA3">
        <w:t>The impact of an aircraft on the containment structure has the potential to cause shock damage to any fragile SSCs attached to the outer containment wall near the assumed point of impact. SSCs considered fragile include electrical components such as containment fan coolers, switchgear, instrumentation, etc. In evaluating this scenario, any such SSCs should be considered immediately damaged and incapable of performing their intended function.</w:t>
      </w:r>
    </w:p>
    <w:p w14:paraId="77072197" w14:textId="77777777" w:rsidR="00C2118F" w:rsidRPr="00DD5EA3" w:rsidRDefault="00C2118F" w:rsidP="00794980">
      <w:pPr>
        <w:pStyle w:val="BodyText"/>
        <w:rPr>
          <w:sz w:val="22"/>
          <w:szCs w:val="22"/>
        </w:rPr>
      </w:pPr>
    </w:p>
    <w:p w14:paraId="67A0A2A0" w14:textId="77777777" w:rsidR="00C2118F" w:rsidRPr="00DD5EA3" w:rsidRDefault="007054DF" w:rsidP="00794980">
      <w:pPr>
        <w:pStyle w:val="ListParagraph"/>
        <w:numPr>
          <w:ilvl w:val="0"/>
          <w:numId w:val="2"/>
        </w:numPr>
        <w:tabs>
          <w:tab w:val="left" w:pos="1201"/>
        </w:tabs>
        <w:ind w:right="120"/>
        <w:jc w:val="left"/>
      </w:pPr>
      <w:r w:rsidRPr="00DD5EA3">
        <w:t>Physical impact damage to SSCs is determined by defining a damage path of fixed width and length. Within the damage path, the following assumptions should be</w:t>
      </w:r>
      <w:r w:rsidRPr="00DD5EA3">
        <w:rPr>
          <w:spacing w:val="-7"/>
        </w:rPr>
        <w:t xml:space="preserve"> </w:t>
      </w:r>
      <w:r w:rsidRPr="00DD5EA3">
        <w:t>applied:</w:t>
      </w:r>
    </w:p>
    <w:p w14:paraId="188BCF3C" w14:textId="77777777" w:rsidR="00C2118F" w:rsidRPr="00DD5EA3" w:rsidRDefault="00C2118F" w:rsidP="00794980">
      <w:pPr>
        <w:pStyle w:val="BodyText"/>
        <w:rPr>
          <w:sz w:val="22"/>
          <w:szCs w:val="22"/>
        </w:rPr>
      </w:pPr>
    </w:p>
    <w:p w14:paraId="4699F4FB" w14:textId="77777777" w:rsidR="00C2118F" w:rsidRPr="00DD5EA3" w:rsidRDefault="007054DF" w:rsidP="00794980">
      <w:pPr>
        <w:pStyle w:val="ListParagraph"/>
        <w:numPr>
          <w:ilvl w:val="1"/>
          <w:numId w:val="2"/>
        </w:numPr>
        <w:tabs>
          <w:tab w:val="left" w:pos="1805"/>
          <w:tab w:val="left" w:pos="1806"/>
        </w:tabs>
        <w:jc w:val="left"/>
      </w:pPr>
      <w:r w:rsidRPr="00DD5EA3">
        <w:t>Immediate failure of all active equipment</w:t>
      </w:r>
      <w:r w:rsidRPr="00DD5EA3">
        <w:rPr>
          <w:spacing w:val="-16"/>
        </w:rPr>
        <w:t xml:space="preserve"> </w:t>
      </w:r>
      <w:r w:rsidRPr="00DD5EA3">
        <w:t>function(s)</w:t>
      </w:r>
    </w:p>
    <w:p w14:paraId="1B582644" w14:textId="77777777" w:rsidR="00C2118F" w:rsidRPr="00DD5EA3" w:rsidRDefault="007054DF" w:rsidP="00794980">
      <w:pPr>
        <w:pStyle w:val="ListParagraph"/>
        <w:numPr>
          <w:ilvl w:val="1"/>
          <w:numId w:val="2"/>
        </w:numPr>
        <w:tabs>
          <w:tab w:val="left" w:pos="1805"/>
          <w:tab w:val="left" w:pos="1806"/>
        </w:tabs>
        <w:jc w:val="left"/>
      </w:pPr>
      <w:r w:rsidRPr="00DD5EA3">
        <w:t>Immediate failure of all</w:t>
      </w:r>
      <w:r w:rsidRPr="00DD5EA3">
        <w:rPr>
          <w:spacing w:val="-8"/>
        </w:rPr>
        <w:t xml:space="preserve"> </w:t>
      </w:r>
      <w:r w:rsidRPr="00DD5EA3">
        <w:t>cables</w:t>
      </w:r>
    </w:p>
    <w:p w14:paraId="1FC0B374" w14:textId="77777777" w:rsidR="00C2118F" w:rsidRPr="00DD5EA3" w:rsidRDefault="007054DF" w:rsidP="00794980">
      <w:pPr>
        <w:pStyle w:val="ListParagraph"/>
        <w:numPr>
          <w:ilvl w:val="1"/>
          <w:numId w:val="2"/>
        </w:numPr>
        <w:tabs>
          <w:tab w:val="left" w:pos="1805"/>
          <w:tab w:val="left" w:pos="1806"/>
        </w:tabs>
        <w:jc w:val="left"/>
      </w:pPr>
      <w:r w:rsidRPr="00DD5EA3">
        <w:t>Piping immediately adjacent to impacted walls is</w:t>
      </w:r>
      <w:r w:rsidRPr="00DD5EA3">
        <w:rPr>
          <w:spacing w:val="-19"/>
        </w:rPr>
        <w:t xml:space="preserve"> </w:t>
      </w:r>
      <w:r w:rsidRPr="00DD5EA3">
        <w:t>severed</w:t>
      </w:r>
    </w:p>
    <w:p w14:paraId="3EB13E2F" w14:textId="6EB5AEB4" w:rsidR="00C2118F" w:rsidRDefault="007054DF" w:rsidP="00794980">
      <w:pPr>
        <w:pStyle w:val="ListParagraph"/>
        <w:numPr>
          <w:ilvl w:val="1"/>
          <w:numId w:val="2"/>
        </w:numPr>
        <w:tabs>
          <w:tab w:val="left" w:pos="1806"/>
        </w:tabs>
        <w:ind w:right="118"/>
        <w:jc w:val="left"/>
      </w:pPr>
      <w:r w:rsidRPr="00DD5EA3">
        <w:t>Other piping in the impact area will sustain varying levels of damage from (1) none to (2) crushing without leakage to (3) crushing and tearing with leakage to (4) severing. Because it is impossible to predict how individual pipes will be affected, a value of ½ the diameter of pipes was selected through expert elicitation as a reasonable value for estimating the flow of fluids from the pipe(s) for evaluating flooding</w:t>
      </w:r>
      <w:r w:rsidRPr="00DD5EA3">
        <w:rPr>
          <w:spacing w:val="-23"/>
        </w:rPr>
        <w:t xml:space="preserve"> </w:t>
      </w:r>
      <w:r w:rsidRPr="00DD5EA3">
        <w:t>effects.</w:t>
      </w:r>
    </w:p>
    <w:p w14:paraId="180E3897" w14:textId="77777777" w:rsidR="0070094E" w:rsidRDefault="0070094E" w:rsidP="0070094E">
      <w:pPr>
        <w:tabs>
          <w:tab w:val="left" w:pos="1806"/>
        </w:tabs>
        <w:ind w:right="118"/>
      </w:pPr>
    </w:p>
    <w:p w14:paraId="1350ED1E" w14:textId="77777777" w:rsidR="0070094E" w:rsidRPr="00DD5EA3" w:rsidRDefault="0070094E" w:rsidP="0070094E">
      <w:pPr>
        <w:pStyle w:val="ListParagraph"/>
        <w:numPr>
          <w:ilvl w:val="0"/>
          <w:numId w:val="2"/>
        </w:numPr>
        <w:tabs>
          <w:tab w:val="left" w:pos="1181"/>
        </w:tabs>
        <w:ind w:left="1180" w:right="124"/>
        <w:jc w:val="left"/>
      </w:pPr>
      <w:r w:rsidRPr="00DD5EA3">
        <w:t>Ventilation ductwork in the physical damage footprint is expected to be severely crushed and</w:t>
      </w:r>
      <w:r w:rsidRPr="00DD5EA3">
        <w:rPr>
          <w:spacing w:val="-10"/>
        </w:rPr>
        <w:t xml:space="preserve"> </w:t>
      </w:r>
      <w:r w:rsidRPr="00DD5EA3">
        <w:t>torn.</w:t>
      </w:r>
    </w:p>
    <w:p w14:paraId="22A55797" w14:textId="77777777" w:rsidR="0070094E" w:rsidRPr="00DD5EA3" w:rsidRDefault="0070094E" w:rsidP="0070094E">
      <w:pPr>
        <w:pStyle w:val="BodyText"/>
        <w:rPr>
          <w:sz w:val="22"/>
          <w:szCs w:val="22"/>
        </w:rPr>
      </w:pPr>
    </w:p>
    <w:p w14:paraId="3C1DFE78" w14:textId="77777777" w:rsidR="0070094E" w:rsidRPr="00DD5EA3" w:rsidRDefault="0070094E" w:rsidP="0070094E">
      <w:pPr>
        <w:pStyle w:val="ListParagraph"/>
        <w:numPr>
          <w:ilvl w:val="0"/>
          <w:numId w:val="2"/>
        </w:numPr>
        <w:tabs>
          <w:tab w:val="left" w:pos="1181"/>
        </w:tabs>
        <w:ind w:left="1180" w:right="127"/>
        <w:jc w:val="left"/>
      </w:pPr>
      <w:r w:rsidRPr="00DD5EA3">
        <w:t>Off-site AC power may be assumed to be available unless the damage footprint specifically fails it</w:t>
      </w:r>
      <w:r w:rsidRPr="00DD5EA3">
        <w:rPr>
          <w:spacing w:val="-7"/>
        </w:rPr>
        <w:t xml:space="preserve"> </w:t>
      </w:r>
      <w:r w:rsidRPr="00DD5EA3">
        <w:t>on-site.</w:t>
      </w:r>
    </w:p>
    <w:p w14:paraId="65B8076D" w14:textId="77777777" w:rsidR="0070094E" w:rsidRPr="00DD5EA3" w:rsidRDefault="0070094E" w:rsidP="0070094E">
      <w:pPr>
        <w:pStyle w:val="BodyText"/>
        <w:rPr>
          <w:sz w:val="22"/>
          <w:szCs w:val="22"/>
        </w:rPr>
      </w:pPr>
    </w:p>
    <w:p w14:paraId="6244AF64" w14:textId="5F1B7E04" w:rsidR="0070094E" w:rsidRDefault="0070094E" w:rsidP="00D92710">
      <w:pPr>
        <w:pStyle w:val="ListParagraph"/>
        <w:numPr>
          <w:ilvl w:val="0"/>
          <w:numId w:val="2"/>
        </w:numPr>
        <w:tabs>
          <w:tab w:val="left" w:pos="1806"/>
        </w:tabs>
        <w:ind w:right="118"/>
        <w:jc w:val="left"/>
      </w:pPr>
      <w:r w:rsidRPr="00DD5EA3">
        <w:t>All SSCs in the physical damage footprint are assumed lost immediately. In compartments affected by fire spread beyond the physical damage footprint, all cables and electrical equipment is assumed to have failed within five minutes.</w:t>
      </w:r>
    </w:p>
    <w:p w14:paraId="3CBE3A44" w14:textId="70F852A6" w:rsidR="0070094E" w:rsidRDefault="0070094E" w:rsidP="0070094E">
      <w:pPr>
        <w:tabs>
          <w:tab w:val="left" w:pos="1806"/>
        </w:tabs>
        <w:ind w:right="118"/>
      </w:pPr>
    </w:p>
    <w:p w14:paraId="4FE31D97" w14:textId="14E5397A" w:rsidR="00D96DA7" w:rsidRDefault="00D96DA7" w:rsidP="00D96DA7">
      <w:pPr>
        <w:pStyle w:val="ListParagraph"/>
        <w:numPr>
          <w:ilvl w:val="0"/>
          <w:numId w:val="2"/>
        </w:numPr>
        <w:tabs>
          <w:tab w:val="left" w:pos="1181"/>
        </w:tabs>
        <w:ind w:left="1180" w:right="118"/>
        <w:jc w:val="left"/>
      </w:pPr>
      <w:r w:rsidRPr="00DD5EA3">
        <w:t xml:space="preserve">If cable information is not available for SSCs that are necessary for a success </w:t>
      </w:r>
    </w:p>
    <w:p w14:paraId="38DAB12C" w14:textId="287E36D5" w:rsidR="00ED167C" w:rsidRDefault="00ED167C" w:rsidP="00ED167C">
      <w:pPr>
        <w:tabs>
          <w:tab w:val="left" w:pos="1181"/>
        </w:tabs>
        <w:ind w:right="118"/>
      </w:pPr>
    </w:p>
    <w:p w14:paraId="0D0A5309" w14:textId="602048F3" w:rsidR="00ED167C" w:rsidRDefault="00ED167C" w:rsidP="00ED167C">
      <w:pPr>
        <w:tabs>
          <w:tab w:val="left" w:pos="1181"/>
        </w:tabs>
        <w:ind w:right="118"/>
      </w:pPr>
    </w:p>
    <w:p w14:paraId="519B7375" w14:textId="77777777" w:rsidR="00ED167C" w:rsidRDefault="00ED167C" w:rsidP="00ED167C">
      <w:pPr>
        <w:tabs>
          <w:tab w:val="left" w:pos="1181"/>
        </w:tabs>
        <w:ind w:right="118"/>
      </w:pPr>
    </w:p>
    <w:p w14:paraId="2E3CD272" w14:textId="45F0DC59" w:rsidR="0070094E" w:rsidRDefault="0070094E" w:rsidP="0070094E">
      <w:pPr>
        <w:tabs>
          <w:tab w:val="left" w:pos="1806"/>
        </w:tabs>
        <w:ind w:right="118"/>
      </w:pPr>
      <w:r>
        <w:t>___________________</w:t>
      </w:r>
    </w:p>
    <w:p w14:paraId="444220BE" w14:textId="77777777" w:rsidR="00ED167C" w:rsidRDefault="00ED167C" w:rsidP="0070094E">
      <w:pPr>
        <w:tabs>
          <w:tab w:val="left" w:pos="1806"/>
        </w:tabs>
        <w:ind w:right="118"/>
      </w:pPr>
    </w:p>
    <w:p w14:paraId="45169402" w14:textId="7163EF28" w:rsidR="0070094E" w:rsidRDefault="0070094E" w:rsidP="0070094E">
      <w:pPr>
        <w:tabs>
          <w:tab w:val="left" w:pos="1806"/>
        </w:tabs>
        <w:ind w:right="118"/>
      </w:pPr>
      <w:r w:rsidRPr="00DD5EA3">
        <w:rPr>
          <w:position w:val="9"/>
        </w:rPr>
        <w:t xml:space="preserve">2 </w:t>
      </w:r>
      <w:r w:rsidRPr="00DD5EA3">
        <w:t>The term “damaged” is synonymous with failed beyond repair or recovery, unless stated otherwise.</w:t>
      </w:r>
    </w:p>
    <w:p w14:paraId="366966EC" w14:textId="77777777" w:rsidR="0070094E" w:rsidRDefault="0070094E" w:rsidP="0070094E">
      <w:pPr>
        <w:tabs>
          <w:tab w:val="left" w:pos="1806"/>
        </w:tabs>
        <w:ind w:right="118"/>
      </w:pPr>
    </w:p>
    <w:p w14:paraId="1644675C" w14:textId="749DBC10" w:rsidR="0070094E" w:rsidRDefault="0070094E" w:rsidP="0070094E">
      <w:pPr>
        <w:tabs>
          <w:tab w:val="left" w:pos="1806"/>
        </w:tabs>
        <w:ind w:right="118"/>
        <w:sectPr w:rsidR="0070094E" w:rsidSect="00DD5EA3">
          <w:footerReference w:type="default" r:id="rId30"/>
          <w:type w:val="continuous"/>
          <w:pgSz w:w="12240" w:h="15840"/>
          <w:pgMar w:top="1440" w:right="1440" w:bottom="1440" w:left="1440" w:header="720" w:footer="720" w:gutter="0"/>
          <w:cols w:space="720"/>
          <w:docGrid w:linePitch="299"/>
        </w:sectPr>
      </w:pPr>
    </w:p>
    <w:p w14:paraId="0916E6E9" w14:textId="1174D1E8" w:rsidR="00C2118F" w:rsidRPr="00DD5EA3" w:rsidRDefault="007054DF" w:rsidP="00794980">
      <w:pPr>
        <w:pStyle w:val="ListParagraph"/>
        <w:numPr>
          <w:ilvl w:val="0"/>
          <w:numId w:val="2"/>
        </w:numPr>
        <w:tabs>
          <w:tab w:val="left" w:pos="1181"/>
        </w:tabs>
        <w:ind w:left="1180" w:right="118"/>
        <w:jc w:val="left"/>
      </w:pPr>
      <w:r w:rsidRPr="00DD5EA3">
        <w:lastRenderedPageBreak/>
        <w:t xml:space="preserve">path, the cables should be assumed to be damaged unless there is evidence that they would not be within the damage footprint (e.g., if both the SSC and the power supplies </w:t>
      </w:r>
      <w:proofErr w:type="gramStart"/>
      <w:r w:rsidRPr="00DD5EA3">
        <w:t>are located in</w:t>
      </w:r>
      <w:proofErr w:type="gramEnd"/>
      <w:r w:rsidRPr="00DD5EA3">
        <w:t xml:space="preserve"> a different building/area and there is no reason to believe that the cables would have been run through the damage footprint).</w:t>
      </w:r>
    </w:p>
    <w:p w14:paraId="4EA51D0F" w14:textId="6F7DEBE8" w:rsidR="00C2118F" w:rsidRPr="00DD5EA3" w:rsidRDefault="00C2118F" w:rsidP="00794980">
      <w:pPr>
        <w:pStyle w:val="BodyText"/>
        <w:rPr>
          <w:sz w:val="22"/>
          <w:szCs w:val="22"/>
        </w:rPr>
      </w:pPr>
    </w:p>
    <w:p w14:paraId="2F58ACEE" w14:textId="6A154D6F" w:rsidR="00C2118F" w:rsidRPr="00DD5EA3" w:rsidRDefault="007054DF" w:rsidP="00794980">
      <w:pPr>
        <w:pStyle w:val="ListParagraph"/>
        <w:numPr>
          <w:ilvl w:val="0"/>
          <w:numId w:val="2"/>
        </w:numPr>
        <w:tabs>
          <w:tab w:val="left" w:pos="1181"/>
        </w:tabs>
        <w:ind w:left="1180" w:right="123"/>
        <w:jc w:val="left"/>
      </w:pPr>
      <w:r w:rsidRPr="00DD5EA3">
        <w:t>Ventilation systems in areas affected by fire spread are expected to be lost because quickly rising temperatures will cause fusible links in dampers to actuate. Additionally, ventilation fans in the affected areas will also be lost as cables and electrical motors fail within 5 minutes due to fire</w:t>
      </w:r>
      <w:r w:rsidRPr="00DD5EA3">
        <w:rPr>
          <w:spacing w:val="-31"/>
        </w:rPr>
        <w:t xml:space="preserve"> </w:t>
      </w:r>
      <w:r w:rsidRPr="00DD5EA3">
        <w:t>exposure.</w:t>
      </w:r>
    </w:p>
    <w:p w14:paraId="77EEF030" w14:textId="77CC2A8D" w:rsidR="00C2118F" w:rsidRPr="00DD5EA3" w:rsidRDefault="00C2118F" w:rsidP="00794980">
      <w:pPr>
        <w:pStyle w:val="BodyText"/>
        <w:rPr>
          <w:sz w:val="22"/>
          <w:szCs w:val="22"/>
        </w:rPr>
      </w:pPr>
    </w:p>
    <w:p w14:paraId="24815774" w14:textId="7F94BA30" w:rsidR="00C2118F" w:rsidRPr="00DD5EA3" w:rsidRDefault="007054DF" w:rsidP="00D96DA7">
      <w:pPr>
        <w:pStyle w:val="ListParagraph"/>
        <w:numPr>
          <w:ilvl w:val="0"/>
          <w:numId w:val="2"/>
        </w:numPr>
        <w:tabs>
          <w:tab w:val="left" w:pos="1181"/>
        </w:tabs>
        <w:ind w:left="1180" w:right="125"/>
        <w:jc w:val="left"/>
      </w:pPr>
      <w:r w:rsidRPr="00DD5EA3">
        <w:t>All equipment within the shock damage footprint is assumed to fail at the time of impact. Shock damage for various categories of SSCs is assessed in accordance with the rule set given in Table 3-3 of NEI</w:t>
      </w:r>
      <w:r w:rsidRPr="00DD5EA3">
        <w:rPr>
          <w:spacing w:val="-19"/>
        </w:rPr>
        <w:t xml:space="preserve"> </w:t>
      </w:r>
      <w:r w:rsidRPr="00DD5EA3">
        <w:t>07-13.</w:t>
      </w:r>
    </w:p>
    <w:p w14:paraId="1104B3EB" w14:textId="7F7E4B96" w:rsidR="00C2118F" w:rsidRPr="00DD5EA3" w:rsidRDefault="00C2118F" w:rsidP="00D96DA7">
      <w:pPr>
        <w:pStyle w:val="BodyText"/>
        <w:rPr>
          <w:sz w:val="22"/>
          <w:szCs w:val="22"/>
        </w:rPr>
      </w:pPr>
    </w:p>
    <w:p w14:paraId="7C76E960" w14:textId="2638AEB6" w:rsidR="00C2118F" w:rsidRPr="00DD5EA3" w:rsidRDefault="007054DF" w:rsidP="00D96DA7">
      <w:pPr>
        <w:pStyle w:val="ListParagraph"/>
        <w:numPr>
          <w:ilvl w:val="0"/>
          <w:numId w:val="2"/>
        </w:numPr>
        <w:tabs>
          <w:tab w:val="left" w:pos="1066"/>
        </w:tabs>
        <w:ind w:left="1180" w:right="117"/>
        <w:jc w:val="left"/>
      </w:pPr>
      <w:r w:rsidRPr="00DD5EA3">
        <w:t xml:space="preserve">Containment penetrations should be evaluated to assure that physical damage does not lead to containment failure. </w:t>
      </w:r>
      <w:r w:rsidR="004B22E6">
        <w:t xml:space="preserve"> </w:t>
      </w:r>
      <w:r w:rsidRPr="00DD5EA3">
        <w:t xml:space="preserve">If cable locations are not available for containment isolation valves, the valves will be assumed to go to the position they would take due to loss of power. </w:t>
      </w:r>
      <w:r w:rsidR="004B22E6">
        <w:t xml:space="preserve"> </w:t>
      </w:r>
      <w:r w:rsidRPr="00DD5EA3">
        <w:t>Penetrations may be excluded from further assessment based on the following</w:t>
      </w:r>
      <w:r w:rsidRPr="00DD5EA3">
        <w:rPr>
          <w:spacing w:val="-19"/>
        </w:rPr>
        <w:t xml:space="preserve"> </w:t>
      </w:r>
      <w:r w:rsidRPr="00DD5EA3">
        <w:t>criteria:</w:t>
      </w:r>
    </w:p>
    <w:p w14:paraId="78E4121D" w14:textId="701197D0" w:rsidR="00C2118F" w:rsidRPr="00DD5EA3" w:rsidRDefault="00C2118F" w:rsidP="00794980">
      <w:pPr>
        <w:pStyle w:val="BodyText"/>
        <w:rPr>
          <w:sz w:val="22"/>
          <w:szCs w:val="22"/>
        </w:rPr>
      </w:pPr>
    </w:p>
    <w:p w14:paraId="6097E7AE" w14:textId="47342E8D" w:rsidR="00C2118F" w:rsidRPr="00DD5EA3" w:rsidRDefault="007054DF" w:rsidP="00794980">
      <w:pPr>
        <w:pStyle w:val="ListParagraph"/>
        <w:numPr>
          <w:ilvl w:val="1"/>
          <w:numId w:val="2"/>
        </w:numPr>
        <w:tabs>
          <w:tab w:val="left" w:pos="1786"/>
        </w:tabs>
        <w:ind w:left="1785" w:right="115" w:hanging="360"/>
        <w:jc w:val="left"/>
      </w:pPr>
      <w:r w:rsidRPr="00DD5EA3">
        <w:t>Penetrations that are not connected directly to either the Reactor Coolant System (RCS) or the containment</w:t>
      </w:r>
      <w:r w:rsidRPr="00DD5EA3">
        <w:rPr>
          <w:spacing w:val="-16"/>
        </w:rPr>
        <w:t xml:space="preserve"> </w:t>
      </w:r>
      <w:r w:rsidRPr="00DD5EA3">
        <w:t>atmosphere</w:t>
      </w:r>
    </w:p>
    <w:p w14:paraId="3E9FF5DF" w14:textId="596CB9A5" w:rsidR="00C2118F" w:rsidRPr="00DD5EA3" w:rsidRDefault="007054DF" w:rsidP="00794980">
      <w:pPr>
        <w:pStyle w:val="ListParagraph"/>
        <w:numPr>
          <w:ilvl w:val="1"/>
          <w:numId w:val="2"/>
        </w:numPr>
        <w:tabs>
          <w:tab w:val="left" w:pos="1786"/>
        </w:tabs>
        <w:ind w:left="1785" w:hanging="360"/>
        <w:jc w:val="left"/>
      </w:pPr>
      <w:r w:rsidRPr="00DD5EA3">
        <w:t>Penetrations that are only open less than 1% of the</w:t>
      </w:r>
      <w:r w:rsidRPr="00DD5EA3">
        <w:rPr>
          <w:spacing w:val="-21"/>
        </w:rPr>
        <w:t xml:space="preserve"> </w:t>
      </w:r>
      <w:r w:rsidRPr="00DD5EA3">
        <w:t>time</w:t>
      </w:r>
    </w:p>
    <w:p w14:paraId="19A848ED" w14:textId="184DF23A" w:rsidR="00C2118F" w:rsidRPr="00DD5EA3" w:rsidRDefault="007054DF" w:rsidP="00794980">
      <w:pPr>
        <w:pStyle w:val="ListParagraph"/>
        <w:numPr>
          <w:ilvl w:val="1"/>
          <w:numId w:val="2"/>
        </w:numPr>
        <w:tabs>
          <w:tab w:val="left" w:pos="1786"/>
        </w:tabs>
        <w:ind w:left="1785" w:right="123" w:hanging="360"/>
        <w:jc w:val="left"/>
      </w:pPr>
      <w:r w:rsidRPr="00DD5EA3">
        <w:t>Penetrations where there are check valves inside containment that serve the containment isolation</w:t>
      </w:r>
      <w:r w:rsidRPr="00DD5EA3">
        <w:rPr>
          <w:spacing w:val="-14"/>
        </w:rPr>
        <w:t xml:space="preserve"> </w:t>
      </w:r>
      <w:r w:rsidRPr="00DD5EA3">
        <w:t>function</w:t>
      </w:r>
    </w:p>
    <w:p w14:paraId="68026890" w14:textId="2D40E929" w:rsidR="00C2118F" w:rsidRPr="00DD5EA3" w:rsidRDefault="007054DF" w:rsidP="00794980">
      <w:pPr>
        <w:pStyle w:val="ListParagraph"/>
        <w:numPr>
          <w:ilvl w:val="1"/>
          <w:numId w:val="2"/>
        </w:numPr>
        <w:tabs>
          <w:tab w:val="left" w:pos="1786"/>
        </w:tabs>
        <w:ind w:left="1785" w:right="120" w:hanging="360"/>
        <w:jc w:val="left"/>
      </w:pPr>
      <w:r w:rsidRPr="00DD5EA3">
        <w:t>Penetrations that have at least one motor-operated damper inside containment that is normally</w:t>
      </w:r>
      <w:r w:rsidRPr="00DD5EA3">
        <w:rPr>
          <w:spacing w:val="-13"/>
        </w:rPr>
        <w:t xml:space="preserve"> </w:t>
      </w:r>
      <w:r w:rsidRPr="00DD5EA3">
        <w:t>closed</w:t>
      </w:r>
    </w:p>
    <w:p w14:paraId="3F724C8E" w14:textId="08BA3A48" w:rsidR="00C2118F" w:rsidRPr="00DD5EA3" w:rsidRDefault="007054DF" w:rsidP="00794980">
      <w:pPr>
        <w:pStyle w:val="ListParagraph"/>
        <w:numPr>
          <w:ilvl w:val="1"/>
          <w:numId w:val="2"/>
        </w:numPr>
        <w:tabs>
          <w:tab w:val="left" w:pos="1786"/>
        </w:tabs>
        <w:ind w:left="1785" w:hanging="360"/>
        <w:jc w:val="left"/>
      </w:pPr>
      <w:r w:rsidRPr="00DD5EA3">
        <w:t>Penetrations connected to a closed loop system inside</w:t>
      </w:r>
      <w:r w:rsidRPr="00DD5EA3">
        <w:rPr>
          <w:spacing w:val="-24"/>
        </w:rPr>
        <w:t xml:space="preserve"> </w:t>
      </w:r>
      <w:r w:rsidRPr="00DD5EA3">
        <w:t>containment</w:t>
      </w:r>
    </w:p>
    <w:p w14:paraId="1EEFC12C" w14:textId="0BD4570D" w:rsidR="00C2118F" w:rsidRPr="00DD5EA3" w:rsidRDefault="007054DF" w:rsidP="00794980">
      <w:pPr>
        <w:pStyle w:val="ListParagraph"/>
        <w:numPr>
          <w:ilvl w:val="1"/>
          <w:numId w:val="2"/>
        </w:numPr>
        <w:tabs>
          <w:tab w:val="left" w:pos="1786"/>
        </w:tabs>
        <w:ind w:left="1785" w:right="123" w:hanging="360"/>
        <w:jc w:val="left"/>
      </w:pPr>
      <w:r w:rsidRPr="00DD5EA3">
        <w:t>Penetrations containing at least one manual valve inside containment that is normally</w:t>
      </w:r>
      <w:r w:rsidRPr="00DD5EA3">
        <w:rPr>
          <w:spacing w:val="-10"/>
        </w:rPr>
        <w:t xml:space="preserve"> </w:t>
      </w:r>
      <w:r w:rsidRPr="00DD5EA3">
        <w:t>closed</w:t>
      </w:r>
    </w:p>
    <w:p w14:paraId="6ED289CD" w14:textId="1CCC690C" w:rsidR="00C2118F" w:rsidRPr="00DD5EA3" w:rsidRDefault="007054DF" w:rsidP="00794980">
      <w:pPr>
        <w:pStyle w:val="ListParagraph"/>
        <w:numPr>
          <w:ilvl w:val="1"/>
          <w:numId w:val="2"/>
        </w:numPr>
        <w:tabs>
          <w:tab w:val="left" w:pos="1786"/>
        </w:tabs>
        <w:ind w:left="1785" w:right="115" w:hanging="360"/>
        <w:jc w:val="left"/>
      </w:pPr>
      <w:r w:rsidRPr="00DD5EA3">
        <w:t>Penetrations containing air-operated valves (AOVs) or motor-operated valves (MOVs) inside containment that are normally closed and remain closed on loss of either air pressure or power</w:t>
      </w:r>
    </w:p>
    <w:p w14:paraId="7DF40E8D" w14:textId="77777777" w:rsidR="00C2118F" w:rsidRPr="00DD5EA3" w:rsidRDefault="007054DF" w:rsidP="00794980">
      <w:pPr>
        <w:pStyle w:val="ListParagraph"/>
        <w:numPr>
          <w:ilvl w:val="1"/>
          <w:numId w:val="2"/>
        </w:numPr>
        <w:tabs>
          <w:tab w:val="left" w:pos="1786"/>
        </w:tabs>
        <w:ind w:left="1786" w:right="130" w:hanging="360"/>
        <w:jc w:val="left"/>
      </w:pPr>
      <w:r w:rsidRPr="00DD5EA3">
        <w:t>AOVs inside containment that are normally open and fail closed on loss of either air pressure or</w:t>
      </w:r>
      <w:r w:rsidRPr="00DD5EA3">
        <w:rPr>
          <w:spacing w:val="-9"/>
        </w:rPr>
        <w:t xml:space="preserve"> </w:t>
      </w:r>
      <w:r w:rsidRPr="00DD5EA3">
        <w:t>power</w:t>
      </w:r>
    </w:p>
    <w:p w14:paraId="16DF3C13" w14:textId="77777777" w:rsidR="00C2118F" w:rsidRPr="00DD5EA3" w:rsidRDefault="00C2118F" w:rsidP="00794980">
      <w:pPr>
        <w:pStyle w:val="BodyText"/>
        <w:rPr>
          <w:sz w:val="22"/>
          <w:szCs w:val="22"/>
        </w:rPr>
      </w:pPr>
    </w:p>
    <w:p w14:paraId="0D105A54" w14:textId="6AE5B272" w:rsidR="00C2118F" w:rsidRPr="00DD5EA3" w:rsidRDefault="007054DF" w:rsidP="00794980">
      <w:pPr>
        <w:pStyle w:val="ListParagraph"/>
        <w:numPr>
          <w:ilvl w:val="0"/>
          <w:numId w:val="2"/>
        </w:numPr>
        <w:tabs>
          <w:tab w:val="left" w:pos="1181"/>
        </w:tabs>
        <w:ind w:left="1180" w:right="119"/>
        <w:jc w:val="left"/>
      </w:pPr>
      <w:r w:rsidRPr="00DD5EA3">
        <w:t xml:space="preserve">The assessment should also consider that containment isolation is not manually performed prior to damage. </w:t>
      </w:r>
      <w:r w:rsidR="004B22E6">
        <w:t xml:space="preserve"> </w:t>
      </w:r>
      <w:r w:rsidRPr="00DE20E6">
        <w:t>Isolation of the containment should be considered an important function for scenarios involving loss of fuel cooling or a loss of coolant</w:t>
      </w:r>
      <w:r w:rsidRPr="00DE20E6">
        <w:rPr>
          <w:spacing w:val="-6"/>
        </w:rPr>
        <w:t xml:space="preserve"> </w:t>
      </w:r>
      <w:r w:rsidRPr="00DE20E6">
        <w:t>accident.</w:t>
      </w:r>
    </w:p>
    <w:p w14:paraId="47660F8C" w14:textId="77777777" w:rsidR="00C2118F" w:rsidRPr="00DD5EA3" w:rsidRDefault="00C2118F" w:rsidP="00794980">
      <w:pPr>
        <w:pStyle w:val="BodyText"/>
        <w:rPr>
          <w:sz w:val="22"/>
          <w:szCs w:val="22"/>
        </w:rPr>
      </w:pPr>
    </w:p>
    <w:p w14:paraId="316F4F31" w14:textId="6D6E6E8E" w:rsidR="00C2118F" w:rsidRPr="00DD5EA3" w:rsidRDefault="007054DF" w:rsidP="00794980">
      <w:pPr>
        <w:pStyle w:val="ListParagraph"/>
        <w:numPr>
          <w:ilvl w:val="1"/>
          <w:numId w:val="3"/>
        </w:numPr>
        <w:tabs>
          <w:tab w:val="left" w:pos="821"/>
        </w:tabs>
        <w:ind w:left="820" w:right="114" w:hanging="360"/>
        <w:jc w:val="left"/>
      </w:pPr>
      <w:r w:rsidRPr="00DD5EA3">
        <w:rPr>
          <w:u w:val="single"/>
        </w:rPr>
        <w:t>Determination of Accident Conditions</w:t>
      </w:r>
      <w:r w:rsidRPr="00DD5EA3">
        <w:t xml:space="preserve">. </w:t>
      </w:r>
      <w:r w:rsidR="004B22E6">
        <w:t xml:space="preserve"> </w:t>
      </w:r>
      <w:r w:rsidRPr="00DD5EA3">
        <w:t xml:space="preserve">Verify that the applicant has correctly applied the rules and assumptions for accident conditions consistent with the guidance provide in NEI 07-13 for such conditions as Loss of Coolant Accident (LOCA), Anticipated Transient Without Scram (ATWS), flooding, containment bypass, loss of spent fuel pool cooling and shutdown. </w:t>
      </w:r>
      <w:r w:rsidR="004B22E6">
        <w:t xml:space="preserve"> </w:t>
      </w:r>
      <w:r w:rsidRPr="00DD5EA3">
        <w:t xml:space="preserve">The NRC inspection team should select at least one impact scenario and confirm that the applicant has properly evaluated it in accordance with the guidance and assumptions in NEI 07-13. </w:t>
      </w:r>
      <w:r w:rsidR="004B22E6">
        <w:t xml:space="preserve"> </w:t>
      </w:r>
      <w:r w:rsidRPr="00DD5EA3">
        <w:t xml:space="preserve">If an error is identified, the inspector should determine if it is an isolated instance or if the applicant incorrectly applied any of the NEI 07-13 rules and assumptions for determining accident </w:t>
      </w:r>
      <w:r w:rsidRPr="00DD5EA3">
        <w:lastRenderedPageBreak/>
        <w:t>conditions.</w:t>
      </w:r>
      <w:r w:rsidR="004B22E6">
        <w:t xml:space="preserve"> </w:t>
      </w:r>
      <w:r w:rsidRPr="00DD5EA3">
        <w:t xml:space="preserve"> In addition, the NRC inspection team should confirm that the documented approach is consistent with the rules and assumptions in NEI 07-13. </w:t>
      </w:r>
      <w:r w:rsidR="004B22E6">
        <w:t xml:space="preserve"> </w:t>
      </w:r>
      <w:r w:rsidRPr="00DD5EA3">
        <w:t>In performing this inspection, the  following specific items should be</w:t>
      </w:r>
      <w:r w:rsidRPr="00DD5EA3">
        <w:rPr>
          <w:spacing w:val="-8"/>
        </w:rPr>
        <w:t xml:space="preserve"> </w:t>
      </w:r>
      <w:r w:rsidRPr="00DD5EA3">
        <w:t>verified:</w:t>
      </w:r>
    </w:p>
    <w:p w14:paraId="163DE2C5" w14:textId="77777777" w:rsidR="00C2118F" w:rsidRPr="00DD5EA3" w:rsidRDefault="00C2118F" w:rsidP="00794980">
      <w:pPr>
        <w:pStyle w:val="BodyText"/>
        <w:rPr>
          <w:sz w:val="22"/>
          <w:szCs w:val="22"/>
        </w:rPr>
      </w:pPr>
    </w:p>
    <w:p w14:paraId="5F315C7B" w14:textId="77777777" w:rsidR="00C2118F" w:rsidRPr="00DD5EA3" w:rsidRDefault="007054DF" w:rsidP="00794980">
      <w:pPr>
        <w:pStyle w:val="ListParagraph"/>
        <w:numPr>
          <w:ilvl w:val="2"/>
          <w:numId w:val="3"/>
        </w:numPr>
        <w:tabs>
          <w:tab w:val="left" w:pos="1181"/>
        </w:tabs>
        <w:ind w:left="1180" w:right="116"/>
        <w:jc w:val="left"/>
      </w:pPr>
      <w:r w:rsidRPr="00DD5EA3">
        <w:t>Verify that the applicant’s success criteria (and the scenario analysis) address initial plant states of 100% power and cold</w:t>
      </w:r>
      <w:r w:rsidRPr="00DD5EA3">
        <w:rPr>
          <w:spacing w:val="-17"/>
        </w:rPr>
        <w:t xml:space="preserve"> </w:t>
      </w:r>
      <w:r w:rsidRPr="00DD5EA3">
        <w:t>shutdown</w:t>
      </w:r>
    </w:p>
    <w:p w14:paraId="03B5CE60" w14:textId="77777777" w:rsidR="00C2118F" w:rsidRPr="00DD5EA3" w:rsidRDefault="007054DF" w:rsidP="00794980">
      <w:pPr>
        <w:pStyle w:val="ListParagraph"/>
        <w:numPr>
          <w:ilvl w:val="2"/>
          <w:numId w:val="3"/>
        </w:numPr>
        <w:tabs>
          <w:tab w:val="left" w:pos="1181"/>
        </w:tabs>
        <w:ind w:left="1180" w:right="124"/>
        <w:jc w:val="left"/>
      </w:pPr>
      <w:r w:rsidRPr="00DD5EA3">
        <w:t>Verify that the analysis assumes offsite AC power is available unless the damage footprint specifically fails it</w:t>
      </w:r>
      <w:r w:rsidRPr="00DD5EA3">
        <w:rPr>
          <w:spacing w:val="-12"/>
        </w:rPr>
        <w:t xml:space="preserve"> </w:t>
      </w:r>
      <w:r w:rsidRPr="00DD5EA3">
        <w:t>on-site</w:t>
      </w:r>
    </w:p>
    <w:p w14:paraId="70BAFDBB" w14:textId="77777777" w:rsidR="00C2118F" w:rsidRPr="00DD5EA3" w:rsidRDefault="007054DF" w:rsidP="00794980">
      <w:pPr>
        <w:pStyle w:val="ListParagraph"/>
        <w:numPr>
          <w:ilvl w:val="2"/>
          <w:numId w:val="3"/>
        </w:numPr>
        <w:tabs>
          <w:tab w:val="left" w:pos="1181"/>
        </w:tabs>
        <w:ind w:left="1180" w:right="116"/>
        <w:jc w:val="left"/>
      </w:pPr>
      <w:r w:rsidRPr="00DD5EA3">
        <w:t>Verify that for shutdown cooling scenarios, the applicant assumes that the non-operating loop of shutdown cooling is out of service for maintenance, the reactor vessel is vented, water level is at or near the reactor vessel head flange, and the reactor has been shut down for 7</w:t>
      </w:r>
      <w:r w:rsidRPr="00DD5EA3">
        <w:rPr>
          <w:spacing w:val="-24"/>
        </w:rPr>
        <w:t xml:space="preserve"> </w:t>
      </w:r>
      <w:r w:rsidRPr="00DD5EA3">
        <w:t>days</w:t>
      </w:r>
    </w:p>
    <w:p w14:paraId="50A4EC5D" w14:textId="77777777" w:rsidR="00C2118F" w:rsidRPr="00DD5EA3" w:rsidRDefault="007054DF" w:rsidP="00794980">
      <w:pPr>
        <w:pStyle w:val="ListParagraph"/>
        <w:numPr>
          <w:ilvl w:val="2"/>
          <w:numId w:val="3"/>
        </w:numPr>
        <w:tabs>
          <w:tab w:val="left" w:pos="1181"/>
        </w:tabs>
        <w:ind w:left="1180" w:right="115"/>
        <w:jc w:val="left"/>
      </w:pPr>
      <w:r w:rsidRPr="00DD5EA3">
        <w:t>Verify that the applicant has considered the possibility of an ATWS for those damage footprints that include equipment essential to reactor scram and equipment associated with ATWS mitigating systems, including equipment necessary for manually scramming the reactor following impact should it not have been shutdown manually prior to</w:t>
      </w:r>
      <w:r w:rsidRPr="00DD5EA3">
        <w:rPr>
          <w:spacing w:val="-17"/>
        </w:rPr>
        <w:t xml:space="preserve"> </w:t>
      </w:r>
      <w:r w:rsidRPr="00DD5EA3">
        <w:t>impact</w:t>
      </w:r>
    </w:p>
    <w:p w14:paraId="620C8852" w14:textId="77777777" w:rsidR="00C2118F" w:rsidRPr="00DD5EA3" w:rsidRDefault="007054DF" w:rsidP="00794980">
      <w:pPr>
        <w:pStyle w:val="ListParagraph"/>
        <w:numPr>
          <w:ilvl w:val="2"/>
          <w:numId w:val="3"/>
        </w:numPr>
        <w:tabs>
          <w:tab w:val="left" w:pos="1181"/>
        </w:tabs>
        <w:ind w:left="1180" w:right="120"/>
        <w:jc w:val="left"/>
      </w:pPr>
      <w:r w:rsidRPr="00DD5EA3">
        <w:t>Verify that the applicant has considered the influence of containment status  on the operability of other equipment (e.g., pumps that draw suction water from the containment</w:t>
      </w:r>
      <w:r w:rsidRPr="00DD5EA3">
        <w:rPr>
          <w:spacing w:val="-12"/>
        </w:rPr>
        <w:t xml:space="preserve"> </w:t>
      </w:r>
      <w:r w:rsidRPr="00DD5EA3">
        <w:t>sump)</w:t>
      </w:r>
    </w:p>
    <w:p w14:paraId="15D69825" w14:textId="77777777" w:rsidR="00C2118F" w:rsidRPr="00DD5EA3" w:rsidRDefault="007054DF" w:rsidP="00794980">
      <w:pPr>
        <w:pStyle w:val="ListParagraph"/>
        <w:numPr>
          <w:ilvl w:val="2"/>
          <w:numId w:val="3"/>
        </w:numPr>
        <w:tabs>
          <w:tab w:val="left" w:pos="1181"/>
        </w:tabs>
        <w:ind w:left="1180" w:right="121"/>
        <w:jc w:val="left"/>
      </w:pPr>
      <w:r w:rsidRPr="00DD5EA3">
        <w:t>Verify that the applicant has searched for instances where a containment bypass LOCA may</w:t>
      </w:r>
      <w:r w:rsidRPr="00DD5EA3">
        <w:rPr>
          <w:spacing w:val="-9"/>
        </w:rPr>
        <w:t xml:space="preserve"> </w:t>
      </w:r>
      <w:r w:rsidRPr="00DD5EA3">
        <w:t>occur</w:t>
      </w:r>
    </w:p>
    <w:p w14:paraId="64977B90" w14:textId="77777777" w:rsidR="00C2118F" w:rsidRPr="00DD5EA3" w:rsidRDefault="00C2118F" w:rsidP="00794980">
      <w:pPr>
        <w:pStyle w:val="BodyText"/>
        <w:rPr>
          <w:sz w:val="22"/>
          <w:szCs w:val="22"/>
        </w:rPr>
      </w:pPr>
    </w:p>
    <w:p w14:paraId="226C1F07" w14:textId="40942942" w:rsidR="00C2118F" w:rsidRPr="00DD5EA3" w:rsidRDefault="007054DF" w:rsidP="00794980">
      <w:pPr>
        <w:pStyle w:val="BodyText"/>
        <w:ind w:left="820" w:right="124"/>
        <w:rPr>
          <w:sz w:val="22"/>
          <w:szCs w:val="22"/>
        </w:rPr>
      </w:pPr>
      <w:r w:rsidRPr="00DD5EA3">
        <w:rPr>
          <w:sz w:val="22"/>
          <w:szCs w:val="22"/>
        </w:rPr>
        <w:t xml:space="preserve">Some of the aircraft impact scenarios considered by the applicant may result in plant conditions that result in the loss of specific safety functions. </w:t>
      </w:r>
      <w:r w:rsidR="004B22E6">
        <w:rPr>
          <w:sz w:val="22"/>
          <w:szCs w:val="22"/>
        </w:rPr>
        <w:t xml:space="preserve"> </w:t>
      </w:r>
      <w:r w:rsidRPr="00DD5EA3">
        <w:rPr>
          <w:sz w:val="22"/>
          <w:szCs w:val="22"/>
        </w:rPr>
        <w:t>These conditions include:</w:t>
      </w:r>
    </w:p>
    <w:p w14:paraId="28EF0F9C" w14:textId="77777777" w:rsidR="00C2118F" w:rsidRPr="00DD5EA3" w:rsidRDefault="00C2118F" w:rsidP="00794980">
      <w:pPr>
        <w:pStyle w:val="BodyText"/>
        <w:rPr>
          <w:sz w:val="22"/>
          <w:szCs w:val="22"/>
        </w:rPr>
      </w:pPr>
    </w:p>
    <w:p w14:paraId="763692C2" w14:textId="77777777" w:rsidR="00C2118F" w:rsidRPr="00DD5EA3" w:rsidRDefault="007054DF" w:rsidP="004B22E6">
      <w:pPr>
        <w:pStyle w:val="ListParagraph"/>
        <w:numPr>
          <w:ilvl w:val="0"/>
          <w:numId w:val="1"/>
        </w:numPr>
        <w:tabs>
          <w:tab w:val="left" w:pos="1181"/>
        </w:tabs>
        <w:ind w:hanging="190"/>
        <w:jc w:val="left"/>
      </w:pPr>
      <w:r w:rsidRPr="00DD5EA3">
        <w:t>LOCA inside</w:t>
      </w:r>
      <w:r w:rsidRPr="00DD5EA3">
        <w:rPr>
          <w:spacing w:val="-5"/>
        </w:rPr>
        <w:t xml:space="preserve"> </w:t>
      </w:r>
      <w:r w:rsidRPr="00DD5EA3">
        <w:t>containment</w:t>
      </w:r>
    </w:p>
    <w:p w14:paraId="26A91A6F" w14:textId="77777777" w:rsidR="00C2118F" w:rsidRPr="00DD5EA3" w:rsidRDefault="007054DF" w:rsidP="004B22E6">
      <w:pPr>
        <w:pStyle w:val="ListParagraph"/>
        <w:numPr>
          <w:ilvl w:val="0"/>
          <w:numId w:val="1"/>
        </w:numPr>
        <w:tabs>
          <w:tab w:val="left" w:pos="1181"/>
        </w:tabs>
        <w:ind w:hanging="190"/>
        <w:jc w:val="left"/>
      </w:pPr>
      <w:r w:rsidRPr="00DD5EA3">
        <w:t>LOCA outside</w:t>
      </w:r>
      <w:r w:rsidRPr="00DD5EA3">
        <w:rPr>
          <w:spacing w:val="-7"/>
        </w:rPr>
        <w:t xml:space="preserve"> </w:t>
      </w:r>
      <w:r w:rsidRPr="00DD5EA3">
        <w:t>containment</w:t>
      </w:r>
    </w:p>
    <w:p w14:paraId="7D4A3543" w14:textId="77777777" w:rsidR="00C2118F" w:rsidRPr="00DD5EA3" w:rsidRDefault="007054DF" w:rsidP="00794980">
      <w:pPr>
        <w:pStyle w:val="ListParagraph"/>
        <w:numPr>
          <w:ilvl w:val="0"/>
          <w:numId w:val="1"/>
        </w:numPr>
        <w:tabs>
          <w:tab w:val="left" w:pos="1361"/>
        </w:tabs>
        <w:ind w:left="1360"/>
        <w:jc w:val="left"/>
      </w:pPr>
      <w:r w:rsidRPr="00DD5EA3">
        <w:t>ATWS</w:t>
      </w:r>
    </w:p>
    <w:p w14:paraId="22EA379D" w14:textId="77777777" w:rsidR="00C2118F" w:rsidRPr="00DD5EA3" w:rsidRDefault="007054DF" w:rsidP="00794980">
      <w:pPr>
        <w:pStyle w:val="ListParagraph"/>
        <w:numPr>
          <w:ilvl w:val="0"/>
          <w:numId w:val="1"/>
        </w:numPr>
        <w:tabs>
          <w:tab w:val="left" w:pos="1361"/>
        </w:tabs>
        <w:ind w:left="1360"/>
        <w:jc w:val="left"/>
      </w:pPr>
      <w:r w:rsidRPr="00DD5EA3">
        <w:t>Flooding</w:t>
      </w:r>
    </w:p>
    <w:p w14:paraId="0E6447A6" w14:textId="77777777" w:rsidR="00C2118F" w:rsidRPr="00DD5EA3" w:rsidRDefault="007054DF" w:rsidP="00794980">
      <w:pPr>
        <w:pStyle w:val="ListParagraph"/>
        <w:numPr>
          <w:ilvl w:val="0"/>
          <w:numId w:val="1"/>
        </w:numPr>
        <w:tabs>
          <w:tab w:val="left" w:pos="1361"/>
        </w:tabs>
        <w:ind w:left="1360"/>
        <w:jc w:val="left"/>
      </w:pPr>
      <w:r w:rsidRPr="00DD5EA3">
        <w:t>Loss of Decay Heat</w:t>
      </w:r>
      <w:r w:rsidRPr="00DD5EA3">
        <w:rPr>
          <w:spacing w:val="-12"/>
        </w:rPr>
        <w:t xml:space="preserve"> </w:t>
      </w:r>
      <w:r w:rsidRPr="00DD5EA3">
        <w:t>removal</w:t>
      </w:r>
    </w:p>
    <w:p w14:paraId="381D54F7" w14:textId="025472BC" w:rsidR="00C2118F" w:rsidRDefault="00C2118F" w:rsidP="00794980">
      <w:pPr>
        <w:pStyle w:val="BodyText"/>
        <w:rPr>
          <w:sz w:val="22"/>
          <w:szCs w:val="22"/>
        </w:rPr>
      </w:pPr>
    </w:p>
    <w:p w14:paraId="58516145" w14:textId="77777777" w:rsidR="00C2118F" w:rsidRPr="00DD5EA3" w:rsidRDefault="007054DF" w:rsidP="00D92710">
      <w:pPr>
        <w:pStyle w:val="BodyText"/>
        <w:ind w:left="810" w:right="115"/>
        <w:rPr>
          <w:sz w:val="22"/>
          <w:szCs w:val="22"/>
        </w:rPr>
      </w:pPr>
      <w:r w:rsidRPr="00DD5EA3">
        <w:rPr>
          <w:sz w:val="22"/>
          <w:szCs w:val="22"/>
        </w:rPr>
        <w:t>Verify that the treatment of these conditions is consistent with Chapter 3 of NEI 07-13 (summarized below):</w:t>
      </w:r>
    </w:p>
    <w:p w14:paraId="450D703A" w14:textId="77777777" w:rsidR="00C2118F" w:rsidRPr="00DD5EA3" w:rsidRDefault="00C2118F" w:rsidP="00794980">
      <w:pPr>
        <w:pStyle w:val="BodyText"/>
        <w:rPr>
          <w:sz w:val="22"/>
          <w:szCs w:val="22"/>
        </w:rPr>
      </w:pPr>
    </w:p>
    <w:p w14:paraId="2F974AF2" w14:textId="0032BC4F" w:rsidR="00C2118F" w:rsidRPr="00DD5EA3" w:rsidRDefault="007054DF" w:rsidP="00794980">
      <w:pPr>
        <w:pStyle w:val="ListParagraph"/>
        <w:numPr>
          <w:ilvl w:val="1"/>
          <w:numId w:val="1"/>
        </w:numPr>
        <w:tabs>
          <w:tab w:val="left" w:pos="1452"/>
        </w:tabs>
        <w:ind w:right="113"/>
        <w:jc w:val="left"/>
      </w:pPr>
      <w:r w:rsidRPr="00DD5EA3">
        <w:rPr>
          <w:u w:val="single"/>
        </w:rPr>
        <w:t>NEI 07-13 Treatment of LOCA</w:t>
      </w:r>
      <w:r w:rsidRPr="00DD5EA3">
        <w:t xml:space="preserve">. </w:t>
      </w:r>
      <w:r w:rsidR="004B22E6">
        <w:t xml:space="preserve"> </w:t>
      </w:r>
      <w:r w:rsidRPr="00DD5EA3">
        <w:t xml:space="preserve">NEI 07-13 requires that applicants assume piping immediately adjacent to impacted walls is severed, and that other piping in the impact area will sustain varying levels of damage. </w:t>
      </w:r>
      <w:r w:rsidR="004B22E6">
        <w:t xml:space="preserve"> </w:t>
      </w:r>
      <w:r w:rsidRPr="00DD5EA3">
        <w:t>Because it is impossible to predict how individual pipes will be affected, a range of pipe breaks should be explored as follows for assessing</w:t>
      </w:r>
      <w:r w:rsidRPr="00DD5EA3">
        <w:rPr>
          <w:spacing w:val="-14"/>
        </w:rPr>
        <w:t xml:space="preserve"> </w:t>
      </w:r>
      <w:r w:rsidRPr="00DD5EA3">
        <w:t>LOCAs:</w:t>
      </w:r>
    </w:p>
    <w:p w14:paraId="5A22F2A4" w14:textId="77777777" w:rsidR="00C2118F" w:rsidRPr="00DD5EA3" w:rsidRDefault="00C2118F" w:rsidP="00794980">
      <w:pPr>
        <w:pStyle w:val="BodyText"/>
        <w:rPr>
          <w:sz w:val="22"/>
          <w:szCs w:val="22"/>
        </w:rPr>
      </w:pPr>
    </w:p>
    <w:p w14:paraId="09C3576C" w14:textId="77777777" w:rsidR="00C2118F" w:rsidRPr="00DD5EA3" w:rsidRDefault="007054DF" w:rsidP="00794980">
      <w:pPr>
        <w:pStyle w:val="ListParagraph"/>
        <w:numPr>
          <w:ilvl w:val="2"/>
          <w:numId w:val="1"/>
        </w:numPr>
        <w:tabs>
          <w:tab w:val="left" w:pos="1901"/>
        </w:tabs>
        <w:ind w:right="127"/>
        <w:jc w:val="left"/>
      </w:pPr>
      <w:r w:rsidRPr="00DD5EA3">
        <w:t>The lesser of an area of half the diameter of the pipe or 64 square inches</w:t>
      </w:r>
    </w:p>
    <w:p w14:paraId="25FD758B" w14:textId="77777777" w:rsidR="00C2118F" w:rsidRPr="00DD5EA3" w:rsidRDefault="007054DF" w:rsidP="00794980">
      <w:pPr>
        <w:pStyle w:val="ListParagraph"/>
        <w:numPr>
          <w:ilvl w:val="2"/>
          <w:numId w:val="1"/>
        </w:numPr>
        <w:tabs>
          <w:tab w:val="left" w:pos="1901"/>
        </w:tabs>
        <w:jc w:val="left"/>
      </w:pPr>
      <w:r w:rsidRPr="00DD5EA3">
        <w:t>An area of 3 square</w:t>
      </w:r>
      <w:r w:rsidRPr="00DD5EA3">
        <w:rPr>
          <w:spacing w:val="-11"/>
        </w:rPr>
        <w:t xml:space="preserve"> </w:t>
      </w:r>
      <w:r w:rsidRPr="00DD5EA3">
        <w:t>inches.</w:t>
      </w:r>
    </w:p>
    <w:p w14:paraId="07932EE4" w14:textId="77777777" w:rsidR="00C2118F" w:rsidRPr="00DD5EA3" w:rsidRDefault="00C2118F" w:rsidP="00794980">
      <w:pPr>
        <w:pStyle w:val="BodyText"/>
        <w:rPr>
          <w:sz w:val="22"/>
          <w:szCs w:val="22"/>
        </w:rPr>
      </w:pPr>
    </w:p>
    <w:p w14:paraId="7B54CD53" w14:textId="77777777" w:rsidR="0070094E" w:rsidRDefault="007054DF" w:rsidP="00794980">
      <w:pPr>
        <w:pStyle w:val="BodyText"/>
        <w:ind w:left="1451" w:right="115"/>
        <w:rPr>
          <w:sz w:val="22"/>
          <w:szCs w:val="22"/>
        </w:rPr>
      </w:pPr>
      <w:r w:rsidRPr="00DD5EA3">
        <w:rPr>
          <w:sz w:val="22"/>
          <w:szCs w:val="22"/>
        </w:rPr>
        <w:t xml:space="preserve">LOCAs may be induced by means other than a pipe rupture. </w:t>
      </w:r>
      <w:r w:rsidR="004B22E6">
        <w:rPr>
          <w:sz w:val="22"/>
          <w:szCs w:val="22"/>
        </w:rPr>
        <w:t xml:space="preserve"> </w:t>
      </w:r>
      <w:r w:rsidRPr="00DD5EA3">
        <w:rPr>
          <w:sz w:val="22"/>
          <w:szCs w:val="22"/>
        </w:rPr>
        <w:t xml:space="preserve">For example, LOCAs may be induced from loss of seal cooling to primary coolant system </w:t>
      </w:r>
    </w:p>
    <w:p w14:paraId="1AB16EB1" w14:textId="77777777" w:rsidR="0070094E" w:rsidRDefault="0070094E" w:rsidP="00794980">
      <w:pPr>
        <w:pStyle w:val="BodyText"/>
        <w:ind w:left="1451" w:right="115"/>
        <w:rPr>
          <w:sz w:val="22"/>
          <w:szCs w:val="22"/>
        </w:rPr>
      </w:pPr>
    </w:p>
    <w:p w14:paraId="347A88B1" w14:textId="7F55D3F6" w:rsidR="00C2118F" w:rsidRPr="00DD5EA3" w:rsidRDefault="007054DF" w:rsidP="00794980">
      <w:pPr>
        <w:pStyle w:val="BodyText"/>
        <w:ind w:left="1451" w:right="115"/>
        <w:rPr>
          <w:sz w:val="22"/>
          <w:szCs w:val="22"/>
        </w:rPr>
      </w:pPr>
      <w:r w:rsidRPr="00DD5EA3">
        <w:rPr>
          <w:sz w:val="22"/>
          <w:szCs w:val="22"/>
        </w:rPr>
        <w:t xml:space="preserve">pumps or the spurious opening of a primary system relief valve. </w:t>
      </w:r>
      <w:r w:rsidR="004B22E6">
        <w:rPr>
          <w:sz w:val="22"/>
          <w:szCs w:val="22"/>
        </w:rPr>
        <w:t xml:space="preserve"> </w:t>
      </w:r>
      <w:r w:rsidRPr="00DD5EA3">
        <w:rPr>
          <w:sz w:val="22"/>
          <w:szCs w:val="22"/>
        </w:rPr>
        <w:t>These mechanisms should be considered in the evaluation.</w:t>
      </w:r>
    </w:p>
    <w:p w14:paraId="5BDABA0D" w14:textId="77777777" w:rsidR="00C2118F" w:rsidRPr="00DD5EA3" w:rsidRDefault="00C2118F" w:rsidP="00794980">
      <w:pPr>
        <w:pStyle w:val="BodyText"/>
        <w:rPr>
          <w:sz w:val="22"/>
          <w:szCs w:val="22"/>
        </w:rPr>
      </w:pPr>
    </w:p>
    <w:p w14:paraId="71207710" w14:textId="77777777" w:rsidR="00C2118F" w:rsidRPr="00DD5EA3" w:rsidRDefault="007054DF" w:rsidP="00794980">
      <w:pPr>
        <w:pStyle w:val="ListParagraph"/>
        <w:numPr>
          <w:ilvl w:val="1"/>
          <w:numId w:val="1"/>
        </w:numPr>
        <w:tabs>
          <w:tab w:val="left" w:pos="1452"/>
        </w:tabs>
        <w:ind w:right="120"/>
        <w:jc w:val="left"/>
      </w:pPr>
      <w:r w:rsidRPr="00DD5EA3">
        <w:rPr>
          <w:u w:val="single"/>
        </w:rPr>
        <w:lastRenderedPageBreak/>
        <w:t>NEI 07-13 Treatment of Flooding</w:t>
      </w:r>
      <w:r w:rsidRPr="00DD5EA3">
        <w:t>. A value of ½ the diameter is to be assumed as a reasonable value for estimating the flow of fluids from the pipe(s) for evaluating flooding</w:t>
      </w:r>
      <w:r w:rsidRPr="00DD5EA3">
        <w:rPr>
          <w:spacing w:val="-10"/>
        </w:rPr>
        <w:t xml:space="preserve"> </w:t>
      </w:r>
      <w:r w:rsidRPr="00DD5EA3">
        <w:t>effects.</w:t>
      </w:r>
    </w:p>
    <w:p w14:paraId="058481B3" w14:textId="77777777" w:rsidR="00C2118F" w:rsidRPr="00DD5EA3" w:rsidRDefault="00C2118F" w:rsidP="00794980">
      <w:pPr>
        <w:pStyle w:val="BodyText"/>
        <w:rPr>
          <w:sz w:val="22"/>
          <w:szCs w:val="22"/>
        </w:rPr>
      </w:pPr>
    </w:p>
    <w:p w14:paraId="47705E42" w14:textId="23F04C8D" w:rsidR="00C2118F" w:rsidRPr="00DD5EA3" w:rsidRDefault="007054DF" w:rsidP="00794980">
      <w:pPr>
        <w:pStyle w:val="BodyText"/>
        <w:ind w:left="1451" w:right="114"/>
        <w:rPr>
          <w:sz w:val="22"/>
          <w:szCs w:val="22"/>
        </w:rPr>
      </w:pPr>
      <w:r w:rsidRPr="00DD5EA3">
        <w:rPr>
          <w:sz w:val="22"/>
          <w:szCs w:val="22"/>
        </w:rPr>
        <w:t xml:space="preserve">The potential effects on SSCs of internal flooding which may occur due to piping damage should be considered in the assessment. </w:t>
      </w:r>
      <w:r w:rsidR="004B22E6">
        <w:rPr>
          <w:sz w:val="22"/>
          <w:szCs w:val="22"/>
        </w:rPr>
        <w:t xml:space="preserve"> </w:t>
      </w:r>
      <w:r w:rsidRPr="00DD5EA3">
        <w:rPr>
          <w:sz w:val="22"/>
          <w:szCs w:val="22"/>
        </w:rPr>
        <w:t>Flooding from limited sources is assumed to be bounded by the effect of the fire and explosion and existing pipe break flooding analyses.</w:t>
      </w:r>
      <w:r w:rsidR="004B22E6">
        <w:rPr>
          <w:sz w:val="22"/>
          <w:szCs w:val="22"/>
        </w:rPr>
        <w:t xml:space="preserve"> </w:t>
      </w:r>
      <w:r w:rsidRPr="00DD5EA3">
        <w:rPr>
          <w:sz w:val="22"/>
          <w:szCs w:val="22"/>
        </w:rPr>
        <w:t xml:space="preserve"> In the case of damage to systems that are supplied by large quantity sources (i.e., open loop systems drawing from lakes, rivers, oceans, cooling tower basins, etc.), the effect of a flood could be much more widespread. </w:t>
      </w:r>
      <w:r w:rsidR="004B22E6">
        <w:rPr>
          <w:sz w:val="22"/>
          <w:szCs w:val="22"/>
        </w:rPr>
        <w:t xml:space="preserve"> </w:t>
      </w:r>
      <w:r w:rsidRPr="00DD5EA3">
        <w:rPr>
          <w:sz w:val="22"/>
          <w:szCs w:val="22"/>
        </w:rPr>
        <w:t>These effects should be evaluated as an overlay on the identified damage footprint (i.e., the assessment will look at the damage footprint with and without consideration of flooding from large</w:t>
      </w:r>
      <w:r w:rsidRPr="00DD5EA3">
        <w:rPr>
          <w:spacing w:val="-11"/>
          <w:sz w:val="22"/>
          <w:szCs w:val="22"/>
        </w:rPr>
        <w:t xml:space="preserve"> </w:t>
      </w:r>
      <w:r w:rsidRPr="00DD5EA3">
        <w:rPr>
          <w:sz w:val="22"/>
          <w:szCs w:val="22"/>
        </w:rPr>
        <w:t>sources).</w:t>
      </w:r>
    </w:p>
    <w:p w14:paraId="3CDCE697" w14:textId="77777777" w:rsidR="00C2118F" w:rsidRPr="00DD5EA3" w:rsidRDefault="00C2118F" w:rsidP="00794980">
      <w:pPr>
        <w:pStyle w:val="BodyText"/>
        <w:rPr>
          <w:sz w:val="22"/>
          <w:szCs w:val="22"/>
        </w:rPr>
      </w:pPr>
    </w:p>
    <w:p w14:paraId="0186F5D1" w14:textId="049B6161" w:rsidR="00C2118F" w:rsidRPr="00DE20E6" w:rsidRDefault="007054DF" w:rsidP="00794980">
      <w:pPr>
        <w:pStyle w:val="ListParagraph"/>
        <w:numPr>
          <w:ilvl w:val="1"/>
          <w:numId w:val="1"/>
        </w:numPr>
        <w:tabs>
          <w:tab w:val="left" w:pos="1452"/>
        </w:tabs>
        <w:ind w:left="1454" w:right="115"/>
        <w:jc w:val="left"/>
      </w:pPr>
      <w:r w:rsidRPr="00DD5EA3">
        <w:rPr>
          <w:u w:val="single"/>
        </w:rPr>
        <w:t>NEI 07-13 Treatment of Reactor Scram</w:t>
      </w:r>
      <w:r w:rsidRPr="00DD5EA3">
        <w:t xml:space="preserve">. </w:t>
      </w:r>
      <w:r w:rsidR="004B22E6">
        <w:t xml:space="preserve"> </w:t>
      </w:r>
      <w:r w:rsidRPr="00DD5EA3">
        <w:t xml:space="preserve">The baseline assumption in the applicant’s evaluation will be successful reactor scram prior to damage. However, an assessment will be made of the potential for damage to prevent </w:t>
      </w:r>
      <w:r w:rsidRPr="00DE20E6">
        <w:t xml:space="preserve">a </w:t>
      </w:r>
      <w:r w:rsidRPr="00DD5EA3">
        <w:t>scram when reviewing damage footprints in areas with equipment essential to reactor scram.</w:t>
      </w:r>
      <w:r w:rsidR="004B22E6">
        <w:t xml:space="preserve"> </w:t>
      </w:r>
      <w:r w:rsidRPr="00DD5EA3">
        <w:t xml:space="preserve"> </w:t>
      </w:r>
      <w:r w:rsidRPr="00DE20E6">
        <w:t>For designs (some passive designs) where a scram MUST occur for decay heat removal systems to perform their fuel cooling function, both physical damage to equipment and damage to the control room, remote shutdown panel, egress pathways to the remote shutdown pathway and survivability</w:t>
      </w:r>
      <w:r w:rsidR="0010210D" w:rsidRPr="00DD5EA3">
        <w:t xml:space="preserve"> </w:t>
      </w:r>
      <w:r w:rsidRPr="00DE20E6">
        <w:t>of the operators should be</w:t>
      </w:r>
      <w:r w:rsidRPr="00DE20E6">
        <w:rPr>
          <w:spacing w:val="29"/>
        </w:rPr>
        <w:t xml:space="preserve"> </w:t>
      </w:r>
      <w:r w:rsidRPr="00DE20E6">
        <w:t>considered.</w:t>
      </w:r>
    </w:p>
    <w:p w14:paraId="1ABE3F31" w14:textId="77777777" w:rsidR="00C2118F" w:rsidRDefault="00C2118F" w:rsidP="00794980"/>
    <w:p w14:paraId="4564DD1D" w14:textId="77777777" w:rsidR="00C2118F" w:rsidRPr="00DD5EA3" w:rsidRDefault="007054DF" w:rsidP="000477E5">
      <w:pPr>
        <w:pStyle w:val="BodyText"/>
        <w:ind w:left="1440" w:right="124"/>
        <w:rPr>
          <w:sz w:val="22"/>
          <w:szCs w:val="22"/>
        </w:rPr>
      </w:pPr>
      <w:r w:rsidRPr="00DE20E6">
        <w:rPr>
          <w:sz w:val="22"/>
          <w:szCs w:val="22"/>
        </w:rPr>
        <w:t>For active designs, it may be assumed that the loss of internal power distribution results in a scram unless physical damage prevents movement of the control rods.</w:t>
      </w:r>
    </w:p>
    <w:p w14:paraId="49836D36" w14:textId="77777777" w:rsidR="00C2118F" w:rsidRPr="00DD5EA3" w:rsidRDefault="00C2118F" w:rsidP="00794980">
      <w:pPr>
        <w:pStyle w:val="BodyText"/>
        <w:rPr>
          <w:sz w:val="22"/>
          <w:szCs w:val="22"/>
        </w:rPr>
      </w:pPr>
    </w:p>
    <w:p w14:paraId="52019BFD" w14:textId="57F371B2" w:rsidR="00C2118F" w:rsidRPr="00DD5EA3" w:rsidRDefault="007054DF" w:rsidP="000477E5">
      <w:pPr>
        <w:pStyle w:val="ListParagraph"/>
        <w:numPr>
          <w:ilvl w:val="1"/>
          <w:numId w:val="1"/>
        </w:numPr>
        <w:tabs>
          <w:tab w:val="left" w:pos="1440"/>
        </w:tabs>
        <w:ind w:left="1440" w:right="115"/>
        <w:jc w:val="left"/>
      </w:pPr>
      <w:r w:rsidRPr="00DD5EA3">
        <w:rPr>
          <w:u w:val="single"/>
        </w:rPr>
        <w:t>NEI 07-13 Treatment of Containment Bypass</w:t>
      </w:r>
      <w:r w:rsidRPr="00DD5EA3">
        <w:t xml:space="preserve">. </w:t>
      </w:r>
      <w:r w:rsidR="000477E5">
        <w:t xml:space="preserve"> </w:t>
      </w:r>
      <w:r w:rsidRPr="00DD5EA3">
        <w:t xml:space="preserve">The analysis should address scenarios where the plant is initially at 100% power and scenarios where the plant is in a shutdown condition. </w:t>
      </w:r>
      <w:r w:rsidR="004B22E6">
        <w:t xml:space="preserve"> </w:t>
      </w:r>
      <w:r w:rsidRPr="00DD5EA3">
        <w:t>Also, full power scenarios should evaluate the potential for containment bypass based on the damage footprint and its effect on containment systems (e.g., rupture of a piping segment that penetrates containment could lead to containment bypass).</w:t>
      </w:r>
      <w:r w:rsidR="000477E5">
        <w:t xml:space="preserve"> </w:t>
      </w:r>
      <w:r w:rsidRPr="00DD5EA3">
        <w:t xml:space="preserve"> Unless isolated, a containment bypass LOCA may also lead to loss of reactor coolant system inventory that would otherwise be available for recirculation from the containment sump. Instances where a containment bypass LOCA occurs should be identified, along with any corresponding success criteria. </w:t>
      </w:r>
      <w:r w:rsidR="000477E5">
        <w:t xml:space="preserve"> </w:t>
      </w:r>
      <w:r w:rsidRPr="00DD5EA3">
        <w:t>Flow rates for bypass scenarios should be assessed based on the degree of damage assumed and plant-specific design</w:t>
      </w:r>
      <w:r w:rsidRPr="00DD5EA3">
        <w:rPr>
          <w:spacing w:val="-17"/>
        </w:rPr>
        <w:t xml:space="preserve"> </w:t>
      </w:r>
      <w:r w:rsidRPr="00DD5EA3">
        <w:t>features.</w:t>
      </w:r>
    </w:p>
    <w:p w14:paraId="22CA1DEA" w14:textId="77777777" w:rsidR="00C2118F" w:rsidRPr="00DD5EA3" w:rsidRDefault="00C2118F" w:rsidP="00794980">
      <w:pPr>
        <w:pStyle w:val="BodyText"/>
        <w:rPr>
          <w:sz w:val="22"/>
          <w:szCs w:val="22"/>
        </w:rPr>
      </w:pPr>
    </w:p>
    <w:p w14:paraId="52C7D122" w14:textId="77777777" w:rsidR="0070094E" w:rsidRDefault="007054DF" w:rsidP="000477E5">
      <w:pPr>
        <w:pStyle w:val="BodyText"/>
        <w:ind w:left="1440" w:right="115"/>
        <w:rPr>
          <w:sz w:val="22"/>
          <w:szCs w:val="22"/>
        </w:rPr>
      </w:pPr>
      <w:r w:rsidRPr="00DD5EA3">
        <w:rPr>
          <w:sz w:val="22"/>
          <w:szCs w:val="22"/>
        </w:rPr>
        <w:t xml:space="preserve">As discussed in Table 3-4 of NEI 07-13, containment penetrations should be evaluated to assure that physical damage does not lead to containment failure. If the containment has not been isolated prior to the event, damage associated with the impact may prevent isolation. </w:t>
      </w:r>
      <w:r w:rsidR="000477E5">
        <w:rPr>
          <w:sz w:val="22"/>
          <w:szCs w:val="22"/>
        </w:rPr>
        <w:t xml:space="preserve"> </w:t>
      </w:r>
      <w:r w:rsidRPr="00DD5EA3">
        <w:rPr>
          <w:sz w:val="22"/>
          <w:szCs w:val="22"/>
        </w:rPr>
        <w:t xml:space="preserve">The analysis should consider the possibility that containment isolation is not manually performed prior to core damage. </w:t>
      </w:r>
      <w:r w:rsidR="000477E5">
        <w:rPr>
          <w:sz w:val="22"/>
          <w:szCs w:val="22"/>
        </w:rPr>
        <w:t xml:space="preserve"> </w:t>
      </w:r>
      <w:r w:rsidRPr="00DD5EA3">
        <w:rPr>
          <w:sz w:val="22"/>
          <w:szCs w:val="22"/>
        </w:rPr>
        <w:t xml:space="preserve">Where cable data are not available for containment isolation valves </w:t>
      </w:r>
    </w:p>
    <w:p w14:paraId="3EEA6E27" w14:textId="56AEF059" w:rsidR="00C2118F" w:rsidRPr="00DD5EA3" w:rsidRDefault="007054DF" w:rsidP="000477E5">
      <w:pPr>
        <w:pStyle w:val="BodyText"/>
        <w:ind w:left="1440" w:right="115"/>
        <w:rPr>
          <w:sz w:val="22"/>
          <w:szCs w:val="22"/>
        </w:rPr>
      </w:pPr>
      <w:r w:rsidRPr="00DD5EA3">
        <w:rPr>
          <w:sz w:val="22"/>
          <w:szCs w:val="22"/>
        </w:rPr>
        <w:t>(CIVs), post-impact positions of individual CIVs should be based on the position that each valve would take on loss of power.</w:t>
      </w:r>
    </w:p>
    <w:p w14:paraId="4290A755" w14:textId="77777777" w:rsidR="00C2118F" w:rsidRPr="00DD5EA3" w:rsidRDefault="00C2118F" w:rsidP="00794980">
      <w:pPr>
        <w:pStyle w:val="BodyText"/>
        <w:rPr>
          <w:sz w:val="22"/>
          <w:szCs w:val="22"/>
        </w:rPr>
      </w:pPr>
    </w:p>
    <w:p w14:paraId="42704790" w14:textId="6FF5F641" w:rsidR="00C2118F" w:rsidRPr="00DD5EA3" w:rsidRDefault="007054DF" w:rsidP="000477E5">
      <w:pPr>
        <w:pStyle w:val="ListParagraph"/>
        <w:numPr>
          <w:ilvl w:val="1"/>
          <w:numId w:val="1"/>
        </w:numPr>
        <w:tabs>
          <w:tab w:val="left" w:pos="1440"/>
        </w:tabs>
        <w:ind w:left="1440" w:right="114"/>
        <w:jc w:val="left"/>
      </w:pPr>
      <w:r w:rsidRPr="00DD5EA3">
        <w:rPr>
          <w:u w:val="single"/>
        </w:rPr>
        <w:t>NEI 07-13 Treatment of Shutdown Operation</w:t>
      </w:r>
      <w:r w:rsidRPr="00DD5EA3">
        <w:t xml:space="preserve">. An evaluation will be made of the </w:t>
      </w:r>
      <w:r w:rsidRPr="00DD5EA3">
        <w:lastRenderedPageBreak/>
        <w:t xml:space="preserve">potential damage that might occur if the strike were to occur when the plant is shutdown and the shutdown cooling system is operating. </w:t>
      </w:r>
      <w:r w:rsidR="000477E5">
        <w:t xml:space="preserve"> </w:t>
      </w:r>
      <w:r w:rsidRPr="00DD5EA3">
        <w:t>The focus here is on the potential to cause core damage and containment bypass</w:t>
      </w:r>
      <w:r w:rsidRPr="004B22E6">
        <w:rPr>
          <w:position w:val="11"/>
          <w:vertAlign w:val="superscript"/>
        </w:rPr>
        <w:t xml:space="preserve">3 </w:t>
      </w:r>
      <w:r w:rsidRPr="00DD5EA3">
        <w:t xml:space="preserve">due to damage to the shutdown cooling piping. </w:t>
      </w:r>
      <w:r w:rsidR="004B22E6">
        <w:t xml:space="preserve"> </w:t>
      </w:r>
      <w:r w:rsidRPr="00DD5EA3">
        <w:t>For the evaluation of shutdown cooling scenarios, consider cases where each shutdown cooling loop is in operation.</w:t>
      </w:r>
      <w:r w:rsidR="004B22E6">
        <w:t xml:space="preserve"> </w:t>
      </w:r>
      <w:r w:rsidRPr="00DD5EA3">
        <w:t xml:space="preserve"> Include the following assumptions about plant</w:t>
      </w:r>
      <w:r w:rsidRPr="00DD5EA3">
        <w:rPr>
          <w:spacing w:val="-34"/>
        </w:rPr>
        <w:t xml:space="preserve"> </w:t>
      </w:r>
      <w:r w:rsidRPr="00DD5EA3">
        <w:t>configuration:</w:t>
      </w:r>
    </w:p>
    <w:p w14:paraId="6876376D" w14:textId="77777777" w:rsidR="00C2118F" w:rsidRPr="00DD5EA3" w:rsidRDefault="00C2118F" w:rsidP="00794980">
      <w:pPr>
        <w:pStyle w:val="BodyText"/>
        <w:rPr>
          <w:sz w:val="22"/>
          <w:szCs w:val="22"/>
        </w:rPr>
      </w:pPr>
    </w:p>
    <w:p w14:paraId="1A3941D1" w14:textId="77777777" w:rsidR="00C2118F" w:rsidRPr="00DD5EA3" w:rsidRDefault="007054DF" w:rsidP="00794980">
      <w:pPr>
        <w:pStyle w:val="ListParagraph"/>
        <w:numPr>
          <w:ilvl w:val="2"/>
          <w:numId w:val="1"/>
        </w:numPr>
        <w:tabs>
          <w:tab w:val="left" w:pos="1741"/>
        </w:tabs>
        <w:ind w:left="1740" w:right="117"/>
        <w:jc w:val="left"/>
      </w:pPr>
      <w:r w:rsidRPr="00DD5EA3">
        <w:t>Equipment in the division of the non-operating loop is out of service for maintenance</w:t>
      </w:r>
    </w:p>
    <w:p w14:paraId="219EB403" w14:textId="77777777" w:rsidR="00C2118F" w:rsidRPr="00DD5EA3" w:rsidRDefault="007054DF" w:rsidP="00794980">
      <w:pPr>
        <w:pStyle w:val="ListParagraph"/>
        <w:numPr>
          <w:ilvl w:val="2"/>
          <w:numId w:val="1"/>
        </w:numPr>
        <w:tabs>
          <w:tab w:val="left" w:pos="1741"/>
        </w:tabs>
        <w:ind w:left="1740"/>
        <w:jc w:val="left"/>
      </w:pPr>
      <w:r w:rsidRPr="00DD5EA3">
        <w:t>The reactor vessel is vented (i.e., large</w:t>
      </w:r>
      <w:r w:rsidRPr="00DD5EA3">
        <w:rPr>
          <w:spacing w:val="-17"/>
        </w:rPr>
        <w:t xml:space="preserve"> </w:t>
      </w:r>
      <w:r w:rsidRPr="00DD5EA3">
        <w:t>vent)</w:t>
      </w:r>
    </w:p>
    <w:p w14:paraId="606C9CB2" w14:textId="77777777" w:rsidR="00C2118F" w:rsidRPr="00DD5EA3" w:rsidRDefault="007054DF" w:rsidP="00794980">
      <w:pPr>
        <w:pStyle w:val="ListParagraph"/>
        <w:numPr>
          <w:ilvl w:val="2"/>
          <w:numId w:val="1"/>
        </w:numPr>
        <w:tabs>
          <w:tab w:val="left" w:pos="1741"/>
        </w:tabs>
        <w:ind w:left="1740"/>
        <w:jc w:val="left"/>
      </w:pPr>
      <w:r w:rsidRPr="00DD5EA3">
        <w:t>Water level is at or near the reactor vessel head</w:t>
      </w:r>
      <w:r w:rsidRPr="00DD5EA3">
        <w:rPr>
          <w:spacing w:val="-23"/>
        </w:rPr>
        <w:t xml:space="preserve"> </w:t>
      </w:r>
      <w:r w:rsidRPr="00DD5EA3">
        <w:t>flange</w:t>
      </w:r>
    </w:p>
    <w:p w14:paraId="41C44F0D" w14:textId="77777777" w:rsidR="00C2118F" w:rsidRPr="00DD5EA3" w:rsidRDefault="007054DF" w:rsidP="00794980">
      <w:pPr>
        <w:pStyle w:val="ListParagraph"/>
        <w:numPr>
          <w:ilvl w:val="2"/>
          <w:numId w:val="1"/>
        </w:numPr>
        <w:tabs>
          <w:tab w:val="left" w:pos="1741"/>
        </w:tabs>
        <w:ind w:left="1740"/>
        <w:jc w:val="left"/>
      </w:pPr>
      <w:r w:rsidRPr="00DD5EA3">
        <w:t xml:space="preserve">Reactor has been </w:t>
      </w:r>
      <w:proofErr w:type="spellStart"/>
      <w:r w:rsidRPr="00DD5EA3">
        <w:t>shutdown</w:t>
      </w:r>
      <w:proofErr w:type="spellEnd"/>
      <w:r w:rsidRPr="00DD5EA3">
        <w:t xml:space="preserve"> for 7</w:t>
      </w:r>
      <w:r w:rsidRPr="00DD5EA3">
        <w:rPr>
          <w:spacing w:val="-15"/>
        </w:rPr>
        <w:t xml:space="preserve"> </w:t>
      </w:r>
      <w:r w:rsidRPr="00DD5EA3">
        <w:t>days</w:t>
      </w:r>
    </w:p>
    <w:p w14:paraId="23197F44" w14:textId="77777777" w:rsidR="00C2118F" w:rsidRPr="00DD5EA3" w:rsidRDefault="007054DF" w:rsidP="00794980">
      <w:pPr>
        <w:pStyle w:val="ListParagraph"/>
        <w:numPr>
          <w:ilvl w:val="2"/>
          <w:numId w:val="1"/>
        </w:numPr>
        <w:tabs>
          <w:tab w:val="left" w:pos="1741"/>
        </w:tabs>
        <w:ind w:left="1740"/>
        <w:jc w:val="left"/>
      </w:pPr>
      <w:r w:rsidRPr="00DD5EA3">
        <w:t>NEI 07-13 Treatment of Loss of Spent Fuel Pool</w:t>
      </w:r>
      <w:r w:rsidRPr="00DD5EA3">
        <w:rPr>
          <w:spacing w:val="-18"/>
        </w:rPr>
        <w:t xml:space="preserve"> </w:t>
      </w:r>
      <w:r w:rsidRPr="00DD5EA3">
        <w:t>Cooling</w:t>
      </w:r>
    </w:p>
    <w:p w14:paraId="24340981" w14:textId="77777777" w:rsidR="00C2118F" w:rsidRPr="00DD5EA3" w:rsidRDefault="00C2118F" w:rsidP="00794980">
      <w:pPr>
        <w:pStyle w:val="BodyText"/>
        <w:rPr>
          <w:sz w:val="22"/>
          <w:szCs w:val="22"/>
        </w:rPr>
      </w:pPr>
    </w:p>
    <w:p w14:paraId="7B5D5D5F" w14:textId="77777777" w:rsidR="00C2118F" w:rsidRPr="00DD5EA3" w:rsidRDefault="007054DF" w:rsidP="00794980">
      <w:pPr>
        <w:pStyle w:val="BodyText"/>
        <w:ind w:left="1291" w:right="114"/>
        <w:rPr>
          <w:sz w:val="22"/>
          <w:szCs w:val="22"/>
        </w:rPr>
      </w:pPr>
      <w:r w:rsidRPr="00DD5EA3">
        <w:rPr>
          <w:sz w:val="22"/>
          <w:szCs w:val="22"/>
        </w:rPr>
        <w:t>The fuel in the spent fuel pool is assumed to contain a routine core off-load roughly 30 days after reactor shutdown.</w:t>
      </w:r>
    </w:p>
    <w:p w14:paraId="29F505C9" w14:textId="7ACB02BC" w:rsidR="00C2118F" w:rsidRDefault="00C2118F" w:rsidP="00794980">
      <w:pPr>
        <w:pStyle w:val="BodyText"/>
        <w:rPr>
          <w:sz w:val="22"/>
          <w:szCs w:val="22"/>
        </w:rPr>
      </w:pPr>
    </w:p>
    <w:p w14:paraId="7D31F556" w14:textId="1F74B050" w:rsidR="0034613F" w:rsidRPr="00DE20E6" w:rsidRDefault="0034613F" w:rsidP="0034613F">
      <w:pPr>
        <w:pStyle w:val="ListParagraph"/>
        <w:numPr>
          <w:ilvl w:val="1"/>
          <w:numId w:val="3"/>
        </w:numPr>
        <w:tabs>
          <w:tab w:val="left" w:pos="821"/>
        </w:tabs>
        <w:ind w:left="820" w:right="113" w:hanging="360"/>
        <w:jc w:val="left"/>
      </w:pPr>
      <w:r w:rsidRPr="00DD5EA3">
        <w:rPr>
          <w:u w:val="single"/>
        </w:rPr>
        <w:t>Identification of Success Paths</w:t>
      </w:r>
      <w:r w:rsidRPr="00DD5EA3">
        <w:t xml:space="preserve">. </w:t>
      </w:r>
      <w:r>
        <w:t xml:space="preserve"> </w:t>
      </w:r>
      <w:r w:rsidRPr="00DD5EA3">
        <w:t xml:space="preserve">In previous steps of the evaluation the applicant has defined, for each impact scenario, those key safety functions that are challenged and the status (availability) of SSCs that can mitigate those challenges. </w:t>
      </w:r>
      <w:r>
        <w:t xml:space="preserve"> </w:t>
      </w:r>
      <w:r w:rsidRPr="00DD5EA3">
        <w:t xml:space="preserve">In this step, the applicant uses these results and the success criteria from the design or plant-specific PRA to determine if a success path for preventing fuel damage or, in the case were fuel damage has been shown to occur, maintaining the containment intact exists. A success path constitutes a sequence of actions involving functional SSCs that has been previously established in the PRA, Design Certification Document or FSAR to successfully keep fuel in the core from being damaged, or in the case of a damaged core, the containment intact, or fuel in the spent fuel pool from being damaged. However, it must be clear that these actions will either occur automatically or can be initiated from areas outside the damage footprint (e.g., control room, remote shutdown panel or locally) in </w:t>
      </w:r>
      <w:proofErr w:type="gramStart"/>
      <w:r w:rsidRPr="00DD5EA3">
        <w:t>sufficient</w:t>
      </w:r>
      <w:proofErr w:type="gramEnd"/>
      <w:r w:rsidRPr="00DD5EA3">
        <w:t xml:space="preserve"> time to be</w:t>
      </w:r>
      <w:r w:rsidRPr="00DD5EA3">
        <w:rPr>
          <w:spacing w:val="-20"/>
        </w:rPr>
        <w:t xml:space="preserve"> </w:t>
      </w:r>
      <w:r w:rsidRPr="00DD5EA3">
        <w:t>effective.</w:t>
      </w:r>
    </w:p>
    <w:p w14:paraId="009DDE28" w14:textId="77777777" w:rsidR="0034613F" w:rsidRPr="00DD5EA3" w:rsidRDefault="0034613F" w:rsidP="0034613F">
      <w:pPr>
        <w:pStyle w:val="BodyText"/>
        <w:rPr>
          <w:sz w:val="22"/>
          <w:szCs w:val="22"/>
        </w:rPr>
      </w:pPr>
    </w:p>
    <w:p w14:paraId="03AE4AF8" w14:textId="04A9C205" w:rsidR="0070094E" w:rsidRDefault="0034613F" w:rsidP="0034613F">
      <w:pPr>
        <w:pStyle w:val="BodyText"/>
        <w:ind w:left="820" w:right="115"/>
        <w:rPr>
          <w:sz w:val="22"/>
          <w:szCs w:val="22"/>
        </w:rPr>
      </w:pPr>
      <w:r w:rsidRPr="00DD5EA3">
        <w:rPr>
          <w:sz w:val="22"/>
          <w:szCs w:val="22"/>
        </w:rPr>
        <w:t>PRA success criteria reflect realistic best-estimate conditions (versus conservative design basis conditions) and credit both safety-related and non</w:t>
      </w:r>
      <w:r w:rsidR="0070094E">
        <w:rPr>
          <w:sz w:val="22"/>
          <w:szCs w:val="22"/>
        </w:rPr>
        <w:t>-</w:t>
      </w:r>
      <w:r w:rsidRPr="00DD5EA3">
        <w:rPr>
          <w:sz w:val="22"/>
          <w:szCs w:val="22"/>
        </w:rPr>
        <w:t xml:space="preserve">safety-related SSCs. In situations where core damage cannot be prevented, the containment boundary represents the final barrier to release of radioactivity to the environment. </w:t>
      </w:r>
      <w:r>
        <w:rPr>
          <w:sz w:val="22"/>
          <w:szCs w:val="22"/>
        </w:rPr>
        <w:t xml:space="preserve"> </w:t>
      </w:r>
      <w:r w:rsidRPr="00DD5EA3">
        <w:rPr>
          <w:sz w:val="22"/>
          <w:szCs w:val="22"/>
        </w:rPr>
        <w:t>In these cases</w:t>
      </w:r>
      <w:r w:rsidR="0070094E">
        <w:rPr>
          <w:sz w:val="22"/>
          <w:szCs w:val="22"/>
        </w:rPr>
        <w:t>,</w:t>
      </w:r>
      <w:r w:rsidRPr="00DD5EA3">
        <w:rPr>
          <w:sz w:val="22"/>
          <w:szCs w:val="22"/>
        </w:rPr>
        <w:t xml:space="preserve"> the applicant must demonstrate that a containment bypass condition has not been created during impact and that the containment ultimate pressure capability, given a core damage event, would not be exceeded before effective mitigation strategies can be implemented. </w:t>
      </w:r>
      <w:r>
        <w:rPr>
          <w:sz w:val="22"/>
          <w:szCs w:val="22"/>
        </w:rPr>
        <w:t xml:space="preserve"> </w:t>
      </w:r>
      <w:r w:rsidRPr="00DD5EA3">
        <w:rPr>
          <w:sz w:val="22"/>
          <w:szCs w:val="22"/>
        </w:rPr>
        <w:t xml:space="preserve">Effective mitigation strategies are those that, for an indefinite </w:t>
      </w:r>
      <w:proofErr w:type="gramStart"/>
      <w:r w:rsidRPr="00DD5EA3">
        <w:rPr>
          <w:sz w:val="22"/>
          <w:szCs w:val="22"/>
        </w:rPr>
        <w:t>period of time</w:t>
      </w:r>
      <w:proofErr w:type="gramEnd"/>
      <w:r w:rsidRPr="00DD5EA3">
        <w:rPr>
          <w:sz w:val="22"/>
          <w:szCs w:val="22"/>
        </w:rPr>
        <w:t xml:space="preserve">, provide sufficient cooling to the damaged core or containment to limit temperature and pressure challenges below the ultimate pressure capability of the containment as defined in DCD/FSAR Chapter 19. </w:t>
      </w:r>
      <w:r>
        <w:rPr>
          <w:sz w:val="22"/>
          <w:szCs w:val="22"/>
        </w:rPr>
        <w:t xml:space="preserve"> </w:t>
      </w:r>
      <w:r w:rsidRPr="00DD5EA3">
        <w:rPr>
          <w:sz w:val="22"/>
          <w:szCs w:val="22"/>
        </w:rPr>
        <w:t xml:space="preserve">The containment ultimate </w:t>
      </w:r>
    </w:p>
    <w:p w14:paraId="7F84EA84" w14:textId="0D451B10" w:rsidR="004D11F1" w:rsidRDefault="00D96DA7" w:rsidP="0034613F">
      <w:pPr>
        <w:pStyle w:val="BodyText"/>
        <w:ind w:left="820" w:right="115"/>
        <w:rPr>
          <w:sz w:val="22"/>
          <w:szCs w:val="22"/>
        </w:rPr>
      </w:pPr>
      <w:r w:rsidRPr="00DD5EA3">
        <w:rPr>
          <w:sz w:val="22"/>
          <w:szCs w:val="22"/>
        </w:rPr>
        <w:t xml:space="preserve">pressure capability described in DCD/FSAR Chapter 19 is appropriate for use provided there is no structural damage to the containment structure. </w:t>
      </w:r>
      <w:r>
        <w:rPr>
          <w:sz w:val="22"/>
          <w:szCs w:val="22"/>
        </w:rPr>
        <w:t xml:space="preserve"> </w:t>
      </w:r>
      <w:r w:rsidRPr="00DD5EA3">
        <w:rPr>
          <w:sz w:val="22"/>
          <w:szCs w:val="22"/>
        </w:rPr>
        <w:t>If structural damage has occurred to the containment structure, a revised ultimate pressure</w:t>
      </w:r>
    </w:p>
    <w:p w14:paraId="2F2BFB9F" w14:textId="4560CF30" w:rsidR="00D96DA7" w:rsidRDefault="00D96DA7" w:rsidP="0034613F">
      <w:pPr>
        <w:pStyle w:val="BodyText"/>
        <w:ind w:left="820" w:right="115"/>
        <w:rPr>
          <w:sz w:val="22"/>
          <w:szCs w:val="22"/>
        </w:rPr>
      </w:pPr>
      <w:r w:rsidRPr="00DD5EA3">
        <w:rPr>
          <w:sz w:val="22"/>
          <w:szCs w:val="22"/>
        </w:rPr>
        <w:t>capability considering the damaged condition must be determined. In assessing the</w:t>
      </w:r>
    </w:p>
    <w:p w14:paraId="68E554D3" w14:textId="051EDABE" w:rsidR="0070094E" w:rsidRPr="00D92710" w:rsidRDefault="00D92710" w:rsidP="00D92710">
      <w:pPr>
        <w:pStyle w:val="BodyText"/>
        <w:rPr>
          <w:sz w:val="22"/>
          <w:szCs w:val="22"/>
        </w:rPr>
      </w:pPr>
      <w:r w:rsidRPr="00D92710">
        <w:rPr>
          <w:noProof/>
          <w:sz w:val="18"/>
          <w:szCs w:val="18"/>
        </w:rPr>
        <mc:AlternateContent>
          <mc:Choice Requires="wps">
            <w:drawing>
              <wp:anchor distT="0" distB="0" distL="0" distR="0" simplePos="0" relativeHeight="251659264" behindDoc="0" locked="0" layoutInCell="1" allowOverlap="1" wp14:anchorId="043AF0AA" wp14:editId="642F4960">
                <wp:simplePos x="0" y="0"/>
                <wp:positionH relativeFrom="page">
                  <wp:posOffset>914400</wp:posOffset>
                </wp:positionH>
                <wp:positionV relativeFrom="paragraph">
                  <wp:posOffset>168910</wp:posOffset>
                </wp:positionV>
                <wp:extent cx="1829435" cy="0"/>
                <wp:effectExtent l="9525" t="8890" r="8890" b="10160"/>
                <wp:wrapTopAndBottom/>
                <wp:docPr id="1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26BE0" id="Line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pt" to="216.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" strokeweight=".21169mm">
                <w10:wrap type="topAndBottom" anchorx="page"/>
              </v:line>
            </w:pict>
          </mc:Fallback>
        </mc:AlternateContent>
      </w:r>
      <w:r w:rsidR="0070094E" w:rsidRPr="00D92710">
        <w:rPr>
          <w:position w:val="9"/>
          <w:sz w:val="18"/>
          <w:szCs w:val="18"/>
        </w:rPr>
        <w:t xml:space="preserve">3 </w:t>
      </w:r>
      <w:r w:rsidR="0070094E" w:rsidRPr="00D92710">
        <w:rPr>
          <w:sz w:val="18"/>
          <w:szCs w:val="18"/>
        </w:rPr>
        <w:t>I</w:t>
      </w:r>
      <w:r w:rsidR="0070094E" w:rsidRPr="00D92710">
        <w:rPr>
          <w:sz w:val="22"/>
          <w:szCs w:val="22"/>
        </w:rPr>
        <w:t>n order to satisfy the requirements of 10CFR 50.150, design enhancement(s) would</w:t>
      </w:r>
      <w:r w:rsidR="0070094E" w:rsidRPr="00DD5EA3">
        <w:t xml:space="preserve"> be </w:t>
      </w:r>
      <w:r w:rsidR="0070094E" w:rsidRPr="00D92710">
        <w:rPr>
          <w:sz w:val="22"/>
          <w:szCs w:val="22"/>
        </w:rPr>
        <w:t>necessary to address such a condition.</w:t>
      </w:r>
    </w:p>
    <w:p w14:paraId="116F6326" w14:textId="77777777" w:rsidR="0070094E" w:rsidRDefault="0070094E" w:rsidP="0034613F">
      <w:pPr>
        <w:pStyle w:val="BodyText"/>
        <w:ind w:left="820" w:right="115"/>
        <w:rPr>
          <w:sz w:val="22"/>
          <w:szCs w:val="22"/>
        </w:rPr>
      </w:pPr>
    </w:p>
    <w:p w14:paraId="43604606" w14:textId="437C2931" w:rsidR="0034613F" w:rsidRPr="00DD5EA3" w:rsidRDefault="0034613F" w:rsidP="0034613F">
      <w:pPr>
        <w:pStyle w:val="BodyText"/>
        <w:ind w:left="820" w:right="115"/>
        <w:rPr>
          <w:sz w:val="22"/>
          <w:szCs w:val="22"/>
        </w:rPr>
      </w:pPr>
      <w:r w:rsidRPr="00DD5EA3">
        <w:rPr>
          <w:sz w:val="22"/>
          <w:szCs w:val="22"/>
        </w:rPr>
        <w:lastRenderedPageBreak/>
        <w:t xml:space="preserve">condition of the containment boundary, it </w:t>
      </w:r>
      <w:r w:rsidRPr="00DD5EA3">
        <w:rPr>
          <w:spacing w:val="2"/>
          <w:sz w:val="22"/>
          <w:szCs w:val="22"/>
        </w:rPr>
        <w:t xml:space="preserve">is </w:t>
      </w:r>
      <w:r w:rsidRPr="00DD5EA3">
        <w:rPr>
          <w:sz w:val="22"/>
          <w:szCs w:val="22"/>
        </w:rPr>
        <w:t>important to evaluate the status of the containment</w:t>
      </w:r>
      <w:r w:rsidRPr="00DD5EA3">
        <w:rPr>
          <w:spacing w:val="-7"/>
          <w:sz w:val="22"/>
          <w:szCs w:val="22"/>
        </w:rPr>
        <w:t xml:space="preserve"> </w:t>
      </w:r>
      <w:r w:rsidRPr="00DD5EA3">
        <w:rPr>
          <w:sz w:val="22"/>
          <w:szCs w:val="22"/>
        </w:rPr>
        <w:t>penetrations.</w:t>
      </w:r>
    </w:p>
    <w:p w14:paraId="6C51E6CB" w14:textId="72B1CB54" w:rsidR="00C2118F" w:rsidRPr="00DD5EA3" w:rsidRDefault="00C2118F" w:rsidP="0070094E">
      <w:pPr>
        <w:pStyle w:val="BodyText"/>
      </w:pPr>
    </w:p>
    <w:p w14:paraId="4E957192" w14:textId="4BC23537" w:rsidR="00C2118F" w:rsidRPr="00DD5EA3" w:rsidRDefault="00C2118F" w:rsidP="00794980">
      <w:pPr>
        <w:sectPr w:rsidR="00C2118F" w:rsidRPr="00DD5EA3" w:rsidSect="0034613F">
          <w:footerReference w:type="default" r:id="rId31"/>
          <w:pgSz w:w="12240" w:h="15840"/>
          <w:pgMar w:top="1440" w:right="1440" w:bottom="1440" w:left="1440" w:header="720" w:footer="720" w:gutter="0"/>
          <w:cols w:space="720"/>
          <w:docGrid w:linePitch="299"/>
        </w:sectPr>
      </w:pPr>
    </w:p>
    <w:p w14:paraId="726718DB" w14:textId="29D20FA8" w:rsidR="00C2118F" w:rsidRPr="00DD5EA3" w:rsidRDefault="007054DF" w:rsidP="00794980">
      <w:pPr>
        <w:pStyle w:val="BodyText"/>
        <w:ind w:left="820" w:right="120"/>
        <w:rPr>
          <w:sz w:val="22"/>
          <w:szCs w:val="22"/>
        </w:rPr>
      </w:pPr>
      <w:r w:rsidRPr="00DD5EA3">
        <w:rPr>
          <w:sz w:val="22"/>
          <w:szCs w:val="22"/>
        </w:rPr>
        <w:t xml:space="preserve">Effective mitigation strategies may include features of the plant designed specifically to prevent containment failure following an accident involving core damage. </w:t>
      </w:r>
      <w:r w:rsidR="0034613F">
        <w:rPr>
          <w:sz w:val="22"/>
          <w:szCs w:val="22"/>
        </w:rPr>
        <w:t xml:space="preserve"> </w:t>
      </w:r>
      <w:r w:rsidRPr="00DD5EA3">
        <w:rPr>
          <w:sz w:val="22"/>
          <w:szCs w:val="22"/>
        </w:rPr>
        <w:t xml:space="preserve">These features may be credited by the applicant if they are described in DCD/FSAR Chapter 19. </w:t>
      </w:r>
      <w:r w:rsidR="0034613F">
        <w:rPr>
          <w:sz w:val="22"/>
          <w:szCs w:val="22"/>
        </w:rPr>
        <w:t xml:space="preserve"> </w:t>
      </w:r>
      <w:r w:rsidRPr="00DD5EA3">
        <w:rPr>
          <w:sz w:val="22"/>
          <w:szCs w:val="22"/>
        </w:rPr>
        <w:t xml:space="preserve">For BWRs, actuation of the </w:t>
      </w:r>
      <w:proofErr w:type="spellStart"/>
      <w:r w:rsidRPr="00DD5EA3">
        <w:rPr>
          <w:sz w:val="22"/>
          <w:szCs w:val="22"/>
        </w:rPr>
        <w:t>wetwell</w:t>
      </w:r>
      <w:proofErr w:type="spellEnd"/>
      <w:r w:rsidRPr="00DD5EA3">
        <w:rPr>
          <w:sz w:val="22"/>
          <w:szCs w:val="22"/>
        </w:rPr>
        <w:t xml:space="preserve"> vent line is acceptable as this is a designed, scrubbed</w:t>
      </w:r>
      <w:r w:rsidRPr="00DD5EA3">
        <w:rPr>
          <w:spacing w:val="-20"/>
          <w:sz w:val="22"/>
          <w:szCs w:val="22"/>
        </w:rPr>
        <w:t xml:space="preserve"> </w:t>
      </w:r>
      <w:r w:rsidRPr="00DD5EA3">
        <w:rPr>
          <w:sz w:val="22"/>
          <w:szCs w:val="22"/>
        </w:rPr>
        <w:t>release.</w:t>
      </w:r>
    </w:p>
    <w:p w14:paraId="78317D9F" w14:textId="77777777" w:rsidR="00C2118F" w:rsidRPr="00DD5EA3" w:rsidRDefault="00C2118F" w:rsidP="00794980">
      <w:pPr>
        <w:pStyle w:val="BodyText"/>
        <w:rPr>
          <w:sz w:val="22"/>
          <w:szCs w:val="22"/>
        </w:rPr>
      </w:pPr>
    </w:p>
    <w:p w14:paraId="1DAD248A" w14:textId="193538D5" w:rsidR="00C2118F" w:rsidRPr="00DD5EA3" w:rsidRDefault="007054DF" w:rsidP="00794980">
      <w:pPr>
        <w:pStyle w:val="BodyText"/>
        <w:ind w:left="820" w:right="120"/>
        <w:rPr>
          <w:sz w:val="22"/>
          <w:szCs w:val="22"/>
        </w:rPr>
      </w:pPr>
      <w:r w:rsidRPr="00DD5EA3">
        <w:rPr>
          <w:sz w:val="22"/>
          <w:szCs w:val="22"/>
        </w:rPr>
        <w:t xml:space="preserve">It is expected that applicants will search for success paths by mapping the set of functional and failed systems onto appropriate fault tree(s) and event tree(s) from the PRA. </w:t>
      </w:r>
      <w:r w:rsidR="0034613F">
        <w:rPr>
          <w:sz w:val="22"/>
          <w:szCs w:val="22"/>
        </w:rPr>
        <w:t xml:space="preserve"> </w:t>
      </w:r>
      <w:r w:rsidRPr="00DD5EA3">
        <w:rPr>
          <w:sz w:val="22"/>
          <w:szCs w:val="22"/>
        </w:rPr>
        <w:t>The selection of the appropriate event tree should be based on the plant conditions created by the event.</w:t>
      </w:r>
      <w:r w:rsidR="0034613F">
        <w:rPr>
          <w:sz w:val="22"/>
          <w:szCs w:val="22"/>
        </w:rPr>
        <w:t xml:space="preserve"> </w:t>
      </w:r>
      <w:r w:rsidRPr="00DD5EA3">
        <w:rPr>
          <w:sz w:val="22"/>
          <w:szCs w:val="22"/>
        </w:rPr>
        <w:t xml:space="preserve"> If a small LOCA is created directly as a result of the event, then the corresponding small LOCA event tree would be appropriate.</w:t>
      </w:r>
    </w:p>
    <w:p w14:paraId="5F899924" w14:textId="77777777" w:rsidR="00C2118F" w:rsidRDefault="00C2118F" w:rsidP="00794980"/>
    <w:p w14:paraId="2109AE84" w14:textId="77777777" w:rsidR="00D92710" w:rsidRPr="00DD5EA3" w:rsidRDefault="00D92710" w:rsidP="00D92710">
      <w:pPr>
        <w:pStyle w:val="BodyText"/>
        <w:ind w:left="820" w:right="118"/>
        <w:rPr>
          <w:sz w:val="22"/>
          <w:szCs w:val="22"/>
        </w:rPr>
      </w:pPr>
      <w:r w:rsidRPr="00DD5EA3">
        <w:rPr>
          <w:sz w:val="22"/>
          <w:szCs w:val="22"/>
        </w:rPr>
        <w:t>For non-LOCA events, a corresponding transient event tree (e.g., loss of heat removal capability) would be appropriate. Use of ATWS event trees would be appropriate in situations where it must be assumed that damage has prevented reactor scram.</w:t>
      </w:r>
    </w:p>
    <w:p w14:paraId="0B78BE8B" w14:textId="77777777" w:rsidR="00D92710" w:rsidRPr="00DD5EA3" w:rsidRDefault="00D92710" w:rsidP="00D92710">
      <w:pPr>
        <w:pStyle w:val="BodyText"/>
        <w:rPr>
          <w:sz w:val="22"/>
          <w:szCs w:val="22"/>
        </w:rPr>
      </w:pPr>
    </w:p>
    <w:p w14:paraId="3232A400" w14:textId="77777777" w:rsidR="00D92710" w:rsidRPr="00DD5EA3" w:rsidRDefault="00D92710" w:rsidP="00D92710">
      <w:pPr>
        <w:pStyle w:val="BodyText"/>
        <w:ind w:left="820" w:right="116"/>
        <w:rPr>
          <w:sz w:val="22"/>
          <w:szCs w:val="22"/>
        </w:rPr>
      </w:pPr>
      <w:r w:rsidRPr="00DD5EA3">
        <w:rPr>
          <w:sz w:val="22"/>
          <w:szCs w:val="22"/>
        </w:rPr>
        <w:t xml:space="preserve">The inspector should verify that the applicant has used the PRA which serves as the basis for the information documented in Chapter </w:t>
      </w:r>
      <w:r w:rsidRPr="00DD5EA3">
        <w:rPr>
          <w:spacing w:val="3"/>
          <w:sz w:val="22"/>
          <w:szCs w:val="22"/>
        </w:rPr>
        <w:t xml:space="preserve">19 </w:t>
      </w:r>
      <w:r w:rsidRPr="00DD5EA3">
        <w:rPr>
          <w:sz w:val="22"/>
          <w:szCs w:val="22"/>
        </w:rPr>
        <w:t>of the Design Certification Document, Design Approval Document or FSAR, considering the type of applicant being</w:t>
      </w:r>
      <w:r w:rsidRPr="00DD5EA3">
        <w:rPr>
          <w:spacing w:val="-11"/>
          <w:sz w:val="22"/>
          <w:szCs w:val="22"/>
        </w:rPr>
        <w:t xml:space="preserve"> </w:t>
      </w:r>
      <w:r w:rsidRPr="00DD5EA3">
        <w:rPr>
          <w:sz w:val="22"/>
          <w:szCs w:val="22"/>
        </w:rPr>
        <w:t>inspected.</w:t>
      </w:r>
    </w:p>
    <w:p w14:paraId="5BCA751B" w14:textId="77777777" w:rsidR="00D92710" w:rsidRPr="00DD5EA3" w:rsidRDefault="00D92710" w:rsidP="00D92710">
      <w:pPr>
        <w:pStyle w:val="BodyText"/>
        <w:rPr>
          <w:sz w:val="22"/>
          <w:szCs w:val="22"/>
        </w:rPr>
      </w:pPr>
    </w:p>
    <w:p w14:paraId="00FB763D" w14:textId="77777777" w:rsidR="00D92710" w:rsidRPr="00DD5EA3" w:rsidRDefault="00D92710" w:rsidP="00D92710">
      <w:pPr>
        <w:pStyle w:val="BodyText"/>
        <w:ind w:left="820" w:right="114"/>
        <w:rPr>
          <w:sz w:val="22"/>
          <w:szCs w:val="22"/>
        </w:rPr>
      </w:pPr>
      <w:r w:rsidRPr="00DD5EA3">
        <w:rPr>
          <w:sz w:val="22"/>
          <w:szCs w:val="22"/>
        </w:rPr>
        <w:t>The inspector should review a sample of at least one of the applicant’s scenarios and verify that the applicant is using the appropriate fault trees, event trees, and success criteria.</w:t>
      </w:r>
    </w:p>
    <w:p w14:paraId="49F3A514" w14:textId="77777777" w:rsidR="00D92710" w:rsidRPr="00DD5EA3" w:rsidRDefault="00D92710" w:rsidP="00D92710">
      <w:pPr>
        <w:pStyle w:val="BodyText"/>
        <w:rPr>
          <w:sz w:val="22"/>
          <w:szCs w:val="22"/>
        </w:rPr>
      </w:pPr>
    </w:p>
    <w:p w14:paraId="438AA75D" w14:textId="2310BC79" w:rsidR="0034613F" w:rsidRDefault="00D92710" w:rsidP="00B7198B">
      <w:pPr>
        <w:ind w:left="810"/>
      </w:pPr>
      <w:r w:rsidRPr="00DD5EA3">
        <w:t xml:space="preserve">Close attention should be paid to cases where the applicant has credited human actions in a success path. In many cases, credit for human actions may not be justified. </w:t>
      </w:r>
      <w:r>
        <w:t xml:space="preserve"> </w:t>
      </w:r>
      <w:r w:rsidRPr="00DD5EA3">
        <w:t xml:space="preserve">For example, if the control building is damaged, controls or other equipment needed to initiate and maintain mitigation measures may be damaged and the availability of trained operators may be severely limited. </w:t>
      </w:r>
      <w:r>
        <w:t xml:space="preserve"> </w:t>
      </w:r>
      <w:r w:rsidRPr="00DD5EA3">
        <w:t xml:space="preserve">In addition, damage to electrical circuits, cables, and sensors in the plant has the potential to affect process information available to operators, such that the instrumentation data provided may be misleading, conflicting, and/or unavailable. </w:t>
      </w:r>
      <w:r>
        <w:t xml:space="preserve"> </w:t>
      </w:r>
      <w:r w:rsidRPr="00DD5EA3">
        <w:t xml:space="preserve">At the same time, numerous alarms may be </w:t>
      </w:r>
      <w:proofErr w:type="gramStart"/>
      <w:r w:rsidRPr="00DD5EA3">
        <w:t>generated</w:t>
      </w:r>
      <w:proofErr w:type="gramEnd"/>
      <w:r w:rsidRPr="00DD5EA3">
        <w:t xml:space="preserve"> and communication pathways may be disrupted, including intra-plant communication systems. In all cases the level of operator stress will be very high, given the nature of aircraft impact scenarios. </w:t>
      </w:r>
      <w:r>
        <w:t xml:space="preserve"> </w:t>
      </w:r>
      <w:r w:rsidRPr="00DD5EA3">
        <w:t xml:space="preserve">Credit should not be given in success paths for recovering equipment that had been determined to be failed </w:t>
      </w:r>
      <w:proofErr w:type="gramStart"/>
      <w:r w:rsidRPr="00DD5EA3">
        <w:t>due to the effects</w:t>
      </w:r>
      <w:proofErr w:type="gramEnd"/>
      <w:r w:rsidRPr="00DD5EA3">
        <w:t xml:space="preserve"> of the aircraft impact (i.e., structural, fire and shock damage).</w:t>
      </w:r>
    </w:p>
    <w:p w14:paraId="6AB8BCFC" w14:textId="77777777" w:rsidR="00D92710" w:rsidRDefault="00D92710" w:rsidP="00794980"/>
    <w:p w14:paraId="05111576" w14:textId="5743D1FC" w:rsidR="00D92710" w:rsidRPr="00DE20E6" w:rsidRDefault="00D92710" w:rsidP="00D92710">
      <w:pPr>
        <w:pStyle w:val="ListParagraph"/>
        <w:tabs>
          <w:tab w:val="left" w:pos="840"/>
        </w:tabs>
        <w:ind w:left="840" w:hanging="390"/>
        <w:jc w:val="left"/>
      </w:pPr>
      <w:r w:rsidRPr="00D92710">
        <w:t xml:space="preserve">5.  </w:t>
      </w:r>
      <w:r w:rsidRPr="00DD5EA3">
        <w:rPr>
          <w:u w:val="single"/>
        </w:rPr>
        <w:t>Systems-Loss Inspection Guidance</w:t>
      </w:r>
      <w:r w:rsidRPr="00DD5EA3">
        <w:rPr>
          <w:spacing w:val="-11"/>
          <w:u w:val="single"/>
        </w:rPr>
        <w:t xml:space="preserve"> </w:t>
      </w:r>
      <w:r w:rsidRPr="00DD5EA3">
        <w:rPr>
          <w:u w:val="single"/>
        </w:rPr>
        <w:t>Checklist</w:t>
      </w:r>
    </w:p>
    <w:p w14:paraId="7B70FE3F" w14:textId="77777777" w:rsidR="00D92710" w:rsidRPr="00DD5EA3" w:rsidRDefault="00D92710" w:rsidP="00D92710">
      <w:pPr>
        <w:pStyle w:val="BodyText"/>
        <w:rPr>
          <w:sz w:val="22"/>
          <w:szCs w:val="22"/>
        </w:rPr>
      </w:pPr>
    </w:p>
    <w:p w14:paraId="4A3C20FB" w14:textId="5CCE4029" w:rsidR="00D92710" w:rsidRPr="00DD5EA3" w:rsidRDefault="00D92710" w:rsidP="00D92710">
      <w:pPr>
        <w:pStyle w:val="BodyText"/>
        <w:ind w:left="810" w:right="115"/>
        <w:sectPr w:rsidR="00D92710" w:rsidRPr="00DD5EA3" w:rsidSect="00DD5EA3">
          <w:footerReference w:type="default" r:id="rId32"/>
          <w:type w:val="continuous"/>
          <w:pgSz w:w="12240" w:h="15840"/>
          <w:pgMar w:top="1440" w:right="1440" w:bottom="1440" w:left="1440" w:header="720" w:footer="720" w:gutter="0"/>
          <w:cols w:space="720"/>
          <w:docGrid w:linePitch="299"/>
        </w:sectPr>
      </w:pPr>
      <w:r w:rsidRPr="00DD5EA3">
        <w:rPr>
          <w:sz w:val="22"/>
          <w:szCs w:val="22"/>
        </w:rPr>
        <w:t xml:space="preserve">Below is an inspection checklist that should be used to summarize the findings of the systems-loss inspection. </w:t>
      </w:r>
      <w:proofErr w:type="gramStart"/>
      <w:r w:rsidRPr="00DD5EA3">
        <w:rPr>
          <w:sz w:val="22"/>
          <w:szCs w:val="22"/>
        </w:rPr>
        <w:t>In the event that</w:t>
      </w:r>
      <w:proofErr w:type="gramEnd"/>
      <w:r w:rsidRPr="00DD5EA3">
        <w:rPr>
          <w:sz w:val="22"/>
          <w:szCs w:val="22"/>
        </w:rPr>
        <w:t xml:space="preserve"> there are aspects of the inspection that are incomplete, the specific nature of the incomplete item should be described in detail in a summary inspection report.</w:t>
      </w:r>
    </w:p>
    <w:p w14:paraId="551E4D51" w14:textId="10688FBF" w:rsidR="00D92710" w:rsidRPr="00D92710" w:rsidRDefault="00DE20E6" w:rsidP="00D92710">
      <w:pPr>
        <w:pStyle w:val="BodyText"/>
        <w:ind w:left="820" w:right="114"/>
        <w:rPr>
          <w:sz w:val="22"/>
          <w:szCs w:val="22"/>
        </w:rPr>
      </w:pPr>
      <w:r>
        <w:rPr>
          <w:sz w:val="22"/>
          <w:szCs w:val="22"/>
        </w:rPr>
        <w:lastRenderedPageBreak/>
        <w:br/>
      </w:r>
    </w:p>
    <w:tbl>
      <w:tblPr>
        <w:tblW w:w="0" w:type="auto"/>
        <w:tblInd w:w="129" w:type="dxa"/>
        <w:tblBorders>
          <w:top w:val="double" w:sz="12" w:space="0" w:color="000000"/>
          <w:left w:val="double" w:sz="12" w:space="0" w:color="000000"/>
          <w:bottom w:val="double" w:sz="12" w:space="0" w:color="000000"/>
          <w:right w:val="double" w:sz="12" w:space="0" w:color="000000"/>
          <w:insideH w:val="double" w:sz="12" w:space="0" w:color="000000"/>
          <w:insideV w:val="double" w:sz="12" w:space="0" w:color="000000"/>
        </w:tblBorders>
        <w:tblLayout w:type="fixed"/>
        <w:tblCellMar>
          <w:left w:w="0" w:type="dxa"/>
          <w:right w:w="0" w:type="dxa"/>
        </w:tblCellMar>
        <w:tblLook w:val="01E0" w:firstRow="1" w:lastRow="1" w:firstColumn="1" w:lastColumn="1" w:noHBand="0" w:noVBand="0"/>
      </w:tblPr>
      <w:tblGrid>
        <w:gridCol w:w="5888"/>
        <w:gridCol w:w="1539"/>
        <w:gridCol w:w="1368"/>
        <w:gridCol w:w="854"/>
        <w:gridCol w:w="2809"/>
      </w:tblGrid>
      <w:tr w:rsidR="00A00F36" w:rsidRPr="00DD5EA3" w14:paraId="6C1BB35C" w14:textId="77777777">
        <w:trPr>
          <w:trHeight w:hRule="exact" w:val="336"/>
        </w:trPr>
        <w:tc>
          <w:tcPr>
            <w:tcW w:w="8795" w:type="dxa"/>
            <w:gridSpan w:val="3"/>
            <w:tcBorders>
              <w:bottom w:val="single" w:sz="12" w:space="0" w:color="000000"/>
              <w:right w:val="single" w:sz="2" w:space="0" w:color="000000"/>
            </w:tcBorders>
          </w:tcPr>
          <w:p w14:paraId="72325230" w14:textId="77777777" w:rsidR="00C2118F" w:rsidRPr="00DD5EA3" w:rsidRDefault="007054DF" w:rsidP="00794980">
            <w:pPr>
              <w:pStyle w:val="TableParagraph"/>
            </w:pPr>
            <w:r w:rsidRPr="00DD5EA3">
              <w:t>Plant Systems-Loss Inspection for:</w:t>
            </w:r>
          </w:p>
        </w:tc>
        <w:tc>
          <w:tcPr>
            <w:tcW w:w="3663" w:type="dxa"/>
            <w:gridSpan w:val="2"/>
            <w:tcBorders>
              <w:left w:val="single" w:sz="2" w:space="0" w:color="000000"/>
              <w:bottom w:val="single" w:sz="12" w:space="0" w:color="000000"/>
            </w:tcBorders>
          </w:tcPr>
          <w:p w14:paraId="0F87E9A9" w14:textId="77777777" w:rsidR="00C2118F" w:rsidRPr="00DD5EA3" w:rsidRDefault="007054DF" w:rsidP="00794980">
            <w:pPr>
              <w:pStyle w:val="TableParagraph"/>
              <w:ind w:left="220"/>
            </w:pPr>
            <w:r w:rsidRPr="00DD5EA3">
              <w:t>Date:</w:t>
            </w:r>
          </w:p>
        </w:tc>
      </w:tr>
      <w:tr w:rsidR="00A00F36" w:rsidRPr="00DD5EA3" w14:paraId="59B5CF26" w14:textId="77777777">
        <w:trPr>
          <w:trHeight w:hRule="exact" w:val="307"/>
        </w:trPr>
        <w:tc>
          <w:tcPr>
            <w:tcW w:w="5888" w:type="dxa"/>
            <w:tcBorders>
              <w:top w:val="single" w:sz="12" w:space="0" w:color="000000"/>
              <w:bottom w:val="single" w:sz="12" w:space="0" w:color="000000"/>
              <w:right w:val="single" w:sz="2" w:space="0" w:color="000000"/>
            </w:tcBorders>
          </w:tcPr>
          <w:p w14:paraId="7DBCCEBF" w14:textId="77777777" w:rsidR="00C2118F" w:rsidRPr="00DD5EA3" w:rsidRDefault="007054DF" w:rsidP="00794980">
            <w:pPr>
              <w:pStyle w:val="TableParagraph"/>
            </w:pPr>
            <w:r w:rsidRPr="00DD5EA3">
              <w:t>Inspection Item</w:t>
            </w:r>
          </w:p>
        </w:tc>
        <w:tc>
          <w:tcPr>
            <w:tcW w:w="1539" w:type="dxa"/>
            <w:tcBorders>
              <w:top w:val="single" w:sz="12" w:space="0" w:color="000000"/>
              <w:left w:val="single" w:sz="2" w:space="0" w:color="000000"/>
              <w:bottom w:val="single" w:sz="12" w:space="0" w:color="000000"/>
              <w:right w:val="single" w:sz="2" w:space="0" w:color="000000"/>
            </w:tcBorders>
          </w:tcPr>
          <w:p w14:paraId="4F547F2E" w14:textId="77777777" w:rsidR="00C2118F" w:rsidRPr="00DD5EA3" w:rsidRDefault="007054DF" w:rsidP="00794980">
            <w:pPr>
              <w:pStyle w:val="TableParagraph"/>
              <w:ind w:left="220"/>
            </w:pPr>
            <w:r w:rsidRPr="00DD5EA3">
              <w:t>Incomplete</w:t>
            </w:r>
          </w:p>
        </w:tc>
        <w:tc>
          <w:tcPr>
            <w:tcW w:w="1368" w:type="dxa"/>
            <w:tcBorders>
              <w:top w:val="single" w:sz="12" w:space="0" w:color="000000"/>
              <w:left w:val="single" w:sz="2" w:space="0" w:color="000000"/>
              <w:bottom w:val="single" w:sz="12" w:space="0" w:color="000000"/>
              <w:right w:val="single" w:sz="2" w:space="0" w:color="000000"/>
            </w:tcBorders>
          </w:tcPr>
          <w:p w14:paraId="779FE30C" w14:textId="77777777" w:rsidR="00C2118F" w:rsidRPr="00DD5EA3" w:rsidRDefault="007054DF" w:rsidP="00794980">
            <w:pPr>
              <w:pStyle w:val="TableParagraph"/>
              <w:ind w:left="220"/>
            </w:pPr>
            <w:r w:rsidRPr="00DD5EA3">
              <w:t>Complete</w:t>
            </w:r>
          </w:p>
        </w:tc>
        <w:tc>
          <w:tcPr>
            <w:tcW w:w="854" w:type="dxa"/>
            <w:tcBorders>
              <w:top w:val="single" w:sz="12" w:space="0" w:color="000000"/>
              <w:left w:val="single" w:sz="2" w:space="0" w:color="000000"/>
              <w:bottom w:val="single" w:sz="12" w:space="0" w:color="000000"/>
              <w:right w:val="single" w:sz="2" w:space="0" w:color="000000"/>
            </w:tcBorders>
          </w:tcPr>
          <w:p w14:paraId="4BD62D4F" w14:textId="77777777" w:rsidR="00C2118F" w:rsidRPr="00DD5EA3" w:rsidRDefault="007054DF" w:rsidP="00794980">
            <w:pPr>
              <w:pStyle w:val="TableParagraph"/>
              <w:ind w:left="220"/>
            </w:pPr>
            <w:r w:rsidRPr="00DD5EA3">
              <w:t>N/A</w:t>
            </w:r>
          </w:p>
        </w:tc>
        <w:tc>
          <w:tcPr>
            <w:tcW w:w="2809" w:type="dxa"/>
            <w:tcBorders>
              <w:top w:val="single" w:sz="12" w:space="0" w:color="000000"/>
              <w:left w:val="single" w:sz="2" w:space="0" w:color="000000"/>
              <w:bottom w:val="single" w:sz="12" w:space="0" w:color="000000"/>
            </w:tcBorders>
          </w:tcPr>
          <w:p w14:paraId="7295038B" w14:textId="77777777" w:rsidR="00C2118F" w:rsidRPr="00DD5EA3" w:rsidRDefault="007054DF" w:rsidP="00794980">
            <w:pPr>
              <w:pStyle w:val="TableParagraph"/>
              <w:ind w:left="220"/>
            </w:pPr>
            <w:r w:rsidRPr="00DD5EA3">
              <w:t>Comment</w:t>
            </w:r>
          </w:p>
        </w:tc>
      </w:tr>
      <w:tr w:rsidR="00A00F36" w:rsidRPr="00DD5EA3" w14:paraId="390207B1" w14:textId="77777777">
        <w:trPr>
          <w:trHeight w:hRule="exact" w:val="293"/>
        </w:trPr>
        <w:tc>
          <w:tcPr>
            <w:tcW w:w="5888" w:type="dxa"/>
            <w:tcBorders>
              <w:top w:val="single" w:sz="12" w:space="0" w:color="000000"/>
              <w:bottom w:val="single" w:sz="2" w:space="0" w:color="000000"/>
              <w:right w:val="single" w:sz="2" w:space="0" w:color="000000"/>
            </w:tcBorders>
            <w:shd w:val="clear" w:color="auto" w:fill="B3B3B3"/>
          </w:tcPr>
          <w:p w14:paraId="2ED8D520" w14:textId="241046F9" w:rsidR="00C2118F" w:rsidRPr="00DD5EA3" w:rsidRDefault="007054DF" w:rsidP="00794980">
            <w:pPr>
              <w:pStyle w:val="TableParagraph"/>
            </w:pPr>
            <w:r w:rsidRPr="00DD5EA3">
              <w:t>1.</w:t>
            </w:r>
            <w:r w:rsidR="0034613F">
              <w:t xml:space="preserve">  </w:t>
            </w:r>
            <w:r w:rsidRPr="00DD5EA3">
              <w:t xml:space="preserve"> System Function Assessment</w:t>
            </w:r>
          </w:p>
        </w:tc>
        <w:tc>
          <w:tcPr>
            <w:tcW w:w="1539" w:type="dxa"/>
            <w:tcBorders>
              <w:top w:val="single" w:sz="12" w:space="0" w:color="000000"/>
              <w:left w:val="single" w:sz="2" w:space="0" w:color="000000"/>
              <w:bottom w:val="single" w:sz="2" w:space="0" w:color="000000"/>
              <w:right w:val="single" w:sz="2" w:space="0" w:color="000000"/>
            </w:tcBorders>
            <w:shd w:val="clear" w:color="auto" w:fill="B3B3B3"/>
          </w:tcPr>
          <w:p w14:paraId="4F74EAD1" w14:textId="77777777" w:rsidR="00C2118F" w:rsidRPr="00DD5EA3" w:rsidRDefault="00C2118F" w:rsidP="00794980"/>
        </w:tc>
        <w:tc>
          <w:tcPr>
            <w:tcW w:w="1368" w:type="dxa"/>
            <w:tcBorders>
              <w:top w:val="single" w:sz="12" w:space="0" w:color="000000"/>
              <w:left w:val="single" w:sz="2" w:space="0" w:color="000000"/>
              <w:bottom w:val="single" w:sz="2" w:space="0" w:color="000000"/>
              <w:right w:val="single" w:sz="2" w:space="0" w:color="000000"/>
            </w:tcBorders>
            <w:shd w:val="clear" w:color="auto" w:fill="B3B3B3"/>
          </w:tcPr>
          <w:p w14:paraId="5361249F" w14:textId="77777777" w:rsidR="00C2118F" w:rsidRPr="00DD5EA3" w:rsidRDefault="00C2118F" w:rsidP="00794980"/>
        </w:tc>
        <w:tc>
          <w:tcPr>
            <w:tcW w:w="854" w:type="dxa"/>
            <w:tcBorders>
              <w:top w:val="single" w:sz="12" w:space="0" w:color="000000"/>
              <w:left w:val="single" w:sz="2" w:space="0" w:color="000000"/>
              <w:bottom w:val="single" w:sz="2" w:space="0" w:color="000000"/>
              <w:right w:val="single" w:sz="2" w:space="0" w:color="000000"/>
            </w:tcBorders>
            <w:shd w:val="clear" w:color="auto" w:fill="B3B3B3"/>
          </w:tcPr>
          <w:p w14:paraId="50C6D9A7" w14:textId="77777777" w:rsidR="00C2118F" w:rsidRPr="00DD5EA3" w:rsidRDefault="00C2118F" w:rsidP="00794980"/>
        </w:tc>
        <w:tc>
          <w:tcPr>
            <w:tcW w:w="2809" w:type="dxa"/>
            <w:tcBorders>
              <w:top w:val="single" w:sz="12" w:space="0" w:color="000000"/>
              <w:left w:val="single" w:sz="2" w:space="0" w:color="000000"/>
              <w:bottom w:val="single" w:sz="2" w:space="0" w:color="000000"/>
            </w:tcBorders>
            <w:shd w:val="clear" w:color="auto" w:fill="B3B3B3"/>
          </w:tcPr>
          <w:p w14:paraId="7798B91A" w14:textId="77777777" w:rsidR="00C2118F" w:rsidRPr="00DD5EA3" w:rsidRDefault="00C2118F" w:rsidP="00794980"/>
        </w:tc>
      </w:tr>
      <w:tr w:rsidR="00A00F36" w:rsidRPr="00DD5EA3" w14:paraId="00372132" w14:textId="77777777">
        <w:trPr>
          <w:trHeight w:hRule="exact" w:val="556"/>
        </w:trPr>
        <w:tc>
          <w:tcPr>
            <w:tcW w:w="5888" w:type="dxa"/>
            <w:tcBorders>
              <w:top w:val="single" w:sz="2" w:space="0" w:color="000000"/>
              <w:bottom w:val="nil"/>
              <w:right w:val="single" w:sz="2" w:space="0" w:color="000000"/>
            </w:tcBorders>
          </w:tcPr>
          <w:p w14:paraId="1DEDE4D9" w14:textId="1F7F80B2" w:rsidR="00C2118F" w:rsidRPr="00DD5EA3" w:rsidRDefault="007054DF" w:rsidP="00794980">
            <w:pPr>
              <w:pStyle w:val="TableParagraph"/>
              <w:ind w:right="119"/>
            </w:pPr>
            <w:r w:rsidRPr="00DD5EA3">
              <w:t xml:space="preserve">a. </w:t>
            </w:r>
            <w:r w:rsidR="0034613F">
              <w:t xml:space="preserve"> </w:t>
            </w:r>
            <w:r w:rsidRPr="00DD5EA3">
              <w:t>Front-line systems and their corresponding safety function(s) have been identified</w:t>
            </w:r>
          </w:p>
        </w:tc>
        <w:tc>
          <w:tcPr>
            <w:tcW w:w="1539" w:type="dxa"/>
            <w:vMerge w:val="restart"/>
            <w:tcBorders>
              <w:top w:val="single" w:sz="2" w:space="0" w:color="000000"/>
              <w:left w:val="single" w:sz="2" w:space="0" w:color="000000"/>
              <w:right w:val="single" w:sz="2" w:space="0" w:color="000000"/>
            </w:tcBorders>
          </w:tcPr>
          <w:p w14:paraId="4A71209D"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70FD0152"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3528A246" w14:textId="77777777" w:rsidR="00C2118F" w:rsidRPr="00DD5EA3" w:rsidRDefault="00C2118F" w:rsidP="00794980"/>
        </w:tc>
        <w:tc>
          <w:tcPr>
            <w:tcW w:w="2809" w:type="dxa"/>
            <w:vMerge w:val="restart"/>
            <w:tcBorders>
              <w:top w:val="single" w:sz="2" w:space="0" w:color="000000"/>
              <w:left w:val="single" w:sz="2" w:space="0" w:color="000000"/>
            </w:tcBorders>
          </w:tcPr>
          <w:p w14:paraId="72E61817" w14:textId="77777777" w:rsidR="00C2118F" w:rsidRPr="00DD5EA3" w:rsidRDefault="00C2118F" w:rsidP="00794980"/>
        </w:tc>
      </w:tr>
      <w:tr w:rsidR="00A00F36" w:rsidRPr="00DD5EA3" w14:paraId="73458368" w14:textId="77777777">
        <w:trPr>
          <w:trHeight w:hRule="exact" w:val="827"/>
        </w:trPr>
        <w:tc>
          <w:tcPr>
            <w:tcW w:w="5888" w:type="dxa"/>
            <w:tcBorders>
              <w:top w:val="nil"/>
              <w:bottom w:val="nil"/>
              <w:right w:val="single" w:sz="2" w:space="0" w:color="000000"/>
            </w:tcBorders>
          </w:tcPr>
          <w:p w14:paraId="5E0131EF" w14:textId="7978F604" w:rsidR="00C2118F" w:rsidRPr="00DD5EA3" w:rsidRDefault="007054DF" w:rsidP="00794980">
            <w:pPr>
              <w:pStyle w:val="TableParagraph"/>
              <w:ind w:right="474"/>
            </w:pPr>
            <w:r w:rsidRPr="00DD5EA3">
              <w:t xml:space="preserve">b. </w:t>
            </w:r>
            <w:r w:rsidR="0034613F">
              <w:t xml:space="preserve"> </w:t>
            </w:r>
            <w:r w:rsidRPr="00DD5EA3">
              <w:t>Required support system(s) for each front-line system and for other support systems have</w:t>
            </w:r>
            <w:r w:rsidRPr="00DD5EA3">
              <w:rPr>
                <w:spacing w:val="-19"/>
              </w:rPr>
              <w:t xml:space="preserve"> </w:t>
            </w:r>
            <w:r w:rsidRPr="00DD5EA3">
              <w:t>been identified</w:t>
            </w:r>
          </w:p>
        </w:tc>
        <w:tc>
          <w:tcPr>
            <w:tcW w:w="1539" w:type="dxa"/>
            <w:vMerge/>
            <w:tcBorders>
              <w:left w:val="single" w:sz="2" w:space="0" w:color="000000"/>
              <w:right w:val="single" w:sz="2" w:space="0" w:color="000000"/>
            </w:tcBorders>
          </w:tcPr>
          <w:p w14:paraId="6EE5958F" w14:textId="77777777" w:rsidR="00C2118F" w:rsidRPr="00DD5EA3" w:rsidRDefault="00C2118F" w:rsidP="00794980"/>
        </w:tc>
        <w:tc>
          <w:tcPr>
            <w:tcW w:w="1368" w:type="dxa"/>
            <w:vMerge/>
            <w:tcBorders>
              <w:left w:val="single" w:sz="2" w:space="0" w:color="000000"/>
              <w:right w:val="single" w:sz="2" w:space="0" w:color="000000"/>
            </w:tcBorders>
          </w:tcPr>
          <w:p w14:paraId="78A78136" w14:textId="77777777" w:rsidR="00C2118F" w:rsidRPr="00DD5EA3" w:rsidRDefault="00C2118F" w:rsidP="00794980"/>
        </w:tc>
        <w:tc>
          <w:tcPr>
            <w:tcW w:w="854" w:type="dxa"/>
            <w:vMerge/>
            <w:tcBorders>
              <w:left w:val="single" w:sz="2" w:space="0" w:color="000000"/>
              <w:right w:val="single" w:sz="2" w:space="0" w:color="000000"/>
            </w:tcBorders>
          </w:tcPr>
          <w:p w14:paraId="4D14F4F8" w14:textId="77777777" w:rsidR="00C2118F" w:rsidRPr="00DD5EA3" w:rsidRDefault="00C2118F" w:rsidP="00794980"/>
        </w:tc>
        <w:tc>
          <w:tcPr>
            <w:tcW w:w="2809" w:type="dxa"/>
            <w:vMerge/>
            <w:tcBorders>
              <w:left w:val="single" w:sz="2" w:space="0" w:color="000000"/>
            </w:tcBorders>
          </w:tcPr>
          <w:p w14:paraId="3806ADC7" w14:textId="77777777" w:rsidR="00C2118F" w:rsidRPr="00DD5EA3" w:rsidRDefault="00C2118F" w:rsidP="00794980"/>
        </w:tc>
      </w:tr>
      <w:tr w:rsidR="00A00F36" w:rsidRPr="00DD5EA3" w14:paraId="24391C54" w14:textId="77777777">
        <w:trPr>
          <w:trHeight w:hRule="exact" w:val="555"/>
        </w:trPr>
        <w:tc>
          <w:tcPr>
            <w:tcW w:w="5888" w:type="dxa"/>
            <w:tcBorders>
              <w:top w:val="nil"/>
              <w:bottom w:val="single" w:sz="2" w:space="0" w:color="000000"/>
              <w:right w:val="single" w:sz="2" w:space="0" w:color="000000"/>
            </w:tcBorders>
          </w:tcPr>
          <w:p w14:paraId="4CCF1DFF" w14:textId="3082F0FD" w:rsidR="00C2118F" w:rsidRPr="00DD5EA3" w:rsidRDefault="007054DF" w:rsidP="00794980">
            <w:pPr>
              <w:pStyle w:val="TableParagraph"/>
            </w:pPr>
            <w:r w:rsidRPr="00DD5EA3">
              <w:t xml:space="preserve">c. </w:t>
            </w:r>
            <w:r w:rsidR="0034613F">
              <w:t xml:space="preserve"> </w:t>
            </w:r>
            <w:r w:rsidRPr="00DD5EA3">
              <w:t>The function of each support system has been identified</w:t>
            </w:r>
          </w:p>
        </w:tc>
        <w:tc>
          <w:tcPr>
            <w:tcW w:w="1539" w:type="dxa"/>
            <w:vMerge/>
            <w:tcBorders>
              <w:left w:val="single" w:sz="2" w:space="0" w:color="000000"/>
              <w:bottom w:val="single" w:sz="2" w:space="0" w:color="000000"/>
              <w:right w:val="single" w:sz="2" w:space="0" w:color="000000"/>
            </w:tcBorders>
          </w:tcPr>
          <w:p w14:paraId="40BEAB29"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6DB91078"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6FB9BDDB" w14:textId="77777777" w:rsidR="00C2118F" w:rsidRPr="00DD5EA3" w:rsidRDefault="00C2118F" w:rsidP="00794980"/>
        </w:tc>
        <w:tc>
          <w:tcPr>
            <w:tcW w:w="2809" w:type="dxa"/>
            <w:vMerge/>
            <w:tcBorders>
              <w:left w:val="single" w:sz="2" w:space="0" w:color="000000"/>
              <w:bottom w:val="single" w:sz="2" w:space="0" w:color="000000"/>
            </w:tcBorders>
          </w:tcPr>
          <w:p w14:paraId="43B57AE9" w14:textId="77777777" w:rsidR="00C2118F" w:rsidRPr="00DD5EA3" w:rsidRDefault="00C2118F" w:rsidP="00794980"/>
        </w:tc>
      </w:tr>
      <w:tr w:rsidR="00A00F36" w:rsidRPr="00DD5EA3" w14:paraId="166C6647" w14:textId="77777777">
        <w:trPr>
          <w:trHeight w:hRule="exact" w:val="284"/>
        </w:trPr>
        <w:tc>
          <w:tcPr>
            <w:tcW w:w="5888" w:type="dxa"/>
            <w:tcBorders>
              <w:top w:val="single" w:sz="2" w:space="0" w:color="000000"/>
              <w:bottom w:val="single" w:sz="4" w:space="0" w:color="000000"/>
              <w:right w:val="single" w:sz="2" w:space="0" w:color="000000"/>
            </w:tcBorders>
            <w:shd w:val="clear" w:color="auto" w:fill="B3B3B3"/>
          </w:tcPr>
          <w:p w14:paraId="3E009AA2" w14:textId="2A63E55D" w:rsidR="00C2118F" w:rsidRPr="00DD5EA3" w:rsidRDefault="007054DF" w:rsidP="00794980">
            <w:pPr>
              <w:pStyle w:val="TableParagraph"/>
            </w:pPr>
            <w:r w:rsidRPr="00DD5EA3">
              <w:t xml:space="preserve">2. </w:t>
            </w:r>
            <w:r w:rsidR="0034613F">
              <w:t xml:space="preserve"> </w:t>
            </w:r>
            <w:r w:rsidRPr="00DD5EA3">
              <w:t>System/Component Failure Modes</w:t>
            </w:r>
          </w:p>
        </w:tc>
        <w:tc>
          <w:tcPr>
            <w:tcW w:w="1539" w:type="dxa"/>
            <w:tcBorders>
              <w:top w:val="single" w:sz="2" w:space="0" w:color="000000"/>
              <w:left w:val="single" w:sz="2" w:space="0" w:color="000000"/>
              <w:bottom w:val="single" w:sz="4" w:space="0" w:color="000000"/>
              <w:right w:val="single" w:sz="2" w:space="0" w:color="000000"/>
            </w:tcBorders>
            <w:shd w:val="clear" w:color="auto" w:fill="B3B3B3"/>
          </w:tcPr>
          <w:p w14:paraId="383903B5" w14:textId="77777777" w:rsidR="00C2118F" w:rsidRPr="00DD5EA3" w:rsidRDefault="00C2118F" w:rsidP="00794980"/>
        </w:tc>
        <w:tc>
          <w:tcPr>
            <w:tcW w:w="1368" w:type="dxa"/>
            <w:tcBorders>
              <w:top w:val="single" w:sz="2" w:space="0" w:color="000000"/>
              <w:left w:val="single" w:sz="2" w:space="0" w:color="000000"/>
              <w:bottom w:val="single" w:sz="4" w:space="0" w:color="000000"/>
              <w:right w:val="single" w:sz="2" w:space="0" w:color="000000"/>
            </w:tcBorders>
            <w:shd w:val="clear" w:color="auto" w:fill="B3B3B3"/>
          </w:tcPr>
          <w:p w14:paraId="7E4FFBD6" w14:textId="77777777" w:rsidR="00C2118F" w:rsidRPr="00DD5EA3" w:rsidRDefault="00C2118F" w:rsidP="00794980"/>
        </w:tc>
        <w:tc>
          <w:tcPr>
            <w:tcW w:w="854" w:type="dxa"/>
            <w:tcBorders>
              <w:top w:val="single" w:sz="2" w:space="0" w:color="000000"/>
              <w:left w:val="single" w:sz="2" w:space="0" w:color="000000"/>
              <w:bottom w:val="single" w:sz="4" w:space="0" w:color="000000"/>
              <w:right w:val="single" w:sz="2" w:space="0" w:color="000000"/>
            </w:tcBorders>
            <w:shd w:val="clear" w:color="auto" w:fill="B3B3B3"/>
          </w:tcPr>
          <w:p w14:paraId="5D7D2CB6" w14:textId="77777777" w:rsidR="00C2118F" w:rsidRPr="00DD5EA3" w:rsidRDefault="00C2118F" w:rsidP="00794980"/>
        </w:tc>
        <w:tc>
          <w:tcPr>
            <w:tcW w:w="2809" w:type="dxa"/>
            <w:tcBorders>
              <w:top w:val="single" w:sz="2" w:space="0" w:color="000000"/>
              <w:left w:val="single" w:sz="2" w:space="0" w:color="000000"/>
              <w:bottom w:val="single" w:sz="4" w:space="0" w:color="000000"/>
            </w:tcBorders>
            <w:shd w:val="clear" w:color="auto" w:fill="B3B3B3"/>
          </w:tcPr>
          <w:p w14:paraId="26293895" w14:textId="77777777" w:rsidR="00C2118F" w:rsidRPr="00DD5EA3" w:rsidRDefault="00C2118F" w:rsidP="00794980"/>
        </w:tc>
      </w:tr>
      <w:tr w:rsidR="00A00F36" w:rsidRPr="00DD5EA3" w14:paraId="63D41C21" w14:textId="77777777">
        <w:trPr>
          <w:trHeight w:hRule="exact" w:val="838"/>
        </w:trPr>
        <w:tc>
          <w:tcPr>
            <w:tcW w:w="5888" w:type="dxa"/>
            <w:tcBorders>
              <w:top w:val="single" w:sz="4" w:space="0" w:color="000000"/>
              <w:bottom w:val="single" w:sz="4" w:space="0" w:color="000000"/>
              <w:right w:val="single" w:sz="2" w:space="0" w:color="000000"/>
            </w:tcBorders>
          </w:tcPr>
          <w:p w14:paraId="579C6378" w14:textId="5562F740" w:rsidR="00C2118F" w:rsidRPr="00DD5EA3" w:rsidRDefault="007054DF" w:rsidP="00794980">
            <w:pPr>
              <w:pStyle w:val="TableParagraph"/>
            </w:pPr>
            <w:r w:rsidRPr="00DD5EA3">
              <w:t xml:space="preserve">a. </w:t>
            </w:r>
            <w:r w:rsidR="0034613F">
              <w:t xml:space="preserve"> </w:t>
            </w:r>
            <w:r w:rsidRPr="00DD5EA3">
              <w:t>The following failure modes have been accounted for in the damage footprint analysis, or are not pertinent to the damage footprint analysis</w:t>
            </w:r>
          </w:p>
        </w:tc>
        <w:tc>
          <w:tcPr>
            <w:tcW w:w="1539" w:type="dxa"/>
            <w:tcBorders>
              <w:top w:val="single" w:sz="4" w:space="0" w:color="000000"/>
              <w:left w:val="single" w:sz="2" w:space="0" w:color="000000"/>
              <w:bottom w:val="single" w:sz="4" w:space="0" w:color="000000"/>
              <w:right w:val="single" w:sz="2" w:space="0" w:color="000000"/>
            </w:tcBorders>
          </w:tcPr>
          <w:p w14:paraId="25A0DCD8" w14:textId="77777777" w:rsidR="00C2118F" w:rsidRPr="00DD5EA3" w:rsidRDefault="00C2118F" w:rsidP="00794980"/>
        </w:tc>
        <w:tc>
          <w:tcPr>
            <w:tcW w:w="1368" w:type="dxa"/>
            <w:tcBorders>
              <w:top w:val="single" w:sz="4" w:space="0" w:color="000000"/>
              <w:left w:val="single" w:sz="2" w:space="0" w:color="000000"/>
              <w:bottom w:val="single" w:sz="4" w:space="0" w:color="000000"/>
              <w:right w:val="single" w:sz="2" w:space="0" w:color="000000"/>
            </w:tcBorders>
          </w:tcPr>
          <w:p w14:paraId="274513AD" w14:textId="77777777" w:rsidR="00C2118F" w:rsidRPr="00DD5EA3" w:rsidRDefault="00C2118F" w:rsidP="00794980"/>
        </w:tc>
        <w:tc>
          <w:tcPr>
            <w:tcW w:w="854" w:type="dxa"/>
            <w:tcBorders>
              <w:top w:val="single" w:sz="4" w:space="0" w:color="000000"/>
              <w:left w:val="single" w:sz="2" w:space="0" w:color="000000"/>
              <w:bottom w:val="single" w:sz="4" w:space="0" w:color="000000"/>
              <w:right w:val="single" w:sz="2" w:space="0" w:color="000000"/>
            </w:tcBorders>
          </w:tcPr>
          <w:p w14:paraId="20109915" w14:textId="77777777" w:rsidR="00C2118F" w:rsidRPr="00DD5EA3" w:rsidRDefault="00C2118F" w:rsidP="00794980"/>
        </w:tc>
        <w:tc>
          <w:tcPr>
            <w:tcW w:w="2809" w:type="dxa"/>
            <w:tcBorders>
              <w:top w:val="single" w:sz="4" w:space="0" w:color="000000"/>
              <w:left w:val="single" w:sz="2" w:space="0" w:color="000000"/>
              <w:bottom w:val="single" w:sz="4" w:space="0" w:color="000000"/>
            </w:tcBorders>
          </w:tcPr>
          <w:p w14:paraId="37CD8E2D" w14:textId="77777777" w:rsidR="00C2118F" w:rsidRPr="00DD5EA3" w:rsidRDefault="00C2118F" w:rsidP="00794980"/>
        </w:tc>
      </w:tr>
      <w:tr w:rsidR="00A00F36" w:rsidRPr="00DD5EA3" w14:paraId="1FC00F9A" w14:textId="77777777">
        <w:trPr>
          <w:trHeight w:hRule="exact" w:val="283"/>
        </w:trPr>
        <w:tc>
          <w:tcPr>
            <w:tcW w:w="5888" w:type="dxa"/>
            <w:tcBorders>
              <w:top w:val="single" w:sz="4" w:space="0" w:color="000000"/>
              <w:bottom w:val="single" w:sz="2" w:space="0" w:color="000000"/>
              <w:right w:val="single" w:sz="2" w:space="0" w:color="000000"/>
            </w:tcBorders>
            <w:shd w:val="clear" w:color="auto" w:fill="DFDFDF"/>
          </w:tcPr>
          <w:p w14:paraId="5B47F847" w14:textId="77777777" w:rsidR="00C2118F" w:rsidRPr="00DD5EA3" w:rsidRDefault="007054DF" w:rsidP="00794980">
            <w:pPr>
              <w:pStyle w:val="TableParagraph"/>
              <w:ind w:left="352"/>
            </w:pPr>
            <w:r w:rsidRPr="00DD5EA3">
              <w:t>Pump</w:t>
            </w:r>
          </w:p>
        </w:tc>
        <w:tc>
          <w:tcPr>
            <w:tcW w:w="1539" w:type="dxa"/>
            <w:tcBorders>
              <w:top w:val="single" w:sz="4" w:space="0" w:color="000000"/>
              <w:left w:val="single" w:sz="2" w:space="0" w:color="000000"/>
              <w:bottom w:val="single" w:sz="2" w:space="0" w:color="000000"/>
              <w:right w:val="single" w:sz="2" w:space="0" w:color="000000"/>
            </w:tcBorders>
            <w:shd w:val="clear" w:color="auto" w:fill="DFDFDF"/>
          </w:tcPr>
          <w:p w14:paraId="730C90E9" w14:textId="77777777" w:rsidR="00C2118F" w:rsidRPr="00DD5EA3" w:rsidRDefault="00C2118F" w:rsidP="00794980"/>
        </w:tc>
        <w:tc>
          <w:tcPr>
            <w:tcW w:w="1368" w:type="dxa"/>
            <w:tcBorders>
              <w:top w:val="single" w:sz="4" w:space="0" w:color="000000"/>
              <w:left w:val="single" w:sz="2" w:space="0" w:color="000000"/>
              <w:bottom w:val="single" w:sz="2" w:space="0" w:color="000000"/>
              <w:right w:val="single" w:sz="2" w:space="0" w:color="000000"/>
            </w:tcBorders>
            <w:shd w:val="clear" w:color="auto" w:fill="DFDFDF"/>
          </w:tcPr>
          <w:p w14:paraId="442021AC" w14:textId="77777777" w:rsidR="00C2118F" w:rsidRPr="00DD5EA3" w:rsidRDefault="00C2118F" w:rsidP="00794980"/>
        </w:tc>
        <w:tc>
          <w:tcPr>
            <w:tcW w:w="854" w:type="dxa"/>
            <w:tcBorders>
              <w:top w:val="single" w:sz="4" w:space="0" w:color="000000"/>
              <w:left w:val="single" w:sz="2" w:space="0" w:color="000000"/>
              <w:bottom w:val="single" w:sz="2" w:space="0" w:color="000000"/>
              <w:right w:val="single" w:sz="2" w:space="0" w:color="000000"/>
            </w:tcBorders>
            <w:shd w:val="clear" w:color="auto" w:fill="DFDFDF"/>
          </w:tcPr>
          <w:p w14:paraId="1FB89409" w14:textId="77777777" w:rsidR="00C2118F" w:rsidRPr="00DD5EA3" w:rsidRDefault="00C2118F" w:rsidP="00794980"/>
        </w:tc>
        <w:tc>
          <w:tcPr>
            <w:tcW w:w="2809" w:type="dxa"/>
            <w:tcBorders>
              <w:top w:val="single" w:sz="4" w:space="0" w:color="000000"/>
              <w:left w:val="single" w:sz="2" w:space="0" w:color="000000"/>
              <w:bottom w:val="single" w:sz="2" w:space="0" w:color="000000"/>
            </w:tcBorders>
            <w:shd w:val="clear" w:color="auto" w:fill="DFDFDF"/>
          </w:tcPr>
          <w:p w14:paraId="0713DADD" w14:textId="77777777" w:rsidR="00C2118F" w:rsidRPr="00DD5EA3" w:rsidRDefault="00C2118F" w:rsidP="00794980"/>
        </w:tc>
      </w:tr>
      <w:tr w:rsidR="00A00F36" w:rsidRPr="00DD5EA3" w14:paraId="17BF6EB2" w14:textId="77777777" w:rsidTr="0032305D">
        <w:trPr>
          <w:trHeight w:hRule="exact" w:val="288"/>
        </w:trPr>
        <w:tc>
          <w:tcPr>
            <w:tcW w:w="5888" w:type="dxa"/>
            <w:tcBorders>
              <w:top w:val="single" w:sz="2" w:space="0" w:color="000000"/>
              <w:bottom w:val="nil"/>
              <w:right w:val="single" w:sz="2" w:space="0" w:color="000000"/>
            </w:tcBorders>
          </w:tcPr>
          <w:p w14:paraId="26234D15" w14:textId="77777777" w:rsidR="00C2118F" w:rsidRPr="00DD5EA3" w:rsidRDefault="007054DF" w:rsidP="00794980">
            <w:pPr>
              <w:pStyle w:val="TableParagraph"/>
              <w:ind w:left="496"/>
            </w:pPr>
            <w:r w:rsidRPr="00DD5EA3">
              <w:t>Failure to start</w:t>
            </w:r>
          </w:p>
        </w:tc>
        <w:tc>
          <w:tcPr>
            <w:tcW w:w="1539" w:type="dxa"/>
            <w:vMerge w:val="restart"/>
            <w:tcBorders>
              <w:top w:val="single" w:sz="2" w:space="0" w:color="000000"/>
              <w:left w:val="single" w:sz="2" w:space="0" w:color="000000"/>
              <w:right w:val="single" w:sz="2" w:space="0" w:color="000000"/>
            </w:tcBorders>
          </w:tcPr>
          <w:p w14:paraId="3350D2B5"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3EB02672"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06BFC234" w14:textId="77777777" w:rsidR="00C2118F" w:rsidRPr="00DD5EA3" w:rsidRDefault="00C2118F" w:rsidP="00794980"/>
        </w:tc>
        <w:tc>
          <w:tcPr>
            <w:tcW w:w="2809" w:type="dxa"/>
            <w:vMerge w:val="restart"/>
            <w:tcBorders>
              <w:top w:val="single" w:sz="2" w:space="0" w:color="000000"/>
              <w:left w:val="single" w:sz="2" w:space="0" w:color="000000"/>
            </w:tcBorders>
          </w:tcPr>
          <w:p w14:paraId="0589EFC1" w14:textId="77777777" w:rsidR="00C2118F" w:rsidRPr="00DD5EA3" w:rsidRDefault="00C2118F" w:rsidP="00794980"/>
        </w:tc>
      </w:tr>
      <w:tr w:rsidR="00A00F36" w:rsidRPr="00DD5EA3" w14:paraId="66DBE11C" w14:textId="77777777" w:rsidTr="003D38C2">
        <w:trPr>
          <w:trHeight w:hRule="exact" w:val="387"/>
        </w:trPr>
        <w:tc>
          <w:tcPr>
            <w:tcW w:w="5888" w:type="dxa"/>
            <w:tcBorders>
              <w:top w:val="nil"/>
              <w:bottom w:val="nil"/>
              <w:right w:val="single" w:sz="2" w:space="0" w:color="000000"/>
            </w:tcBorders>
          </w:tcPr>
          <w:p w14:paraId="26066341" w14:textId="77777777" w:rsidR="00C2118F" w:rsidRPr="00DD5EA3" w:rsidRDefault="007054DF" w:rsidP="00794980">
            <w:pPr>
              <w:pStyle w:val="TableParagraph"/>
              <w:ind w:left="496"/>
            </w:pPr>
            <w:r w:rsidRPr="00DD5EA3">
              <w:t>Failure to run</w:t>
            </w:r>
          </w:p>
        </w:tc>
        <w:tc>
          <w:tcPr>
            <w:tcW w:w="1539" w:type="dxa"/>
            <w:vMerge/>
            <w:tcBorders>
              <w:left w:val="single" w:sz="2" w:space="0" w:color="000000"/>
              <w:right w:val="single" w:sz="2" w:space="0" w:color="000000"/>
            </w:tcBorders>
          </w:tcPr>
          <w:p w14:paraId="5E1A7E1E" w14:textId="77777777" w:rsidR="00C2118F" w:rsidRPr="00DD5EA3" w:rsidRDefault="00C2118F" w:rsidP="00794980"/>
        </w:tc>
        <w:tc>
          <w:tcPr>
            <w:tcW w:w="1368" w:type="dxa"/>
            <w:vMerge/>
            <w:tcBorders>
              <w:left w:val="single" w:sz="2" w:space="0" w:color="000000"/>
              <w:right w:val="single" w:sz="2" w:space="0" w:color="000000"/>
            </w:tcBorders>
          </w:tcPr>
          <w:p w14:paraId="39652602" w14:textId="77777777" w:rsidR="00C2118F" w:rsidRPr="00DD5EA3" w:rsidRDefault="00C2118F" w:rsidP="00794980"/>
        </w:tc>
        <w:tc>
          <w:tcPr>
            <w:tcW w:w="854" w:type="dxa"/>
            <w:vMerge/>
            <w:tcBorders>
              <w:left w:val="single" w:sz="2" w:space="0" w:color="000000"/>
              <w:right w:val="single" w:sz="2" w:space="0" w:color="000000"/>
            </w:tcBorders>
          </w:tcPr>
          <w:p w14:paraId="786FDDC9" w14:textId="77777777" w:rsidR="00C2118F" w:rsidRPr="00DD5EA3" w:rsidRDefault="00C2118F" w:rsidP="00794980"/>
        </w:tc>
        <w:tc>
          <w:tcPr>
            <w:tcW w:w="2809" w:type="dxa"/>
            <w:vMerge/>
            <w:tcBorders>
              <w:left w:val="single" w:sz="2" w:space="0" w:color="000000"/>
            </w:tcBorders>
          </w:tcPr>
          <w:p w14:paraId="769C57A9" w14:textId="77777777" w:rsidR="00C2118F" w:rsidRPr="00DD5EA3" w:rsidRDefault="00C2118F" w:rsidP="00794980"/>
        </w:tc>
      </w:tr>
      <w:tr w:rsidR="00A00F36" w:rsidRPr="00DD5EA3" w14:paraId="76BC362E" w14:textId="77777777" w:rsidTr="003D38C2">
        <w:trPr>
          <w:trHeight w:hRule="exact" w:val="369"/>
        </w:trPr>
        <w:tc>
          <w:tcPr>
            <w:tcW w:w="5888" w:type="dxa"/>
            <w:tcBorders>
              <w:top w:val="nil"/>
              <w:bottom w:val="nil"/>
              <w:right w:val="single" w:sz="2" w:space="0" w:color="000000"/>
            </w:tcBorders>
          </w:tcPr>
          <w:p w14:paraId="1C57CC9C" w14:textId="77777777" w:rsidR="00C2118F" w:rsidRPr="00DD5EA3" w:rsidRDefault="007054DF" w:rsidP="00794980">
            <w:pPr>
              <w:pStyle w:val="TableParagraph"/>
              <w:ind w:left="496"/>
            </w:pPr>
            <w:r w:rsidRPr="00DD5EA3">
              <w:t>Failure to stop</w:t>
            </w:r>
          </w:p>
        </w:tc>
        <w:tc>
          <w:tcPr>
            <w:tcW w:w="1539" w:type="dxa"/>
            <w:vMerge/>
            <w:tcBorders>
              <w:left w:val="single" w:sz="2" w:space="0" w:color="000000"/>
              <w:right w:val="single" w:sz="2" w:space="0" w:color="000000"/>
            </w:tcBorders>
          </w:tcPr>
          <w:p w14:paraId="6F51438D" w14:textId="77777777" w:rsidR="00C2118F" w:rsidRPr="00DD5EA3" w:rsidRDefault="00C2118F" w:rsidP="00794980"/>
        </w:tc>
        <w:tc>
          <w:tcPr>
            <w:tcW w:w="1368" w:type="dxa"/>
            <w:vMerge/>
            <w:tcBorders>
              <w:left w:val="single" w:sz="2" w:space="0" w:color="000000"/>
              <w:right w:val="single" w:sz="2" w:space="0" w:color="000000"/>
            </w:tcBorders>
          </w:tcPr>
          <w:p w14:paraId="1B9971FC" w14:textId="77777777" w:rsidR="00C2118F" w:rsidRPr="00DD5EA3" w:rsidRDefault="00C2118F" w:rsidP="00794980"/>
        </w:tc>
        <w:tc>
          <w:tcPr>
            <w:tcW w:w="854" w:type="dxa"/>
            <w:vMerge/>
            <w:tcBorders>
              <w:left w:val="single" w:sz="2" w:space="0" w:color="000000"/>
              <w:right w:val="single" w:sz="2" w:space="0" w:color="000000"/>
            </w:tcBorders>
          </w:tcPr>
          <w:p w14:paraId="68B68A77" w14:textId="77777777" w:rsidR="00C2118F" w:rsidRPr="00DD5EA3" w:rsidRDefault="00C2118F" w:rsidP="00794980"/>
        </w:tc>
        <w:tc>
          <w:tcPr>
            <w:tcW w:w="2809" w:type="dxa"/>
            <w:vMerge/>
            <w:tcBorders>
              <w:left w:val="single" w:sz="2" w:space="0" w:color="000000"/>
            </w:tcBorders>
          </w:tcPr>
          <w:p w14:paraId="3DEAE0BB" w14:textId="77777777" w:rsidR="00C2118F" w:rsidRPr="00DD5EA3" w:rsidRDefault="00C2118F" w:rsidP="00794980"/>
        </w:tc>
      </w:tr>
      <w:tr w:rsidR="00A00F36" w:rsidRPr="00DD5EA3" w14:paraId="24C89D6C" w14:textId="77777777" w:rsidTr="0032305D">
        <w:trPr>
          <w:trHeight w:hRule="exact" w:val="576"/>
        </w:trPr>
        <w:tc>
          <w:tcPr>
            <w:tcW w:w="5888" w:type="dxa"/>
            <w:tcBorders>
              <w:top w:val="nil"/>
              <w:bottom w:val="nil"/>
              <w:right w:val="single" w:sz="2" w:space="0" w:color="000000"/>
            </w:tcBorders>
          </w:tcPr>
          <w:p w14:paraId="2D777128" w14:textId="77777777" w:rsidR="00C2118F" w:rsidRPr="00DD5EA3" w:rsidRDefault="007054DF" w:rsidP="00794980">
            <w:pPr>
              <w:pStyle w:val="TableParagraph"/>
              <w:ind w:left="496" w:right="950"/>
            </w:pPr>
            <w:r w:rsidRPr="00DD5EA3">
              <w:t>Leakage (e.g., caused by loss of external cooling)</w:t>
            </w:r>
          </w:p>
        </w:tc>
        <w:tc>
          <w:tcPr>
            <w:tcW w:w="1539" w:type="dxa"/>
            <w:vMerge/>
            <w:tcBorders>
              <w:left w:val="single" w:sz="2" w:space="0" w:color="000000"/>
              <w:right w:val="single" w:sz="2" w:space="0" w:color="000000"/>
            </w:tcBorders>
          </w:tcPr>
          <w:p w14:paraId="5A3CDB7A" w14:textId="77777777" w:rsidR="00C2118F" w:rsidRPr="00DD5EA3" w:rsidRDefault="00C2118F" w:rsidP="00794980"/>
        </w:tc>
        <w:tc>
          <w:tcPr>
            <w:tcW w:w="1368" w:type="dxa"/>
            <w:vMerge/>
            <w:tcBorders>
              <w:left w:val="single" w:sz="2" w:space="0" w:color="000000"/>
              <w:right w:val="single" w:sz="2" w:space="0" w:color="000000"/>
            </w:tcBorders>
          </w:tcPr>
          <w:p w14:paraId="6BBCD041" w14:textId="77777777" w:rsidR="00C2118F" w:rsidRPr="00DD5EA3" w:rsidRDefault="00C2118F" w:rsidP="00794980"/>
        </w:tc>
        <w:tc>
          <w:tcPr>
            <w:tcW w:w="854" w:type="dxa"/>
            <w:vMerge/>
            <w:tcBorders>
              <w:left w:val="single" w:sz="2" w:space="0" w:color="000000"/>
              <w:right w:val="single" w:sz="2" w:space="0" w:color="000000"/>
            </w:tcBorders>
          </w:tcPr>
          <w:p w14:paraId="458E2DE5" w14:textId="77777777" w:rsidR="00C2118F" w:rsidRPr="00DD5EA3" w:rsidRDefault="00C2118F" w:rsidP="00794980"/>
        </w:tc>
        <w:tc>
          <w:tcPr>
            <w:tcW w:w="2809" w:type="dxa"/>
            <w:vMerge/>
            <w:tcBorders>
              <w:left w:val="single" w:sz="2" w:space="0" w:color="000000"/>
            </w:tcBorders>
          </w:tcPr>
          <w:p w14:paraId="7A8393C3" w14:textId="77777777" w:rsidR="00C2118F" w:rsidRPr="00DD5EA3" w:rsidRDefault="00C2118F" w:rsidP="00794980"/>
        </w:tc>
      </w:tr>
      <w:tr w:rsidR="00A00F36" w:rsidRPr="00DD5EA3" w14:paraId="5B5453EA" w14:textId="77777777" w:rsidTr="0032305D">
        <w:trPr>
          <w:trHeight w:hRule="exact" w:val="864"/>
        </w:trPr>
        <w:tc>
          <w:tcPr>
            <w:tcW w:w="5888" w:type="dxa"/>
            <w:tcBorders>
              <w:top w:val="nil"/>
              <w:bottom w:val="nil"/>
              <w:right w:val="single" w:sz="2" w:space="0" w:color="000000"/>
            </w:tcBorders>
          </w:tcPr>
          <w:p w14:paraId="3F4BFC32" w14:textId="77777777" w:rsidR="00C2118F" w:rsidRPr="00DD5EA3" w:rsidRDefault="007054DF" w:rsidP="00794980">
            <w:pPr>
              <w:pStyle w:val="TableParagraph"/>
              <w:ind w:left="496" w:right="119"/>
            </w:pPr>
            <w:r w:rsidRPr="00DD5EA3">
              <w:t>Inadequate NPSH (e.g., due to loss of containment cooling while pumps are drawing suction from containment sump)</w:t>
            </w:r>
          </w:p>
        </w:tc>
        <w:tc>
          <w:tcPr>
            <w:tcW w:w="1539" w:type="dxa"/>
            <w:vMerge/>
            <w:tcBorders>
              <w:left w:val="single" w:sz="2" w:space="0" w:color="000000"/>
              <w:right w:val="single" w:sz="2" w:space="0" w:color="000000"/>
            </w:tcBorders>
          </w:tcPr>
          <w:p w14:paraId="6116DA56" w14:textId="77777777" w:rsidR="00C2118F" w:rsidRPr="00DD5EA3" w:rsidRDefault="00C2118F" w:rsidP="00794980"/>
        </w:tc>
        <w:tc>
          <w:tcPr>
            <w:tcW w:w="1368" w:type="dxa"/>
            <w:vMerge/>
            <w:tcBorders>
              <w:left w:val="single" w:sz="2" w:space="0" w:color="000000"/>
              <w:right w:val="single" w:sz="2" w:space="0" w:color="000000"/>
            </w:tcBorders>
          </w:tcPr>
          <w:p w14:paraId="44C2FCB8" w14:textId="77777777" w:rsidR="00C2118F" w:rsidRPr="00DD5EA3" w:rsidRDefault="00C2118F" w:rsidP="00794980"/>
        </w:tc>
        <w:tc>
          <w:tcPr>
            <w:tcW w:w="854" w:type="dxa"/>
            <w:vMerge/>
            <w:tcBorders>
              <w:left w:val="single" w:sz="2" w:space="0" w:color="000000"/>
              <w:right w:val="single" w:sz="2" w:space="0" w:color="000000"/>
            </w:tcBorders>
          </w:tcPr>
          <w:p w14:paraId="0765F2C4" w14:textId="77777777" w:rsidR="00C2118F" w:rsidRPr="00DD5EA3" w:rsidRDefault="00C2118F" w:rsidP="00794980"/>
        </w:tc>
        <w:tc>
          <w:tcPr>
            <w:tcW w:w="2809" w:type="dxa"/>
            <w:vMerge/>
            <w:tcBorders>
              <w:left w:val="single" w:sz="2" w:space="0" w:color="000000"/>
            </w:tcBorders>
          </w:tcPr>
          <w:p w14:paraId="6D1F0D76" w14:textId="77777777" w:rsidR="00C2118F" w:rsidRPr="00DD5EA3" w:rsidRDefault="00C2118F" w:rsidP="00794980"/>
        </w:tc>
      </w:tr>
      <w:tr w:rsidR="00A00F36" w:rsidRPr="00DD5EA3" w14:paraId="3F3ED829" w14:textId="77777777" w:rsidTr="0032305D">
        <w:trPr>
          <w:trHeight w:hRule="exact" w:val="432"/>
        </w:trPr>
        <w:tc>
          <w:tcPr>
            <w:tcW w:w="5888" w:type="dxa"/>
            <w:tcBorders>
              <w:top w:val="nil"/>
              <w:bottom w:val="single" w:sz="2" w:space="0" w:color="000000"/>
              <w:right w:val="single" w:sz="2" w:space="0" w:color="000000"/>
            </w:tcBorders>
          </w:tcPr>
          <w:p w14:paraId="4D240F26" w14:textId="77777777" w:rsidR="00C2118F" w:rsidRPr="00DD5EA3" w:rsidRDefault="007054DF" w:rsidP="00794980">
            <w:pPr>
              <w:pStyle w:val="TableParagraph"/>
              <w:ind w:left="496"/>
            </w:pPr>
            <w:r w:rsidRPr="00DD5EA3">
              <w:t>Clogging of pump suction (e.g., due to debris in suction source)</w:t>
            </w:r>
          </w:p>
        </w:tc>
        <w:tc>
          <w:tcPr>
            <w:tcW w:w="1539" w:type="dxa"/>
            <w:vMerge/>
            <w:tcBorders>
              <w:left w:val="single" w:sz="2" w:space="0" w:color="000000"/>
              <w:bottom w:val="single" w:sz="2" w:space="0" w:color="000000"/>
              <w:right w:val="single" w:sz="2" w:space="0" w:color="000000"/>
            </w:tcBorders>
          </w:tcPr>
          <w:p w14:paraId="7B660828"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1453E131"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70F2D59C" w14:textId="77777777" w:rsidR="00C2118F" w:rsidRPr="00DD5EA3" w:rsidRDefault="00C2118F" w:rsidP="00794980"/>
        </w:tc>
        <w:tc>
          <w:tcPr>
            <w:tcW w:w="2809" w:type="dxa"/>
            <w:vMerge/>
            <w:tcBorders>
              <w:left w:val="single" w:sz="2" w:space="0" w:color="000000"/>
              <w:bottom w:val="single" w:sz="2" w:space="0" w:color="000000"/>
            </w:tcBorders>
          </w:tcPr>
          <w:p w14:paraId="2EF9C672" w14:textId="77777777" w:rsidR="00C2118F" w:rsidRPr="00DD5EA3" w:rsidRDefault="00C2118F" w:rsidP="00794980"/>
        </w:tc>
      </w:tr>
      <w:tr w:rsidR="00A00F36" w:rsidRPr="00DD5EA3" w14:paraId="79FD6916" w14:textId="77777777">
        <w:trPr>
          <w:trHeight w:hRule="exact" w:val="281"/>
        </w:trPr>
        <w:tc>
          <w:tcPr>
            <w:tcW w:w="5888" w:type="dxa"/>
            <w:tcBorders>
              <w:top w:val="single" w:sz="2" w:space="0" w:color="000000"/>
              <w:bottom w:val="single" w:sz="2" w:space="0" w:color="000000"/>
              <w:right w:val="single" w:sz="2" w:space="0" w:color="000000"/>
            </w:tcBorders>
            <w:shd w:val="clear" w:color="auto" w:fill="DFDFDF"/>
          </w:tcPr>
          <w:p w14:paraId="68F76114" w14:textId="77777777" w:rsidR="00C2118F" w:rsidRPr="00DD5EA3" w:rsidRDefault="007054DF" w:rsidP="00794980">
            <w:pPr>
              <w:pStyle w:val="TableParagraph"/>
              <w:ind w:left="352"/>
            </w:pPr>
            <w:r w:rsidRPr="00DD5EA3">
              <w:t>Remotely-operated valve</w:t>
            </w:r>
          </w:p>
        </w:tc>
        <w:tc>
          <w:tcPr>
            <w:tcW w:w="1539" w:type="dxa"/>
            <w:tcBorders>
              <w:top w:val="single" w:sz="2" w:space="0" w:color="000000"/>
              <w:left w:val="single" w:sz="2" w:space="0" w:color="000000"/>
              <w:bottom w:val="single" w:sz="2" w:space="0" w:color="000000"/>
              <w:right w:val="single" w:sz="2" w:space="0" w:color="000000"/>
            </w:tcBorders>
            <w:shd w:val="clear" w:color="auto" w:fill="DFDFDF"/>
          </w:tcPr>
          <w:p w14:paraId="75542157" w14:textId="77777777" w:rsidR="00C2118F" w:rsidRPr="00DD5EA3" w:rsidRDefault="00C2118F" w:rsidP="00794980"/>
        </w:tc>
        <w:tc>
          <w:tcPr>
            <w:tcW w:w="1368" w:type="dxa"/>
            <w:tcBorders>
              <w:top w:val="single" w:sz="2" w:space="0" w:color="000000"/>
              <w:left w:val="single" w:sz="2" w:space="0" w:color="000000"/>
              <w:bottom w:val="single" w:sz="2" w:space="0" w:color="000000"/>
              <w:right w:val="single" w:sz="2" w:space="0" w:color="000000"/>
            </w:tcBorders>
            <w:shd w:val="clear" w:color="auto" w:fill="DFDFDF"/>
          </w:tcPr>
          <w:p w14:paraId="37900815" w14:textId="77777777" w:rsidR="00C2118F" w:rsidRPr="00DD5EA3" w:rsidRDefault="00C2118F" w:rsidP="00794980"/>
        </w:tc>
        <w:tc>
          <w:tcPr>
            <w:tcW w:w="854" w:type="dxa"/>
            <w:tcBorders>
              <w:top w:val="single" w:sz="2" w:space="0" w:color="000000"/>
              <w:left w:val="single" w:sz="2" w:space="0" w:color="000000"/>
              <w:bottom w:val="single" w:sz="2" w:space="0" w:color="000000"/>
              <w:right w:val="single" w:sz="2" w:space="0" w:color="000000"/>
            </w:tcBorders>
            <w:shd w:val="clear" w:color="auto" w:fill="DFDFDF"/>
          </w:tcPr>
          <w:p w14:paraId="2B92E2AD" w14:textId="77777777" w:rsidR="00C2118F" w:rsidRPr="00DD5EA3" w:rsidRDefault="00C2118F" w:rsidP="00794980"/>
        </w:tc>
        <w:tc>
          <w:tcPr>
            <w:tcW w:w="2809" w:type="dxa"/>
            <w:tcBorders>
              <w:top w:val="single" w:sz="2" w:space="0" w:color="000000"/>
              <w:left w:val="single" w:sz="2" w:space="0" w:color="000000"/>
              <w:bottom w:val="single" w:sz="2" w:space="0" w:color="000000"/>
            </w:tcBorders>
            <w:shd w:val="clear" w:color="auto" w:fill="DFDFDF"/>
          </w:tcPr>
          <w:p w14:paraId="3D0EC08B" w14:textId="77777777" w:rsidR="00C2118F" w:rsidRPr="00DD5EA3" w:rsidRDefault="00C2118F" w:rsidP="00794980"/>
        </w:tc>
      </w:tr>
      <w:tr w:rsidR="00A00F36" w:rsidRPr="00DD5EA3" w14:paraId="323A23D5" w14:textId="77777777" w:rsidTr="00DE20E6">
        <w:trPr>
          <w:trHeight w:hRule="exact" w:val="554"/>
        </w:trPr>
        <w:tc>
          <w:tcPr>
            <w:tcW w:w="5888" w:type="dxa"/>
            <w:tcBorders>
              <w:top w:val="single" w:sz="2" w:space="0" w:color="000000"/>
              <w:bottom w:val="nil"/>
              <w:right w:val="single" w:sz="2" w:space="0" w:color="000000"/>
            </w:tcBorders>
          </w:tcPr>
          <w:p w14:paraId="09B573F8" w14:textId="77777777" w:rsidR="00C2118F" w:rsidRPr="00DD5EA3" w:rsidRDefault="007054DF" w:rsidP="00794980">
            <w:pPr>
              <w:pStyle w:val="TableParagraph"/>
              <w:ind w:left="496" w:right="96"/>
            </w:pPr>
            <w:r w:rsidRPr="00DD5EA3">
              <w:t>Failure to open on demand (due to loss of control and/or motive power)</w:t>
            </w:r>
          </w:p>
        </w:tc>
        <w:tc>
          <w:tcPr>
            <w:tcW w:w="1539" w:type="dxa"/>
            <w:vMerge w:val="restart"/>
            <w:tcBorders>
              <w:top w:val="single" w:sz="2" w:space="0" w:color="000000"/>
              <w:left w:val="single" w:sz="2" w:space="0" w:color="000000"/>
              <w:right w:val="single" w:sz="2" w:space="0" w:color="000000"/>
            </w:tcBorders>
          </w:tcPr>
          <w:p w14:paraId="112EB80E"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4857A516"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65651914" w14:textId="77777777" w:rsidR="00C2118F" w:rsidRPr="00DD5EA3" w:rsidRDefault="00C2118F" w:rsidP="00794980"/>
        </w:tc>
        <w:tc>
          <w:tcPr>
            <w:tcW w:w="2809" w:type="dxa"/>
            <w:vMerge w:val="restart"/>
            <w:tcBorders>
              <w:top w:val="single" w:sz="2" w:space="0" w:color="000000"/>
              <w:left w:val="single" w:sz="2" w:space="0" w:color="000000"/>
            </w:tcBorders>
          </w:tcPr>
          <w:p w14:paraId="727FF72B" w14:textId="77777777" w:rsidR="00C2118F" w:rsidRPr="00DD5EA3" w:rsidRDefault="00C2118F" w:rsidP="00794980"/>
        </w:tc>
      </w:tr>
      <w:tr w:rsidR="00A00F36" w:rsidRPr="00DD5EA3" w14:paraId="62D6695E" w14:textId="77777777" w:rsidTr="0032305D">
        <w:trPr>
          <w:trHeight w:hRule="exact" w:val="720"/>
        </w:trPr>
        <w:tc>
          <w:tcPr>
            <w:tcW w:w="5888" w:type="dxa"/>
            <w:tcBorders>
              <w:top w:val="nil"/>
              <w:bottom w:val="double" w:sz="12" w:space="0" w:color="000000"/>
              <w:right w:val="single" w:sz="2" w:space="0" w:color="000000"/>
            </w:tcBorders>
          </w:tcPr>
          <w:p w14:paraId="7B7D7BEA" w14:textId="1F7B272E" w:rsidR="003D38C2" w:rsidRPr="00DD5EA3" w:rsidRDefault="007054DF" w:rsidP="0032305D">
            <w:pPr>
              <w:pStyle w:val="TableParagraph"/>
              <w:ind w:left="496" w:right="417"/>
            </w:pPr>
            <w:r w:rsidRPr="00DD5EA3">
              <w:t>Failure to close on demand (due to loss of control and/or motive power)</w:t>
            </w:r>
          </w:p>
        </w:tc>
        <w:tc>
          <w:tcPr>
            <w:tcW w:w="1539" w:type="dxa"/>
            <w:vMerge/>
            <w:tcBorders>
              <w:left w:val="single" w:sz="2" w:space="0" w:color="000000"/>
              <w:right w:val="single" w:sz="2" w:space="0" w:color="000000"/>
            </w:tcBorders>
          </w:tcPr>
          <w:p w14:paraId="1807C289" w14:textId="77777777" w:rsidR="00C2118F" w:rsidRPr="00DD5EA3" w:rsidRDefault="00C2118F" w:rsidP="00794980"/>
        </w:tc>
        <w:tc>
          <w:tcPr>
            <w:tcW w:w="1368" w:type="dxa"/>
            <w:vMerge/>
            <w:tcBorders>
              <w:left w:val="single" w:sz="2" w:space="0" w:color="000000"/>
              <w:right w:val="single" w:sz="2" w:space="0" w:color="000000"/>
            </w:tcBorders>
          </w:tcPr>
          <w:p w14:paraId="7CBEC56D" w14:textId="77777777" w:rsidR="00C2118F" w:rsidRPr="00DD5EA3" w:rsidRDefault="00C2118F" w:rsidP="00794980"/>
        </w:tc>
        <w:tc>
          <w:tcPr>
            <w:tcW w:w="854" w:type="dxa"/>
            <w:vMerge/>
            <w:tcBorders>
              <w:left w:val="single" w:sz="2" w:space="0" w:color="000000"/>
              <w:right w:val="single" w:sz="2" w:space="0" w:color="000000"/>
            </w:tcBorders>
          </w:tcPr>
          <w:p w14:paraId="3DA8E7A0" w14:textId="77777777" w:rsidR="00C2118F" w:rsidRPr="00DD5EA3" w:rsidRDefault="00C2118F" w:rsidP="00794980"/>
        </w:tc>
        <w:tc>
          <w:tcPr>
            <w:tcW w:w="2809" w:type="dxa"/>
            <w:vMerge/>
            <w:tcBorders>
              <w:left w:val="single" w:sz="2" w:space="0" w:color="000000"/>
            </w:tcBorders>
          </w:tcPr>
          <w:p w14:paraId="13CAB6E0" w14:textId="77777777" w:rsidR="00C2118F" w:rsidRPr="00DD5EA3" w:rsidRDefault="00C2118F" w:rsidP="00794980"/>
        </w:tc>
      </w:tr>
      <w:tr w:rsidR="00A00F36" w:rsidRPr="00DD5EA3" w14:paraId="6A631CF8" w14:textId="77777777" w:rsidTr="00DE20E6">
        <w:trPr>
          <w:trHeight w:hRule="exact" w:val="874"/>
        </w:trPr>
        <w:tc>
          <w:tcPr>
            <w:tcW w:w="5888" w:type="dxa"/>
            <w:tcBorders>
              <w:top w:val="double" w:sz="12" w:space="0" w:color="000000"/>
              <w:bottom w:val="nil"/>
              <w:right w:val="single" w:sz="2" w:space="0" w:color="000000"/>
            </w:tcBorders>
          </w:tcPr>
          <w:p w14:paraId="56952B9D" w14:textId="77777777" w:rsidR="00C2118F" w:rsidRPr="00DD5EA3" w:rsidRDefault="007054DF" w:rsidP="00794980">
            <w:pPr>
              <w:pStyle w:val="TableParagraph"/>
              <w:ind w:left="496" w:right="119"/>
            </w:pPr>
            <w:r w:rsidRPr="00DD5EA3">
              <w:lastRenderedPageBreak/>
              <w:t>Failure to control (stuck in an intermediate position due to loss of control and/or motive power)</w:t>
            </w:r>
          </w:p>
        </w:tc>
        <w:tc>
          <w:tcPr>
            <w:tcW w:w="1539" w:type="dxa"/>
            <w:vMerge/>
            <w:tcBorders>
              <w:left w:val="single" w:sz="2" w:space="0" w:color="000000"/>
              <w:bottom w:val="nil"/>
              <w:right w:val="single" w:sz="2" w:space="0" w:color="000000"/>
            </w:tcBorders>
          </w:tcPr>
          <w:p w14:paraId="33B71887" w14:textId="77777777" w:rsidR="00C2118F" w:rsidRPr="00DD5EA3" w:rsidRDefault="00C2118F" w:rsidP="00794980"/>
        </w:tc>
        <w:tc>
          <w:tcPr>
            <w:tcW w:w="1368" w:type="dxa"/>
            <w:vMerge/>
            <w:tcBorders>
              <w:left w:val="single" w:sz="2" w:space="0" w:color="000000"/>
              <w:bottom w:val="nil"/>
              <w:right w:val="single" w:sz="2" w:space="0" w:color="000000"/>
            </w:tcBorders>
          </w:tcPr>
          <w:p w14:paraId="1234BB80" w14:textId="77777777" w:rsidR="00C2118F" w:rsidRPr="00DD5EA3" w:rsidRDefault="00C2118F" w:rsidP="00794980"/>
        </w:tc>
        <w:tc>
          <w:tcPr>
            <w:tcW w:w="854" w:type="dxa"/>
            <w:vMerge/>
            <w:tcBorders>
              <w:left w:val="single" w:sz="2" w:space="0" w:color="000000"/>
              <w:bottom w:val="nil"/>
              <w:right w:val="single" w:sz="2" w:space="0" w:color="000000"/>
            </w:tcBorders>
          </w:tcPr>
          <w:p w14:paraId="0C09E9C8" w14:textId="77777777" w:rsidR="00C2118F" w:rsidRPr="00DD5EA3" w:rsidRDefault="00C2118F" w:rsidP="00794980"/>
        </w:tc>
        <w:tc>
          <w:tcPr>
            <w:tcW w:w="2809" w:type="dxa"/>
            <w:vMerge/>
            <w:tcBorders>
              <w:left w:val="single" w:sz="2" w:space="0" w:color="000000"/>
              <w:bottom w:val="nil"/>
            </w:tcBorders>
          </w:tcPr>
          <w:p w14:paraId="735A4DAF" w14:textId="77777777" w:rsidR="00C2118F" w:rsidRPr="00DD5EA3" w:rsidRDefault="00C2118F" w:rsidP="00794980"/>
        </w:tc>
      </w:tr>
      <w:tr w:rsidR="00A00F36" w:rsidRPr="00DD5EA3" w14:paraId="3EC552F5" w14:textId="77777777" w:rsidTr="00DE20E6">
        <w:trPr>
          <w:trHeight w:hRule="exact" w:val="323"/>
        </w:trPr>
        <w:tc>
          <w:tcPr>
            <w:tcW w:w="5888" w:type="dxa"/>
            <w:tcBorders>
              <w:top w:val="nil"/>
              <w:bottom w:val="single" w:sz="2" w:space="0" w:color="000000"/>
              <w:right w:val="single" w:sz="2" w:space="0" w:color="000000"/>
            </w:tcBorders>
            <w:shd w:val="clear" w:color="auto" w:fill="DFDFDF"/>
          </w:tcPr>
          <w:p w14:paraId="7F222472" w14:textId="77777777" w:rsidR="00C2118F" w:rsidRPr="00DD5EA3" w:rsidRDefault="007054DF" w:rsidP="00794980">
            <w:pPr>
              <w:pStyle w:val="TableParagraph"/>
              <w:ind w:left="352"/>
            </w:pPr>
            <w:r w:rsidRPr="00DD5EA3">
              <w:t>Ventilation system</w:t>
            </w:r>
          </w:p>
        </w:tc>
        <w:tc>
          <w:tcPr>
            <w:tcW w:w="1539" w:type="dxa"/>
            <w:tcBorders>
              <w:top w:val="nil"/>
              <w:left w:val="single" w:sz="2" w:space="0" w:color="000000"/>
              <w:bottom w:val="single" w:sz="2" w:space="0" w:color="000000"/>
              <w:right w:val="single" w:sz="2" w:space="0" w:color="000000"/>
            </w:tcBorders>
            <w:shd w:val="clear" w:color="auto" w:fill="DFDFDF"/>
          </w:tcPr>
          <w:p w14:paraId="5BDD3322" w14:textId="77777777" w:rsidR="00C2118F" w:rsidRPr="00DD5EA3" w:rsidRDefault="00C2118F" w:rsidP="00794980"/>
        </w:tc>
        <w:tc>
          <w:tcPr>
            <w:tcW w:w="1368" w:type="dxa"/>
            <w:tcBorders>
              <w:top w:val="nil"/>
              <w:left w:val="single" w:sz="2" w:space="0" w:color="000000"/>
              <w:bottom w:val="single" w:sz="2" w:space="0" w:color="000000"/>
              <w:right w:val="single" w:sz="2" w:space="0" w:color="000000"/>
            </w:tcBorders>
            <w:shd w:val="clear" w:color="auto" w:fill="DFDFDF"/>
          </w:tcPr>
          <w:p w14:paraId="4FFF73CC" w14:textId="77777777" w:rsidR="00C2118F" w:rsidRPr="00DD5EA3" w:rsidRDefault="00C2118F" w:rsidP="00794980"/>
        </w:tc>
        <w:tc>
          <w:tcPr>
            <w:tcW w:w="854" w:type="dxa"/>
            <w:tcBorders>
              <w:top w:val="nil"/>
              <w:left w:val="single" w:sz="2" w:space="0" w:color="000000"/>
              <w:bottom w:val="single" w:sz="2" w:space="0" w:color="000000"/>
              <w:right w:val="single" w:sz="2" w:space="0" w:color="000000"/>
            </w:tcBorders>
            <w:shd w:val="clear" w:color="auto" w:fill="DFDFDF"/>
          </w:tcPr>
          <w:p w14:paraId="160A27C9" w14:textId="77777777" w:rsidR="00C2118F" w:rsidRPr="00DD5EA3" w:rsidRDefault="00C2118F" w:rsidP="00794980"/>
        </w:tc>
        <w:tc>
          <w:tcPr>
            <w:tcW w:w="2809" w:type="dxa"/>
            <w:tcBorders>
              <w:top w:val="nil"/>
              <w:left w:val="single" w:sz="2" w:space="0" w:color="000000"/>
              <w:bottom w:val="single" w:sz="2" w:space="0" w:color="000000"/>
            </w:tcBorders>
            <w:shd w:val="clear" w:color="auto" w:fill="DFDFDF"/>
          </w:tcPr>
          <w:p w14:paraId="1EA51939" w14:textId="77777777" w:rsidR="00C2118F" w:rsidRPr="00DD5EA3" w:rsidRDefault="00C2118F" w:rsidP="00794980"/>
        </w:tc>
      </w:tr>
      <w:tr w:rsidR="00A00F36" w:rsidRPr="00DD5EA3" w14:paraId="49246122" w14:textId="77777777">
        <w:trPr>
          <w:trHeight w:hRule="exact" w:val="280"/>
        </w:trPr>
        <w:tc>
          <w:tcPr>
            <w:tcW w:w="5888" w:type="dxa"/>
            <w:tcBorders>
              <w:top w:val="single" w:sz="2" w:space="0" w:color="000000"/>
              <w:bottom w:val="nil"/>
              <w:right w:val="single" w:sz="2" w:space="0" w:color="000000"/>
            </w:tcBorders>
          </w:tcPr>
          <w:p w14:paraId="330C6423" w14:textId="77777777" w:rsidR="00C2118F" w:rsidRPr="00DD5EA3" w:rsidRDefault="007054DF" w:rsidP="00794980">
            <w:pPr>
              <w:pStyle w:val="TableParagraph"/>
              <w:ind w:left="496"/>
            </w:pPr>
            <w:r w:rsidRPr="00DD5EA3">
              <w:t>Failure to start</w:t>
            </w:r>
          </w:p>
        </w:tc>
        <w:tc>
          <w:tcPr>
            <w:tcW w:w="1539" w:type="dxa"/>
            <w:vMerge w:val="restart"/>
            <w:tcBorders>
              <w:top w:val="single" w:sz="2" w:space="0" w:color="000000"/>
              <w:left w:val="single" w:sz="2" w:space="0" w:color="000000"/>
              <w:right w:val="single" w:sz="2" w:space="0" w:color="000000"/>
            </w:tcBorders>
          </w:tcPr>
          <w:p w14:paraId="7D6A521A"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72DCA2E8"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15629B0A" w14:textId="77777777" w:rsidR="00C2118F" w:rsidRPr="00DD5EA3" w:rsidRDefault="00C2118F" w:rsidP="00794980"/>
        </w:tc>
        <w:tc>
          <w:tcPr>
            <w:tcW w:w="2809" w:type="dxa"/>
            <w:vMerge w:val="restart"/>
            <w:tcBorders>
              <w:top w:val="single" w:sz="2" w:space="0" w:color="000000"/>
              <w:left w:val="single" w:sz="2" w:space="0" w:color="000000"/>
            </w:tcBorders>
          </w:tcPr>
          <w:p w14:paraId="02E292BF" w14:textId="77777777" w:rsidR="00C2118F" w:rsidRPr="00DD5EA3" w:rsidRDefault="00C2118F" w:rsidP="00794980"/>
        </w:tc>
      </w:tr>
      <w:tr w:rsidR="00A00F36" w:rsidRPr="00DD5EA3" w14:paraId="1125B911" w14:textId="77777777" w:rsidTr="0010210D">
        <w:trPr>
          <w:trHeight w:hRule="exact" w:val="477"/>
        </w:trPr>
        <w:tc>
          <w:tcPr>
            <w:tcW w:w="5888" w:type="dxa"/>
            <w:tcBorders>
              <w:top w:val="nil"/>
              <w:bottom w:val="nil"/>
              <w:right w:val="single" w:sz="2" w:space="0" w:color="000000"/>
            </w:tcBorders>
          </w:tcPr>
          <w:p w14:paraId="13AF3497" w14:textId="77777777" w:rsidR="00C2118F" w:rsidRPr="00DD5EA3" w:rsidRDefault="007054DF" w:rsidP="00794980">
            <w:pPr>
              <w:pStyle w:val="TableParagraph"/>
              <w:ind w:left="496"/>
            </w:pPr>
            <w:r w:rsidRPr="00DD5EA3">
              <w:t>Failure to run</w:t>
            </w:r>
          </w:p>
        </w:tc>
        <w:tc>
          <w:tcPr>
            <w:tcW w:w="1539" w:type="dxa"/>
            <w:vMerge/>
            <w:tcBorders>
              <w:left w:val="single" w:sz="2" w:space="0" w:color="000000"/>
              <w:right w:val="single" w:sz="2" w:space="0" w:color="000000"/>
            </w:tcBorders>
          </w:tcPr>
          <w:p w14:paraId="43814A2A" w14:textId="77777777" w:rsidR="00C2118F" w:rsidRPr="00DD5EA3" w:rsidRDefault="00C2118F" w:rsidP="00794980"/>
        </w:tc>
        <w:tc>
          <w:tcPr>
            <w:tcW w:w="1368" w:type="dxa"/>
            <w:vMerge/>
            <w:tcBorders>
              <w:left w:val="single" w:sz="2" w:space="0" w:color="000000"/>
              <w:right w:val="single" w:sz="2" w:space="0" w:color="000000"/>
            </w:tcBorders>
          </w:tcPr>
          <w:p w14:paraId="520707C5" w14:textId="77777777" w:rsidR="00C2118F" w:rsidRPr="00DD5EA3" w:rsidRDefault="00C2118F" w:rsidP="00794980"/>
        </w:tc>
        <w:tc>
          <w:tcPr>
            <w:tcW w:w="854" w:type="dxa"/>
            <w:vMerge/>
            <w:tcBorders>
              <w:left w:val="single" w:sz="2" w:space="0" w:color="000000"/>
              <w:right w:val="single" w:sz="2" w:space="0" w:color="000000"/>
            </w:tcBorders>
          </w:tcPr>
          <w:p w14:paraId="72C1FA96" w14:textId="77777777" w:rsidR="00C2118F" w:rsidRPr="00DD5EA3" w:rsidRDefault="00C2118F" w:rsidP="00794980"/>
        </w:tc>
        <w:tc>
          <w:tcPr>
            <w:tcW w:w="2809" w:type="dxa"/>
            <w:vMerge/>
            <w:tcBorders>
              <w:left w:val="single" w:sz="2" w:space="0" w:color="000000"/>
            </w:tcBorders>
          </w:tcPr>
          <w:p w14:paraId="16B74D86" w14:textId="77777777" w:rsidR="00C2118F" w:rsidRPr="00DD5EA3" w:rsidRDefault="00C2118F" w:rsidP="00794980"/>
        </w:tc>
      </w:tr>
      <w:tr w:rsidR="00A00F36" w:rsidRPr="00DD5EA3" w14:paraId="55C6A4BF" w14:textId="77777777" w:rsidTr="0010210D">
        <w:trPr>
          <w:trHeight w:hRule="exact" w:val="450"/>
        </w:trPr>
        <w:tc>
          <w:tcPr>
            <w:tcW w:w="5888" w:type="dxa"/>
            <w:tcBorders>
              <w:top w:val="nil"/>
              <w:bottom w:val="single" w:sz="2" w:space="0" w:color="000000"/>
              <w:right w:val="single" w:sz="2" w:space="0" w:color="000000"/>
            </w:tcBorders>
          </w:tcPr>
          <w:p w14:paraId="6F397B2B" w14:textId="77777777" w:rsidR="00C2118F" w:rsidRPr="00DD5EA3" w:rsidRDefault="007054DF" w:rsidP="00794980">
            <w:pPr>
              <w:pStyle w:val="TableParagraph"/>
              <w:ind w:left="496"/>
            </w:pPr>
            <w:r w:rsidRPr="00DD5EA3">
              <w:t>Smoke ingestion</w:t>
            </w:r>
          </w:p>
        </w:tc>
        <w:tc>
          <w:tcPr>
            <w:tcW w:w="1539" w:type="dxa"/>
            <w:vMerge/>
            <w:tcBorders>
              <w:left w:val="single" w:sz="2" w:space="0" w:color="000000"/>
              <w:bottom w:val="single" w:sz="2" w:space="0" w:color="000000"/>
              <w:right w:val="single" w:sz="2" w:space="0" w:color="000000"/>
            </w:tcBorders>
          </w:tcPr>
          <w:p w14:paraId="0B371118"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5A976B8E"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7E061C5F" w14:textId="77777777" w:rsidR="00C2118F" w:rsidRPr="00DD5EA3" w:rsidRDefault="00C2118F" w:rsidP="00794980"/>
        </w:tc>
        <w:tc>
          <w:tcPr>
            <w:tcW w:w="2809" w:type="dxa"/>
            <w:vMerge/>
            <w:tcBorders>
              <w:left w:val="single" w:sz="2" w:space="0" w:color="000000"/>
              <w:bottom w:val="single" w:sz="2" w:space="0" w:color="000000"/>
            </w:tcBorders>
          </w:tcPr>
          <w:p w14:paraId="4B7B5708" w14:textId="77777777" w:rsidR="00C2118F" w:rsidRPr="00DD5EA3" w:rsidRDefault="00C2118F" w:rsidP="00794980"/>
        </w:tc>
      </w:tr>
      <w:tr w:rsidR="00A00F36" w:rsidRPr="00DD5EA3" w14:paraId="15A97AE4" w14:textId="77777777">
        <w:trPr>
          <w:trHeight w:hRule="exact" w:val="283"/>
        </w:trPr>
        <w:tc>
          <w:tcPr>
            <w:tcW w:w="5888" w:type="dxa"/>
            <w:tcBorders>
              <w:top w:val="single" w:sz="2" w:space="0" w:color="000000"/>
              <w:bottom w:val="single" w:sz="4" w:space="0" w:color="000000"/>
              <w:right w:val="single" w:sz="2" w:space="0" w:color="000000"/>
            </w:tcBorders>
            <w:shd w:val="clear" w:color="auto" w:fill="DFDFDF"/>
          </w:tcPr>
          <w:p w14:paraId="40AB213B" w14:textId="77777777" w:rsidR="00C2118F" w:rsidRPr="00DD5EA3" w:rsidRDefault="007054DF" w:rsidP="00794980">
            <w:pPr>
              <w:pStyle w:val="TableParagraph"/>
              <w:ind w:left="352"/>
            </w:pPr>
            <w:r w:rsidRPr="00DD5EA3">
              <w:t>Piping (rupture, leakage)</w:t>
            </w:r>
          </w:p>
        </w:tc>
        <w:tc>
          <w:tcPr>
            <w:tcW w:w="1539" w:type="dxa"/>
            <w:tcBorders>
              <w:top w:val="single" w:sz="2" w:space="0" w:color="000000"/>
              <w:left w:val="single" w:sz="2" w:space="0" w:color="000000"/>
              <w:bottom w:val="single" w:sz="4" w:space="0" w:color="000000"/>
              <w:right w:val="single" w:sz="2" w:space="0" w:color="000000"/>
            </w:tcBorders>
            <w:shd w:val="clear" w:color="auto" w:fill="DFDFDF"/>
          </w:tcPr>
          <w:p w14:paraId="0026B937" w14:textId="77777777" w:rsidR="00C2118F" w:rsidRPr="00DD5EA3" w:rsidRDefault="00C2118F" w:rsidP="00794980"/>
        </w:tc>
        <w:tc>
          <w:tcPr>
            <w:tcW w:w="1368" w:type="dxa"/>
            <w:tcBorders>
              <w:top w:val="single" w:sz="2" w:space="0" w:color="000000"/>
              <w:left w:val="single" w:sz="2" w:space="0" w:color="000000"/>
              <w:bottom w:val="single" w:sz="4" w:space="0" w:color="000000"/>
              <w:right w:val="single" w:sz="2" w:space="0" w:color="000000"/>
            </w:tcBorders>
            <w:shd w:val="clear" w:color="auto" w:fill="DFDFDF"/>
          </w:tcPr>
          <w:p w14:paraId="689C3238" w14:textId="77777777" w:rsidR="00C2118F" w:rsidRPr="00DD5EA3" w:rsidRDefault="00C2118F" w:rsidP="00794980"/>
        </w:tc>
        <w:tc>
          <w:tcPr>
            <w:tcW w:w="854" w:type="dxa"/>
            <w:tcBorders>
              <w:top w:val="single" w:sz="2" w:space="0" w:color="000000"/>
              <w:left w:val="single" w:sz="2" w:space="0" w:color="000000"/>
              <w:bottom w:val="single" w:sz="4" w:space="0" w:color="000000"/>
              <w:right w:val="single" w:sz="2" w:space="0" w:color="000000"/>
            </w:tcBorders>
            <w:shd w:val="clear" w:color="auto" w:fill="DFDFDF"/>
          </w:tcPr>
          <w:p w14:paraId="4B3F73DF" w14:textId="77777777" w:rsidR="00C2118F" w:rsidRPr="00DD5EA3" w:rsidRDefault="00C2118F" w:rsidP="00794980"/>
        </w:tc>
        <w:tc>
          <w:tcPr>
            <w:tcW w:w="2809" w:type="dxa"/>
            <w:tcBorders>
              <w:top w:val="single" w:sz="2" w:space="0" w:color="000000"/>
              <w:left w:val="single" w:sz="2" w:space="0" w:color="000000"/>
              <w:bottom w:val="single" w:sz="4" w:space="0" w:color="000000"/>
            </w:tcBorders>
            <w:shd w:val="clear" w:color="auto" w:fill="DFDFDF"/>
          </w:tcPr>
          <w:p w14:paraId="5C4D1EF5" w14:textId="77777777" w:rsidR="00C2118F" w:rsidRPr="00DD5EA3" w:rsidRDefault="00C2118F" w:rsidP="00794980"/>
        </w:tc>
      </w:tr>
      <w:tr w:rsidR="00A00F36" w:rsidRPr="00DD5EA3" w14:paraId="4E8A8BA0" w14:textId="77777777">
        <w:trPr>
          <w:trHeight w:hRule="exact" w:val="833"/>
        </w:trPr>
        <w:tc>
          <w:tcPr>
            <w:tcW w:w="5888" w:type="dxa"/>
            <w:tcBorders>
              <w:top w:val="single" w:sz="4" w:space="0" w:color="000000"/>
              <w:bottom w:val="nil"/>
              <w:right w:val="single" w:sz="4" w:space="0" w:color="000000"/>
            </w:tcBorders>
          </w:tcPr>
          <w:p w14:paraId="21DC4729" w14:textId="34464D33" w:rsidR="00C2118F" w:rsidRPr="00DD5EA3" w:rsidRDefault="007054DF" w:rsidP="00794980">
            <w:pPr>
              <w:pStyle w:val="TableParagraph"/>
              <w:ind w:left="496" w:right="174"/>
            </w:pPr>
            <w:r w:rsidRPr="00DD5EA3">
              <w:t xml:space="preserve">Mitigating systems: </w:t>
            </w:r>
            <w:r w:rsidR="00C0533A">
              <w:t xml:space="preserve"> </w:t>
            </w:r>
            <w:r w:rsidRPr="00DD5EA3">
              <w:t>consider pipe rupture in both open and closed-loop systems, including potential diversion paths</w:t>
            </w:r>
          </w:p>
        </w:tc>
        <w:tc>
          <w:tcPr>
            <w:tcW w:w="1539" w:type="dxa"/>
            <w:vMerge w:val="restart"/>
            <w:tcBorders>
              <w:top w:val="single" w:sz="4" w:space="0" w:color="000000"/>
              <w:left w:val="single" w:sz="4" w:space="0" w:color="000000"/>
              <w:right w:val="single" w:sz="4" w:space="0" w:color="000000"/>
            </w:tcBorders>
          </w:tcPr>
          <w:p w14:paraId="1AA2AA91" w14:textId="77777777" w:rsidR="00C2118F" w:rsidRPr="00DD5EA3" w:rsidRDefault="00C2118F" w:rsidP="00794980"/>
        </w:tc>
        <w:tc>
          <w:tcPr>
            <w:tcW w:w="1368" w:type="dxa"/>
            <w:vMerge w:val="restart"/>
            <w:tcBorders>
              <w:top w:val="single" w:sz="4" w:space="0" w:color="000000"/>
              <w:left w:val="single" w:sz="4" w:space="0" w:color="000000"/>
              <w:right w:val="single" w:sz="4" w:space="0" w:color="000000"/>
            </w:tcBorders>
          </w:tcPr>
          <w:p w14:paraId="6D7638C4" w14:textId="77777777" w:rsidR="00C2118F" w:rsidRPr="00DD5EA3" w:rsidRDefault="00C2118F" w:rsidP="00794980"/>
        </w:tc>
        <w:tc>
          <w:tcPr>
            <w:tcW w:w="854" w:type="dxa"/>
            <w:vMerge w:val="restart"/>
            <w:tcBorders>
              <w:top w:val="single" w:sz="4" w:space="0" w:color="000000"/>
              <w:left w:val="single" w:sz="4" w:space="0" w:color="000000"/>
              <w:right w:val="single" w:sz="4" w:space="0" w:color="000000"/>
            </w:tcBorders>
          </w:tcPr>
          <w:p w14:paraId="6B6CAAF7" w14:textId="77777777" w:rsidR="00C2118F" w:rsidRPr="00DD5EA3" w:rsidRDefault="00C2118F" w:rsidP="00794980"/>
        </w:tc>
        <w:tc>
          <w:tcPr>
            <w:tcW w:w="2809" w:type="dxa"/>
            <w:vMerge w:val="restart"/>
            <w:tcBorders>
              <w:top w:val="single" w:sz="4" w:space="0" w:color="000000"/>
              <w:left w:val="single" w:sz="4" w:space="0" w:color="000000"/>
            </w:tcBorders>
          </w:tcPr>
          <w:p w14:paraId="42E7B7FF" w14:textId="77777777" w:rsidR="00C2118F" w:rsidRPr="00DD5EA3" w:rsidRDefault="00C2118F" w:rsidP="00794980"/>
        </w:tc>
      </w:tr>
      <w:tr w:rsidR="00A00F36" w:rsidRPr="00DD5EA3" w14:paraId="69779E42" w14:textId="77777777">
        <w:trPr>
          <w:trHeight w:hRule="exact" w:val="828"/>
        </w:trPr>
        <w:tc>
          <w:tcPr>
            <w:tcW w:w="5888" w:type="dxa"/>
            <w:tcBorders>
              <w:top w:val="nil"/>
              <w:bottom w:val="nil"/>
              <w:right w:val="single" w:sz="4" w:space="0" w:color="000000"/>
            </w:tcBorders>
          </w:tcPr>
          <w:p w14:paraId="341B58BC" w14:textId="080C7ECA" w:rsidR="00C2118F" w:rsidRPr="00DD5EA3" w:rsidRDefault="007054DF" w:rsidP="00794980">
            <w:pPr>
              <w:pStyle w:val="TableParagraph"/>
              <w:ind w:left="496"/>
            </w:pPr>
            <w:r w:rsidRPr="00DD5EA3">
              <w:t xml:space="preserve">LOCAs: </w:t>
            </w:r>
            <w:r w:rsidR="00C0533A">
              <w:t xml:space="preserve"> </w:t>
            </w:r>
            <w:r w:rsidRPr="00DD5EA3">
              <w:t xml:space="preserve">pipe break range should be (a) lesser of an area of ½ the pipe diameter or 64 </w:t>
            </w:r>
            <w:proofErr w:type="spellStart"/>
            <w:r w:rsidRPr="00DD5EA3">
              <w:t>sq</w:t>
            </w:r>
            <w:proofErr w:type="spellEnd"/>
            <w:r w:rsidRPr="00DD5EA3">
              <w:t xml:space="preserve"> in and</w:t>
            </w:r>
          </w:p>
          <w:p w14:paraId="1827F572" w14:textId="77777777" w:rsidR="00C2118F" w:rsidRPr="00DD5EA3" w:rsidRDefault="007054DF" w:rsidP="00794980">
            <w:pPr>
              <w:pStyle w:val="TableParagraph"/>
              <w:ind w:left="496"/>
            </w:pPr>
            <w:r w:rsidRPr="00DD5EA3">
              <w:t xml:space="preserve">(b) an area of 3 </w:t>
            </w:r>
            <w:proofErr w:type="spellStart"/>
            <w:r w:rsidRPr="00DD5EA3">
              <w:t>sq</w:t>
            </w:r>
            <w:proofErr w:type="spellEnd"/>
            <w:r w:rsidRPr="00DD5EA3">
              <w:t xml:space="preserve"> in</w:t>
            </w:r>
          </w:p>
        </w:tc>
        <w:tc>
          <w:tcPr>
            <w:tcW w:w="1539" w:type="dxa"/>
            <w:vMerge/>
            <w:tcBorders>
              <w:left w:val="single" w:sz="4" w:space="0" w:color="000000"/>
              <w:right w:val="single" w:sz="4" w:space="0" w:color="000000"/>
            </w:tcBorders>
          </w:tcPr>
          <w:p w14:paraId="4FFFE563" w14:textId="77777777" w:rsidR="00C2118F" w:rsidRPr="00DD5EA3" w:rsidRDefault="00C2118F" w:rsidP="00794980"/>
        </w:tc>
        <w:tc>
          <w:tcPr>
            <w:tcW w:w="1368" w:type="dxa"/>
            <w:vMerge/>
            <w:tcBorders>
              <w:left w:val="single" w:sz="4" w:space="0" w:color="000000"/>
              <w:right w:val="single" w:sz="4" w:space="0" w:color="000000"/>
            </w:tcBorders>
          </w:tcPr>
          <w:p w14:paraId="270FF20A" w14:textId="77777777" w:rsidR="00C2118F" w:rsidRPr="00DD5EA3" w:rsidRDefault="00C2118F" w:rsidP="00794980"/>
        </w:tc>
        <w:tc>
          <w:tcPr>
            <w:tcW w:w="854" w:type="dxa"/>
            <w:vMerge/>
            <w:tcBorders>
              <w:left w:val="single" w:sz="4" w:space="0" w:color="000000"/>
              <w:right w:val="single" w:sz="4" w:space="0" w:color="000000"/>
            </w:tcBorders>
          </w:tcPr>
          <w:p w14:paraId="29C532C4" w14:textId="77777777" w:rsidR="00C2118F" w:rsidRPr="00DD5EA3" w:rsidRDefault="00C2118F" w:rsidP="00794980"/>
        </w:tc>
        <w:tc>
          <w:tcPr>
            <w:tcW w:w="2809" w:type="dxa"/>
            <w:vMerge/>
            <w:tcBorders>
              <w:left w:val="single" w:sz="4" w:space="0" w:color="000000"/>
            </w:tcBorders>
          </w:tcPr>
          <w:p w14:paraId="0D394779" w14:textId="77777777" w:rsidR="00C2118F" w:rsidRPr="00DD5EA3" w:rsidRDefault="00C2118F" w:rsidP="00794980"/>
        </w:tc>
      </w:tr>
      <w:tr w:rsidR="00A00F36" w:rsidRPr="00DD5EA3" w14:paraId="072D1E9C" w14:textId="77777777">
        <w:trPr>
          <w:trHeight w:hRule="exact" w:val="831"/>
        </w:trPr>
        <w:tc>
          <w:tcPr>
            <w:tcW w:w="5888" w:type="dxa"/>
            <w:tcBorders>
              <w:top w:val="nil"/>
              <w:bottom w:val="single" w:sz="2" w:space="0" w:color="000000"/>
              <w:right w:val="single" w:sz="4" w:space="0" w:color="000000"/>
            </w:tcBorders>
          </w:tcPr>
          <w:p w14:paraId="2CFF37BF" w14:textId="6268B604" w:rsidR="00C2118F" w:rsidRPr="00DD5EA3" w:rsidRDefault="007054DF" w:rsidP="00794980">
            <w:pPr>
              <w:pStyle w:val="TableParagraph"/>
              <w:ind w:left="496" w:right="841"/>
            </w:pPr>
            <w:r w:rsidRPr="00DD5EA3">
              <w:t xml:space="preserve">Flood: </w:t>
            </w:r>
            <w:r w:rsidR="00C0533A">
              <w:t xml:space="preserve"> </w:t>
            </w:r>
            <w:r w:rsidRPr="00DD5EA3">
              <w:t>it is reasonable to assume that the effective break area is ½ the diameter of a ruptured pipe</w:t>
            </w:r>
          </w:p>
        </w:tc>
        <w:tc>
          <w:tcPr>
            <w:tcW w:w="1539" w:type="dxa"/>
            <w:vMerge/>
            <w:tcBorders>
              <w:left w:val="single" w:sz="4" w:space="0" w:color="000000"/>
              <w:bottom w:val="single" w:sz="2" w:space="0" w:color="000000"/>
              <w:right w:val="single" w:sz="4" w:space="0" w:color="000000"/>
            </w:tcBorders>
          </w:tcPr>
          <w:p w14:paraId="560A7832" w14:textId="77777777" w:rsidR="00C2118F" w:rsidRPr="00DD5EA3" w:rsidRDefault="00C2118F" w:rsidP="00794980"/>
        </w:tc>
        <w:tc>
          <w:tcPr>
            <w:tcW w:w="1368" w:type="dxa"/>
            <w:vMerge/>
            <w:tcBorders>
              <w:left w:val="single" w:sz="4" w:space="0" w:color="000000"/>
              <w:bottom w:val="single" w:sz="2" w:space="0" w:color="000000"/>
              <w:right w:val="single" w:sz="4" w:space="0" w:color="000000"/>
            </w:tcBorders>
          </w:tcPr>
          <w:p w14:paraId="6AB1FFE3" w14:textId="77777777" w:rsidR="00C2118F" w:rsidRPr="00DD5EA3" w:rsidRDefault="00C2118F" w:rsidP="00794980"/>
        </w:tc>
        <w:tc>
          <w:tcPr>
            <w:tcW w:w="854" w:type="dxa"/>
            <w:vMerge/>
            <w:tcBorders>
              <w:left w:val="single" w:sz="4" w:space="0" w:color="000000"/>
              <w:bottom w:val="single" w:sz="2" w:space="0" w:color="000000"/>
              <w:right w:val="single" w:sz="4" w:space="0" w:color="000000"/>
            </w:tcBorders>
          </w:tcPr>
          <w:p w14:paraId="49B28C9E" w14:textId="77777777" w:rsidR="00C2118F" w:rsidRPr="00DD5EA3" w:rsidRDefault="00C2118F" w:rsidP="00794980"/>
        </w:tc>
        <w:tc>
          <w:tcPr>
            <w:tcW w:w="2809" w:type="dxa"/>
            <w:vMerge/>
            <w:tcBorders>
              <w:left w:val="single" w:sz="4" w:space="0" w:color="000000"/>
              <w:bottom w:val="single" w:sz="2" w:space="0" w:color="000000"/>
            </w:tcBorders>
          </w:tcPr>
          <w:p w14:paraId="61C96B7A" w14:textId="77777777" w:rsidR="00C2118F" w:rsidRPr="00DD5EA3" w:rsidRDefault="00C2118F" w:rsidP="00794980"/>
        </w:tc>
      </w:tr>
      <w:tr w:rsidR="00A00F36" w:rsidRPr="00DD5EA3" w14:paraId="295171F4" w14:textId="77777777">
        <w:trPr>
          <w:trHeight w:hRule="exact" w:val="281"/>
        </w:trPr>
        <w:tc>
          <w:tcPr>
            <w:tcW w:w="5888" w:type="dxa"/>
            <w:tcBorders>
              <w:top w:val="single" w:sz="2" w:space="0" w:color="000000"/>
              <w:bottom w:val="single" w:sz="2" w:space="0" w:color="000000"/>
              <w:right w:val="single" w:sz="2" w:space="0" w:color="000000"/>
            </w:tcBorders>
            <w:shd w:val="clear" w:color="auto" w:fill="DFDFDF"/>
          </w:tcPr>
          <w:p w14:paraId="68FC00BD" w14:textId="77777777" w:rsidR="00C2118F" w:rsidRPr="00DD5EA3" w:rsidRDefault="007054DF" w:rsidP="00794980">
            <w:pPr>
              <w:pStyle w:val="TableParagraph"/>
              <w:ind w:left="352"/>
            </w:pPr>
            <w:r w:rsidRPr="00DD5EA3">
              <w:t>Heat exchanger</w:t>
            </w:r>
          </w:p>
        </w:tc>
        <w:tc>
          <w:tcPr>
            <w:tcW w:w="1539" w:type="dxa"/>
            <w:tcBorders>
              <w:top w:val="single" w:sz="2" w:space="0" w:color="000000"/>
              <w:left w:val="single" w:sz="2" w:space="0" w:color="000000"/>
              <w:bottom w:val="single" w:sz="2" w:space="0" w:color="000000"/>
              <w:right w:val="single" w:sz="2" w:space="0" w:color="000000"/>
            </w:tcBorders>
            <w:shd w:val="clear" w:color="auto" w:fill="DFDFDF"/>
          </w:tcPr>
          <w:p w14:paraId="26B54A19" w14:textId="77777777" w:rsidR="00C2118F" w:rsidRPr="00DD5EA3" w:rsidRDefault="00C2118F" w:rsidP="00794980"/>
        </w:tc>
        <w:tc>
          <w:tcPr>
            <w:tcW w:w="1368" w:type="dxa"/>
            <w:tcBorders>
              <w:top w:val="single" w:sz="2" w:space="0" w:color="000000"/>
              <w:left w:val="single" w:sz="2" w:space="0" w:color="000000"/>
              <w:bottom w:val="single" w:sz="2" w:space="0" w:color="000000"/>
              <w:right w:val="single" w:sz="2" w:space="0" w:color="000000"/>
            </w:tcBorders>
            <w:shd w:val="clear" w:color="auto" w:fill="DFDFDF"/>
          </w:tcPr>
          <w:p w14:paraId="13E86917" w14:textId="77777777" w:rsidR="00C2118F" w:rsidRPr="00DD5EA3" w:rsidRDefault="00C2118F" w:rsidP="00794980"/>
        </w:tc>
        <w:tc>
          <w:tcPr>
            <w:tcW w:w="854" w:type="dxa"/>
            <w:tcBorders>
              <w:top w:val="single" w:sz="2" w:space="0" w:color="000000"/>
              <w:left w:val="single" w:sz="2" w:space="0" w:color="000000"/>
              <w:bottom w:val="single" w:sz="2" w:space="0" w:color="000000"/>
              <w:right w:val="single" w:sz="2" w:space="0" w:color="000000"/>
            </w:tcBorders>
            <w:shd w:val="clear" w:color="auto" w:fill="DFDFDF"/>
          </w:tcPr>
          <w:p w14:paraId="5614602F" w14:textId="77777777" w:rsidR="00C2118F" w:rsidRPr="00DD5EA3" w:rsidRDefault="00C2118F" w:rsidP="00794980"/>
        </w:tc>
        <w:tc>
          <w:tcPr>
            <w:tcW w:w="2809" w:type="dxa"/>
            <w:tcBorders>
              <w:top w:val="single" w:sz="2" w:space="0" w:color="000000"/>
              <w:left w:val="single" w:sz="2" w:space="0" w:color="000000"/>
              <w:bottom w:val="single" w:sz="2" w:space="0" w:color="000000"/>
            </w:tcBorders>
            <w:shd w:val="clear" w:color="auto" w:fill="DFDFDF"/>
          </w:tcPr>
          <w:p w14:paraId="66BADA31" w14:textId="77777777" w:rsidR="00C2118F" w:rsidRPr="00DD5EA3" w:rsidRDefault="00C2118F" w:rsidP="00794980"/>
        </w:tc>
      </w:tr>
      <w:tr w:rsidR="00A00F36" w:rsidRPr="00DD5EA3" w14:paraId="1E6A6C44" w14:textId="77777777" w:rsidTr="0034613F">
        <w:trPr>
          <w:trHeight w:val="20"/>
        </w:trPr>
        <w:tc>
          <w:tcPr>
            <w:tcW w:w="5888" w:type="dxa"/>
            <w:tcBorders>
              <w:top w:val="single" w:sz="2" w:space="0" w:color="000000"/>
              <w:bottom w:val="nil"/>
              <w:right w:val="single" w:sz="2" w:space="0" w:color="000000"/>
            </w:tcBorders>
          </w:tcPr>
          <w:p w14:paraId="348D638D" w14:textId="77777777" w:rsidR="00C2118F" w:rsidRPr="00DD5EA3" w:rsidRDefault="007054DF" w:rsidP="00794980">
            <w:pPr>
              <w:pStyle w:val="TableParagraph"/>
              <w:ind w:left="496"/>
            </w:pPr>
            <w:r w:rsidRPr="00DD5EA3">
              <w:t>Rupture</w:t>
            </w:r>
          </w:p>
        </w:tc>
        <w:tc>
          <w:tcPr>
            <w:tcW w:w="1539" w:type="dxa"/>
            <w:vMerge w:val="restart"/>
            <w:tcBorders>
              <w:top w:val="single" w:sz="2" w:space="0" w:color="000000"/>
              <w:left w:val="single" w:sz="2" w:space="0" w:color="000000"/>
              <w:right w:val="single" w:sz="2" w:space="0" w:color="000000"/>
            </w:tcBorders>
          </w:tcPr>
          <w:p w14:paraId="2F30DDC2"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00B82489"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335E5311" w14:textId="77777777" w:rsidR="00C2118F" w:rsidRPr="00DD5EA3" w:rsidRDefault="00C2118F" w:rsidP="00794980"/>
        </w:tc>
        <w:tc>
          <w:tcPr>
            <w:tcW w:w="2809" w:type="dxa"/>
            <w:vMerge w:val="restart"/>
            <w:tcBorders>
              <w:top w:val="single" w:sz="2" w:space="0" w:color="000000"/>
              <w:left w:val="single" w:sz="2" w:space="0" w:color="000000"/>
            </w:tcBorders>
          </w:tcPr>
          <w:p w14:paraId="44A58EF7" w14:textId="77777777" w:rsidR="00C2118F" w:rsidRPr="00DD5EA3" w:rsidRDefault="00C2118F" w:rsidP="00794980"/>
        </w:tc>
      </w:tr>
      <w:tr w:rsidR="00A00F36" w:rsidRPr="00DD5EA3" w14:paraId="03AAF146" w14:textId="77777777" w:rsidTr="0034613F">
        <w:trPr>
          <w:trHeight w:val="20"/>
        </w:trPr>
        <w:tc>
          <w:tcPr>
            <w:tcW w:w="5888" w:type="dxa"/>
            <w:tcBorders>
              <w:top w:val="nil"/>
              <w:bottom w:val="single" w:sz="2" w:space="0" w:color="000000"/>
              <w:right w:val="single" w:sz="2" w:space="0" w:color="000000"/>
            </w:tcBorders>
          </w:tcPr>
          <w:p w14:paraId="73C83648" w14:textId="77777777" w:rsidR="00C2118F" w:rsidRPr="00DD5EA3" w:rsidRDefault="007054DF" w:rsidP="00794980">
            <w:pPr>
              <w:pStyle w:val="TableParagraph"/>
              <w:ind w:left="496"/>
            </w:pPr>
            <w:r w:rsidRPr="00DD5EA3">
              <w:t>Leakage</w:t>
            </w:r>
          </w:p>
        </w:tc>
        <w:tc>
          <w:tcPr>
            <w:tcW w:w="1539" w:type="dxa"/>
            <w:vMerge/>
            <w:tcBorders>
              <w:left w:val="single" w:sz="2" w:space="0" w:color="000000"/>
              <w:bottom w:val="single" w:sz="2" w:space="0" w:color="000000"/>
              <w:right w:val="single" w:sz="2" w:space="0" w:color="000000"/>
            </w:tcBorders>
          </w:tcPr>
          <w:p w14:paraId="62D7503B"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792DCCCF"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6D17182F" w14:textId="77777777" w:rsidR="00C2118F" w:rsidRPr="00DD5EA3" w:rsidRDefault="00C2118F" w:rsidP="00794980"/>
        </w:tc>
        <w:tc>
          <w:tcPr>
            <w:tcW w:w="2809" w:type="dxa"/>
            <w:vMerge/>
            <w:tcBorders>
              <w:left w:val="single" w:sz="2" w:space="0" w:color="000000"/>
              <w:bottom w:val="single" w:sz="2" w:space="0" w:color="000000"/>
            </w:tcBorders>
          </w:tcPr>
          <w:p w14:paraId="2A07AE00" w14:textId="77777777" w:rsidR="00C2118F" w:rsidRPr="00DD5EA3" w:rsidRDefault="00C2118F" w:rsidP="00794980"/>
        </w:tc>
      </w:tr>
      <w:tr w:rsidR="00A00F36" w:rsidRPr="00DD5EA3" w14:paraId="6A09E52B" w14:textId="77777777">
        <w:trPr>
          <w:trHeight w:hRule="exact" w:val="281"/>
        </w:trPr>
        <w:tc>
          <w:tcPr>
            <w:tcW w:w="5888" w:type="dxa"/>
            <w:tcBorders>
              <w:top w:val="single" w:sz="2" w:space="0" w:color="000000"/>
              <w:bottom w:val="single" w:sz="2" w:space="0" w:color="000000"/>
              <w:right w:val="single" w:sz="2" w:space="0" w:color="000000"/>
            </w:tcBorders>
            <w:shd w:val="clear" w:color="auto" w:fill="DFDFDF"/>
          </w:tcPr>
          <w:p w14:paraId="4FF6B18B" w14:textId="77777777" w:rsidR="00C2118F" w:rsidRPr="00DD5EA3" w:rsidRDefault="007054DF" w:rsidP="00794980">
            <w:pPr>
              <w:pStyle w:val="TableParagraph"/>
              <w:ind w:left="352"/>
            </w:pPr>
            <w:r w:rsidRPr="00DD5EA3">
              <w:t>Electrical equipment</w:t>
            </w:r>
          </w:p>
        </w:tc>
        <w:tc>
          <w:tcPr>
            <w:tcW w:w="1539" w:type="dxa"/>
            <w:tcBorders>
              <w:top w:val="single" w:sz="2" w:space="0" w:color="000000"/>
              <w:left w:val="single" w:sz="2" w:space="0" w:color="000000"/>
              <w:bottom w:val="single" w:sz="2" w:space="0" w:color="000000"/>
              <w:right w:val="single" w:sz="2" w:space="0" w:color="000000"/>
            </w:tcBorders>
            <w:shd w:val="clear" w:color="auto" w:fill="DFDFDF"/>
          </w:tcPr>
          <w:p w14:paraId="4605F44B" w14:textId="77777777" w:rsidR="00C2118F" w:rsidRPr="00DD5EA3" w:rsidRDefault="00C2118F" w:rsidP="00794980"/>
        </w:tc>
        <w:tc>
          <w:tcPr>
            <w:tcW w:w="1368" w:type="dxa"/>
            <w:tcBorders>
              <w:top w:val="single" w:sz="2" w:space="0" w:color="000000"/>
              <w:left w:val="single" w:sz="2" w:space="0" w:color="000000"/>
              <w:bottom w:val="single" w:sz="2" w:space="0" w:color="000000"/>
              <w:right w:val="single" w:sz="2" w:space="0" w:color="000000"/>
            </w:tcBorders>
            <w:shd w:val="clear" w:color="auto" w:fill="DFDFDF"/>
          </w:tcPr>
          <w:p w14:paraId="6D79B011" w14:textId="77777777" w:rsidR="00C2118F" w:rsidRPr="00DD5EA3" w:rsidRDefault="00C2118F" w:rsidP="00794980"/>
        </w:tc>
        <w:tc>
          <w:tcPr>
            <w:tcW w:w="854" w:type="dxa"/>
            <w:tcBorders>
              <w:top w:val="single" w:sz="2" w:space="0" w:color="000000"/>
              <w:left w:val="single" w:sz="2" w:space="0" w:color="000000"/>
              <w:bottom w:val="single" w:sz="2" w:space="0" w:color="000000"/>
              <w:right w:val="single" w:sz="2" w:space="0" w:color="000000"/>
            </w:tcBorders>
            <w:shd w:val="clear" w:color="auto" w:fill="DFDFDF"/>
          </w:tcPr>
          <w:p w14:paraId="70647FAC" w14:textId="77777777" w:rsidR="00C2118F" w:rsidRPr="00DD5EA3" w:rsidRDefault="00C2118F" w:rsidP="00794980"/>
        </w:tc>
        <w:tc>
          <w:tcPr>
            <w:tcW w:w="2809" w:type="dxa"/>
            <w:tcBorders>
              <w:top w:val="single" w:sz="2" w:space="0" w:color="000000"/>
              <w:left w:val="single" w:sz="2" w:space="0" w:color="000000"/>
              <w:bottom w:val="single" w:sz="2" w:space="0" w:color="000000"/>
            </w:tcBorders>
            <w:shd w:val="clear" w:color="auto" w:fill="DFDFDF"/>
          </w:tcPr>
          <w:p w14:paraId="5A82E14B" w14:textId="77777777" w:rsidR="00C2118F" w:rsidRPr="00DD5EA3" w:rsidRDefault="00C2118F" w:rsidP="00794980"/>
        </w:tc>
      </w:tr>
      <w:tr w:rsidR="00A00F36" w:rsidRPr="00DD5EA3" w14:paraId="5903C19C" w14:textId="77777777" w:rsidTr="0034613F">
        <w:trPr>
          <w:trHeight w:val="20"/>
        </w:trPr>
        <w:tc>
          <w:tcPr>
            <w:tcW w:w="5888" w:type="dxa"/>
            <w:tcBorders>
              <w:top w:val="single" w:sz="2" w:space="0" w:color="000000"/>
              <w:bottom w:val="nil"/>
              <w:right w:val="single" w:sz="2" w:space="0" w:color="000000"/>
            </w:tcBorders>
          </w:tcPr>
          <w:p w14:paraId="18A9842E" w14:textId="77777777" w:rsidR="00C2118F" w:rsidRPr="00DD5EA3" w:rsidRDefault="007054DF" w:rsidP="00794980">
            <w:pPr>
              <w:pStyle w:val="TableParagraph"/>
              <w:ind w:left="496"/>
            </w:pPr>
            <w:r w:rsidRPr="00DD5EA3">
              <w:t>Open circuit</w:t>
            </w:r>
          </w:p>
        </w:tc>
        <w:tc>
          <w:tcPr>
            <w:tcW w:w="1539" w:type="dxa"/>
            <w:vMerge w:val="restart"/>
            <w:tcBorders>
              <w:top w:val="single" w:sz="2" w:space="0" w:color="000000"/>
              <w:left w:val="single" w:sz="2" w:space="0" w:color="000000"/>
              <w:right w:val="single" w:sz="2" w:space="0" w:color="000000"/>
            </w:tcBorders>
          </w:tcPr>
          <w:p w14:paraId="3A409F38"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5C28FE42"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2BAF1ECB" w14:textId="77777777" w:rsidR="00C2118F" w:rsidRPr="00DD5EA3" w:rsidRDefault="00C2118F" w:rsidP="00794980"/>
        </w:tc>
        <w:tc>
          <w:tcPr>
            <w:tcW w:w="2809" w:type="dxa"/>
            <w:vMerge w:val="restart"/>
            <w:tcBorders>
              <w:top w:val="single" w:sz="2" w:space="0" w:color="000000"/>
              <w:left w:val="single" w:sz="2" w:space="0" w:color="000000"/>
            </w:tcBorders>
          </w:tcPr>
          <w:p w14:paraId="783D0C0A" w14:textId="77777777" w:rsidR="00C2118F" w:rsidRPr="00DD5EA3" w:rsidRDefault="00C2118F" w:rsidP="00794980"/>
        </w:tc>
      </w:tr>
      <w:tr w:rsidR="00A00F36" w:rsidRPr="00DD5EA3" w14:paraId="61E2324C" w14:textId="77777777" w:rsidTr="0034613F">
        <w:trPr>
          <w:trHeight w:val="20"/>
        </w:trPr>
        <w:tc>
          <w:tcPr>
            <w:tcW w:w="5888" w:type="dxa"/>
            <w:tcBorders>
              <w:top w:val="nil"/>
              <w:bottom w:val="nil"/>
              <w:right w:val="single" w:sz="2" w:space="0" w:color="000000"/>
            </w:tcBorders>
          </w:tcPr>
          <w:p w14:paraId="00275FC2" w14:textId="77777777" w:rsidR="00C2118F" w:rsidRPr="00DD5EA3" w:rsidRDefault="007054DF" w:rsidP="00794980">
            <w:pPr>
              <w:pStyle w:val="TableParagraph"/>
              <w:ind w:left="496"/>
            </w:pPr>
            <w:r w:rsidRPr="00DD5EA3">
              <w:t>Short circuit</w:t>
            </w:r>
          </w:p>
        </w:tc>
        <w:tc>
          <w:tcPr>
            <w:tcW w:w="1539" w:type="dxa"/>
            <w:vMerge/>
            <w:tcBorders>
              <w:left w:val="single" w:sz="2" w:space="0" w:color="000000"/>
              <w:right w:val="single" w:sz="2" w:space="0" w:color="000000"/>
            </w:tcBorders>
          </w:tcPr>
          <w:p w14:paraId="0191400A" w14:textId="77777777" w:rsidR="00C2118F" w:rsidRPr="00DD5EA3" w:rsidRDefault="00C2118F" w:rsidP="00794980"/>
        </w:tc>
        <w:tc>
          <w:tcPr>
            <w:tcW w:w="1368" w:type="dxa"/>
            <w:vMerge/>
            <w:tcBorders>
              <w:left w:val="single" w:sz="2" w:space="0" w:color="000000"/>
              <w:right w:val="single" w:sz="2" w:space="0" w:color="000000"/>
            </w:tcBorders>
          </w:tcPr>
          <w:p w14:paraId="3C5279B4" w14:textId="77777777" w:rsidR="00C2118F" w:rsidRPr="00DD5EA3" w:rsidRDefault="00C2118F" w:rsidP="00794980"/>
        </w:tc>
        <w:tc>
          <w:tcPr>
            <w:tcW w:w="854" w:type="dxa"/>
            <w:vMerge/>
            <w:tcBorders>
              <w:left w:val="single" w:sz="2" w:space="0" w:color="000000"/>
              <w:right w:val="single" w:sz="2" w:space="0" w:color="000000"/>
            </w:tcBorders>
          </w:tcPr>
          <w:p w14:paraId="4313CDD6" w14:textId="77777777" w:rsidR="00C2118F" w:rsidRPr="00DD5EA3" w:rsidRDefault="00C2118F" w:rsidP="00794980"/>
        </w:tc>
        <w:tc>
          <w:tcPr>
            <w:tcW w:w="2809" w:type="dxa"/>
            <w:vMerge/>
            <w:tcBorders>
              <w:left w:val="single" w:sz="2" w:space="0" w:color="000000"/>
            </w:tcBorders>
          </w:tcPr>
          <w:p w14:paraId="69CC68ED" w14:textId="77777777" w:rsidR="00C2118F" w:rsidRPr="00DD5EA3" w:rsidRDefault="00C2118F" w:rsidP="00794980"/>
        </w:tc>
      </w:tr>
      <w:tr w:rsidR="00A00F36" w:rsidRPr="00DD5EA3" w14:paraId="43CB962C" w14:textId="77777777" w:rsidTr="0034613F">
        <w:trPr>
          <w:trHeight w:val="20"/>
        </w:trPr>
        <w:tc>
          <w:tcPr>
            <w:tcW w:w="5888" w:type="dxa"/>
            <w:tcBorders>
              <w:top w:val="nil"/>
              <w:bottom w:val="single" w:sz="2" w:space="0" w:color="000000"/>
              <w:right w:val="single" w:sz="2" w:space="0" w:color="000000"/>
            </w:tcBorders>
          </w:tcPr>
          <w:p w14:paraId="3DB08485" w14:textId="77777777" w:rsidR="00C2118F" w:rsidRPr="00DD5EA3" w:rsidRDefault="007054DF" w:rsidP="00794980">
            <w:pPr>
              <w:pStyle w:val="TableParagraph"/>
              <w:ind w:left="496"/>
            </w:pPr>
            <w:r w:rsidRPr="00DD5EA3">
              <w:t>Short to ground</w:t>
            </w:r>
          </w:p>
        </w:tc>
        <w:tc>
          <w:tcPr>
            <w:tcW w:w="1539" w:type="dxa"/>
            <w:vMerge/>
            <w:tcBorders>
              <w:left w:val="single" w:sz="2" w:space="0" w:color="000000"/>
              <w:bottom w:val="single" w:sz="2" w:space="0" w:color="000000"/>
              <w:right w:val="single" w:sz="2" w:space="0" w:color="000000"/>
            </w:tcBorders>
          </w:tcPr>
          <w:p w14:paraId="37D8C646"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123B2ABF"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02E3A786" w14:textId="77777777" w:rsidR="00C2118F" w:rsidRPr="00DD5EA3" w:rsidRDefault="00C2118F" w:rsidP="00794980"/>
        </w:tc>
        <w:tc>
          <w:tcPr>
            <w:tcW w:w="2809" w:type="dxa"/>
            <w:vMerge/>
            <w:tcBorders>
              <w:left w:val="single" w:sz="2" w:space="0" w:color="000000"/>
              <w:bottom w:val="single" w:sz="2" w:space="0" w:color="000000"/>
            </w:tcBorders>
          </w:tcPr>
          <w:p w14:paraId="729E73C1" w14:textId="77777777" w:rsidR="00C2118F" w:rsidRPr="00DD5EA3" w:rsidRDefault="00C2118F" w:rsidP="00794980"/>
        </w:tc>
      </w:tr>
      <w:tr w:rsidR="00A00F36" w:rsidRPr="00DD5EA3" w14:paraId="15FEDE55" w14:textId="77777777" w:rsidTr="0010210D">
        <w:trPr>
          <w:trHeight w:hRule="exact" w:val="356"/>
        </w:trPr>
        <w:tc>
          <w:tcPr>
            <w:tcW w:w="5888" w:type="dxa"/>
            <w:tcBorders>
              <w:top w:val="single" w:sz="2" w:space="0" w:color="000000"/>
              <w:bottom w:val="single" w:sz="2" w:space="0" w:color="000000"/>
              <w:right w:val="single" w:sz="2" w:space="0" w:color="000000"/>
            </w:tcBorders>
            <w:shd w:val="clear" w:color="auto" w:fill="DFDFDF"/>
          </w:tcPr>
          <w:p w14:paraId="744CE57B" w14:textId="77777777" w:rsidR="00C2118F" w:rsidRPr="00DD5EA3" w:rsidRDefault="007054DF" w:rsidP="00794980">
            <w:pPr>
              <w:pStyle w:val="TableParagraph"/>
              <w:ind w:left="352"/>
            </w:pPr>
            <w:r w:rsidRPr="00DD5EA3">
              <w:t>Diesel generators, gas turbine generators</w:t>
            </w:r>
          </w:p>
        </w:tc>
        <w:tc>
          <w:tcPr>
            <w:tcW w:w="1539" w:type="dxa"/>
            <w:tcBorders>
              <w:top w:val="single" w:sz="2" w:space="0" w:color="000000"/>
              <w:left w:val="single" w:sz="2" w:space="0" w:color="000000"/>
              <w:bottom w:val="single" w:sz="2" w:space="0" w:color="000000"/>
              <w:right w:val="single" w:sz="2" w:space="0" w:color="000000"/>
            </w:tcBorders>
            <w:shd w:val="clear" w:color="auto" w:fill="DFDFDF"/>
          </w:tcPr>
          <w:p w14:paraId="450C952C" w14:textId="77777777" w:rsidR="00C2118F" w:rsidRPr="00DD5EA3" w:rsidRDefault="00C2118F" w:rsidP="00794980"/>
        </w:tc>
        <w:tc>
          <w:tcPr>
            <w:tcW w:w="1368" w:type="dxa"/>
            <w:tcBorders>
              <w:top w:val="single" w:sz="2" w:space="0" w:color="000000"/>
              <w:left w:val="single" w:sz="2" w:space="0" w:color="000000"/>
              <w:bottom w:val="single" w:sz="2" w:space="0" w:color="000000"/>
              <w:right w:val="single" w:sz="2" w:space="0" w:color="000000"/>
            </w:tcBorders>
            <w:shd w:val="clear" w:color="auto" w:fill="DFDFDF"/>
          </w:tcPr>
          <w:p w14:paraId="0EC38BA2" w14:textId="77777777" w:rsidR="00C2118F" w:rsidRPr="00DD5EA3" w:rsidRDefault="00C2118F" w:rsidP="00794980"/>
        </w:tc>
        <w:tc>
          <w:tcPr>
            <w:tcW w:w="854" w:type="dxa"/>
            <w:tcBorders>
              <w:top w:val="single" w:sz="2" w:space="0" w:color="000000"/>
              <w:left w:val="single" w:sz="2" w:space="0" w:color="000000"/>
              <w:bottom w:val="single" w:sz="2" w:space="0" w:color="000000"/>
              <w:right w:val="single" w:sz="2" w:space="0" w:color="000000"/>
            </w:tcBorders>
            <w:shd w:val="clear" w:color="auto" w:fill="DFDFDF"/>
          </w:tcPr>
          <w:p w14:paraId="7ED086BC" w14:textId="77777777" w:rsidR="00C2118F" w:rsidRPr="00DD5EA3" w:rsidRDefault="00C2118F" w:rsidP="00794980"/>
        </w:tc>
        <w:tc>
          <w:tcPr>
            <w:tcW w:w="2809" w:type="dxa"/>
            <w:tcBorders>
              <w:top w:val="single" w:sz="2" w:space="0" w:color="000000"/>
              <w:left w:val="single" w:sz="2" w:space="0" w:color="000000"/>
              <w:bottom w:val="single" w:sz="2" w:space="0" w:color="000000"/>
            </w:tcBorders>
            <w:shd w:val="clear" w:color="auto" w:fill="DFDFDF"/>
          </w:tcPr>
          <w:p w14:paraId="20CDE60A" w14:textId="77777777" w:rsidR="00C2118F" w:rsidRPr="00DD5EA3" w:rsidRDefault="00C2118F" w:rsidP="00794980"/>
        </w:tc>
      </w:tr>
      <w:tr w:rsidR="00A00F36" w:rsidRPr="00DD5EA3" w14:paraId="770FB07E" w14:textId="77777777" w:rsidTr="0034613F">
        <w:trPr>
          <w:trHeight w:val="20"/>
        </w:trPr>
        <w:tc>
          <w:tcPr>
            <w:tcW w:w="5888" w:type="dxa"/>
            <w:tcBorders>
              <w:top w:val="single" w:sz="2" w:space="0" w:color="000000"/>
              <w:bottom w:val="nil"/>
              <w:right w:val="single" w:sz="2" w:space="0" w:color="000000"/>
            </w:tcBorders>
          </w:tcPr>
          <w:p w14:paraId="6DA42E67" w14:textId="77777777" w:rsidR="00C2118F" w:rsidRPr="00DD5EA3" w:rsidRDefault="007054DF" w:rsidP="00794980">
            <w:pPr>
              <w:pStyle w:val="TableParagraph"/>
              <w:ind w:left="496" w:right="417"/>
            </w:pPr>
            <w:r w:rsidRPr="00DD5EA3">
              <w:t>Failure to start (consider smoke ingestion as a potential cause)</w:t>
            </w:r>
          </w:p>
        </w:tc>
        <w:tc>
          <w:tcPr>
            <w:tcW w:w="1539" w:type="dxa"/>
            <w:vMerge w:val="restart"/>
            <w:tcBorders>
              <w:top w:val="single" w:sz="2" w:space="0" w:color="000000"/>
              <w:left w:val="single" w:sz="2" w:space="0" w:color="000000"/>
              <w:right w:val="single" w:sz="2" w:space="0" w:color="000000"/>
            </w:tcBorders>
          </w:tcPr>
          <w:p w14:paraId="4E952937"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4B5B104D"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7F8D3455" w14:textId="77777777" w:rsidR="00C2118F" w:rsidRPr="00DD5EA3" w:rsidRDefault="00C2118F" w:rsidP="00794980"/>
        </w:tc>
        <w:tc>
          <w:tcPr>
            <w:tcW w:w="2809" w:type="dxa"/>
            <w:vMerge w:val="restart"/>
            <w:tcBorders>
              <w:top w:val="single" w:sz="2" w:space="0" w:color="000000"/>
              <w:left w:val="single" w:sz="2" w:space="0" w:color="000000"/>
            </w:tcBorders>
          </w:tcPr>
          <w:p w14:paraId="671DA354" w14:textId="77777777" w:rsidR="00C2118F" w:rsidRPr="00DD5EA3" w:rsidRDefault="00C2118F" w:rsidP="00794980"/>
        </w:tc>
      </w:tr>
      <w:tr w:rsidR="00A00F36" w:rsidRPr="00DD5EA3" w14:paraId="227EE2FA" w14:textId="77777777" w:rsidTr="0034613F">
        <w:trPr>
          <w:trHeight w:val="20"/>
        </w:trPr>
        <w:tc>
          <w:tcPr>
            <w:tcW w:w="5888" w:type="dxa"/>
            <w:tcBorders>
              <w:top w:val="nil"/>
              <w:bottom w:val="single" w:sz="2" w:space="0" w:color="000000"/>
              <w:right w:val="single" w:sz="2" w:space="0" w:color="000000"/>
            </w:tcBorders>
          </w:tcPr>
          <w:p w14:paraId="2FF2CFF4" w14:textId="77777777" w:rsidR="00C2118F" w:rsidRPr="00DD5EA3" w:rsidRDefault="007054DF" w:rsidP="00794980">
            <w:pPr>
              <w:pStyle w:val="TableParagraph"/>
              <w:ind w:left="496" w:right="537"/>
            </w:pPr>
            <w:r w:rsidRPr="00DD5EA3">
              <w:t>Failure to run (consider smoke ingestion as a potential cause)</w:t>
            </w:r>
          </w:p>
        </w:tc>
        <w:tc>
          <w:tcPr>
            <w:tcW w:w="1539" w:type="dxa"/>
            <w:vMerge/>
            <w:tcBorders>
              <w:left w:val="single" w:sz="2" w:space="0" w:color="000000"/>
              <w:bottom w:val="single" w:sz="2" w:space="0" w:color="000000"/>
              <w:right w:val="single" w:sz="2" w:space="0" w:color="000000"/>
            </w:tcBorders>
          </w:tcPr>
          <w:p w14:paraId="112098FD"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2A99D11E"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69F83002" w14:textId="77777777" w:rsidR="00C2118F" w:rsidRPr="00DD5EA3" w:rsidRDefault="00C2118F" w:rsidP="00794980"/>
        </w:tc>
        <w:tc>
          <w:tcPr>
            <w:tcW w:w="2809" w:type="dxa"/>
            <w:vMerge/>
            <w:tcBorders>
              <w:left w:val="single" w:sz="2" w:space="0" w:color="000000"/>
              <w:bottom w:val="single" w:sz="2" w:space="0" w:color="000000"/>
            </w:tcBorders>
          </w:tcPr>
          <w:p w14:paraId="71569AD5" w14:textId="77777777" w:rsidR="00C2118F" w:rsidRPr="00DD5EA3" w:rsidRDefault="00C2118F" w:rsidP="00794980"/>
        </w:tc>
      </w:tr>
      <w:tr w:rsidR="00A00F36" w:rsidRPr="00DD5EA3" w14:paraId="657DAA3A" w14:textId="77777777" w:rsidTr="00DE20E6">
        <w:trPr>
          <w:trHeight w:hRule="exact" w:val="281"/>
        </w:trPr>
        <w:tc>
          <w:tcPr>
            <w:tcW w:w="5888" w:type="dxa"/>
            <w:tcBorders>
              <w:top w:val="single" w:sz="2" w:space="0" w:color="000000"/>
              <w:bottom w:val="single" w:sz="2" w:space="0" w:color="000000"/>
              <w:right w:val="single" w:sz="2" w:space="0" w:color="000000"/>
            </w:tcBorders>
            <w:shd w:val="clear" w:color="auto" w:fill="DFDFDF"/>
          </w:tcPr>
          <w:p w14:paraId="78D66590" w14:textId="77777777" w:rsidR="00C2118F" w:rsidRPr="00DD5EA3" w:rsidRDefault="007054DF" w:rsidP="00794980">
            <w:pPr>
              <w:pStyle w:val="TableParagraph"/>
              <w:ind w:left="352"/>
            </w:pPr>
            <w:r w:rsidRPr="00DD5EA3">
              <w:t>Containment boundary integrity</w:t>
            </w:r>
          </w:p>
        </w:tc>
        <w:tc>
          <w:tcPr>
            <w:tcW w:w="1539" w:type="dxa"/>
            <w:tcBorders>
              <w:top w:val="single" w:sz="2" w:space="0" w:color="000000"/>
              <w:left w:val="single" w:sz="2" w:space="0" w:color="000000"/>
              <w:bottom w:val="single" w:sz="2" w:space="0" w:color="000000"/>
              <w:right w:val="single" w:sz="2" w:space="0" w:color="000000"/>
            </w:tcBorders>
            <w:shd w:val="clear" w:color="auto" w:fill="DFDFDF"/>
          </w:tcPr>
          <w:p w14:paraId="54032FDC" w14:textId="77777777" w:rsidR="00C2118F" w:rsidRPr="00DD5EA3" w:rsidRDefault="00C2118F" w:rsidP="00794980"/>
        </w:tc>
        <w:tc>
          <w:tcPr>
            <w:tcW w:w="1368" w:type="dxa"/>
            <w:tcBorders>
              <w:top w:val="single" w:sz="2" w:space="0" w:color="000000"/>
              <w:left w:val="single" w:sz="2" w:space="0" w:color="000000"/>
              <w:bottom w:val="single" w:sz="2" w:space="0" w:color="000000"/>
              <w:right w:val="single" w:sz="2" w:space="0" w:color="000000"/>
            </w:tcBorders>
            <w:shd w:val="clear" w:color="auto" w:fill="DFDFDF"/>
          </w:tcPr>
          <w:p w14:paraId="194FF027" w14:textId="77777777" w:rsidR="00C2118F" w:rsidRPr="00DD5EA3" w:rsidRDefault="00C2118F" w:rsidP="00794980"/>
        </w:tc>
        <w:tc>
          <w:tcPr>
            <w:tcW w:w="854" w:type="dxa"/>
            <w:tcBorders>
              <w:top w:val="single" w:sz="2" w:space="0" w:color="000000"/>
              <w:left w:val="single" w:sz="2" w:space="0" w:color="000000"/>
              <w:bottom w:val="single" w:sz="2" w:space="0" w:color="000000"/>
              <w:right w:val="single" w:sz="2" w:space="0" w:color="000000"/>
            </w:tcBorders>
            <w:shd w:val="clear" w:color="auto" w:fill="DFDFDF"/>
          </w:tcPr>
          <w:p w14:paraId="2ABCCADB" w14:textId="77777777" w:rsidR="00C2118F" w:rsidRPr="00DD5EA3" w:rsidRDefault="00C2118F" w:rsidP="00794980"/>
        </w:tc>
        <w:tc>
          <w:tcPr>
            <w:tcW w:w="2809" w:type="dxa"/>
            <w:tcBorders>
              <w:top w:val="single" w:sz="2" w:space="0" w:color="000000"/>
              <w:left w:val="single" w:sz="2" w:space="0" w:color="000000"/>
              <w:bottom w:val="single" w:sz="2" w:space="0" w:color="000000"/>
            </w:tcBorders>
            <w:shd w:val="clear" w:color="auto" w:fill="DFDFDF"/>
          </w:tcPr>
          <w:p w14:paraId="27BF005D" w14:textId="77777777" w:rsidR="00C2118F" w:rsidRPr="00DD5EA3" w:rsidRDefault="00C2118F" w:rsidP="00794980"/>
        </w:tc>
      </w:tr>
      <w:tr w:rsidR="00A00F36" w:rsidRPr="00DD5EA3" w14:paraId="045DA20C" w14:textId="77777777" w:rsidTr="00DE20E6">
        <w:trPr>
          <w:trHeight w:hRule="exact" w:val="279"/>
        </w:trPr>
        <w:tc>
          <w:tcPr>
            <w:tcW w:w="5888" w:type="dxa"/>
            <w:tcBorders>
              <w:top w:val="single" w:sz="2" w:space="0" w:color="000000"/>
              <w:bottom w:val="nil"/>
              <w:right w:val="single" w:sz="2" w:space="0" w:color="000000"/>
            </w:tcBorders>
          </w:tcPr>
          <w:p w14:paraId="20F866FD" w14:textId="77777777" w:rsidR="00C2118F" w:rsidRPr="00DD5EA3" w:rsidRDefault="007054DF" w:rsidP="00794980">
            <w:pPr>
              <w:pStyle w:val="TableParagraph"/>
              <w:ind w:left="496"/>
            </w:pPr>
            <w:r w:rsidRPr="00DD5EA3">
              <w:lastRenderedPageBreak/>
              <w:t>Physical damage to containment penetrations</w:t>
            </w:r>
          </w:p>
        </w:tc>
        <w:tc>
          <w:tcPr>
            <w:tcW w:w="1539" w:type="dxa"/>
            <w:vMerge w:val="restart"/>
            <w:tcBorders>
              <w:top w:val="single" w:sz="2" w:space="0" w:color="000000"/>
              <w:left w:val="single" w:sz="2" w:space="0" w:color="000000"/>
              <w:bottom w:val="double" w:sz="12" w:space="0" w:color="000000"/>
              <w:right w:val="single" w:sz="2" w:space="0" w:color="000000"/>
            </w:tcBorders>
          </w:tcPr>
          <w:p w14:paraId="7493AB4F" w14:textId="77777777" w:rsidR="00C2118F" w:rsidRPr="00DD5EA3" w:rsidRDefault="00C2118F" w:rsidP="00794980"/>
        </w:tc>
        <w:tc>
          <w:tcPr>
            <w:tcW w:w="1368" w:type="dxa"/>
            <w:vMerge w:val="restart"/>
            <w:tcBorders>
              <w:top w:val="single" w:sz="2" w:space="0" w:color="000000"/>
              <w:left w:val="single" w:sz="2" w:space="0" w:color="000000"/>
              <w:bottom w:val="double" w:sz="12" w:space="0" w:color="000000"/>
              <w:right w:val="single" w:sz="2" w:space="0" w:color="000000"/>
            </w:tcBorders>
          </w:tcPr>
          <w:p w14:paraId="601FE6C4" w14:textId="77777777" w:rsidR="00C2118F" w:rsidRPr="00DD5EA3" w:rsidRDefault="00C2118F" w:rsidP="00794980"/>
        </w:tc>
        <w:tc>
          <w:tcPr>
            <w:tcW w:w="854" w:type="dxa"/>
            <w:vMerge w:val="restart"/>
            <w:tcBorders>
              <w:top w:val="single" w:sz="2" w:space="0" w:color="000000"/>
              <w:left w:val="single" w:sz="2" w:space="0" w:color="000000"/>
              <w:bottom w:val="double" w:sz="12" w:space="0" w:color="000000"/>
              <w:right w:val="single" w:sz="2" w:space="0" w:color="000000"/>
            </w:tcBorders>
          </w:tcPr>
          <w:p w14:paraId="42E4CACA" w14:textId="77777777" w:rsidR="00C2118F" w:rsidRPr="00DD5EA3" w:rsidRDefault="00C2118F" w:rsidP="00794980"/>
        </w:tc>
        <w:tc>
          <w:tcPr>
            <w:tcW w:w="2809" w:type="dxa"/>
            <w:vMerge w:val="restart"/>
            <w:tcBorders>
              <w:top w:val="single" w:sz="2" w:space="0" w:color="000000"/>
              <w:left w:val="single" w:sz="2" w:space="0" w:color="000000"/>
              <w:bottom w:val="double" w:sz="12" w:space="0" w:color="000000"/>
            </w:tcBorders>
          </w:tcPr>
          <w:p w14:paraId="5E447C33" w14:textId="77777777" w:rsidR="00C2118F" w:rsidRPr="00DD5EA3" w:rsidRDefault="00C2118F" w:rsidP="00794980"/>
        </w:tc>
      </w:tr>
      <w:tr w:rsidR="00A00F36" w:rsidRPr="00DD5EA3" w14:paraId="51D51C3C" w14:textId="77777777" w:rsidTr="00DE20E6">
        <w:trPr>
          <w:trHeight w:hRule="exact" w:val="828"/>
        </w:trPr>
        <w:tc>
          <w:tcPr>
            <w:tcW w:w="5888" w:type="dxa"/>
            <w:tcBorders>
              <w:top w:val="nil"/>
              <w:bottom w:val="nil"/>
              <w:right w:val="single" w:sz="2" w:space="0" w:color="000000"/>
            </w:tcBorders>
          </w:tcPr>
          <w:p w14:paraId="171E60F5" w14:textId="77777777" w:rsidR="00C2118F" w:rsidRPr="00DD5EA3" w:rsidRDefault="007054DF" w:rsidP="00794980">
            <w:pPr>
              <w:pStyle w:val="TableParagraph"/>
              <w:ind w:left="496" w:right="96"/>
            </w:pPr>
            <w:r w:rsidRPr="00DD5EA3">
              <w:t>Containment isolation valves fail to close (if cable information unavailable, assume valves go to positions they would take upon loss of power)</w:t>
            </w:r>
          </w:p>
        </w:tc>
        <w:tc>
          <w:tcPr>
            <w:tcW w:w="1539" w:type="dxa"/>
            <w:vMerge/>
            <w:tcBorders>
              <w:top w:val="double" w:sz="12" w:space="0" w:color="000000"/>
              <w:left w:val="single" w:sz="2" w:space="0" w:color="000000"/>
              <w:bottom w:val="nil"/>
              <w:right w:val="single" w:sz="2" w:space="0" w:color="000000"/>
            </w:tcBorders>
          </w:tcPr>
          <w:p w14:paraId="037A4C22" w14:textId="77777777" w:rsidR="00C2118F" w:rsidRPr="00DD5EA3" w:rsidRDefault="00C2118F" w:rsidP="00794980"/>
        </w:tc>
        <w:tc>
          <w:tcPr>
            <w:tcW w:w="1368" w:type="dxa"/>
            <w:vMerge/>
            <w:tcBorders>
              <w:top w:val="double" w:sz="12" w:space="0" w:color="000000"/>
              <w:left w:val="single" w:sz="2" w:space="0" w:color="000000"/>
              <w:bottom w:val="nil"/>
              <w:right w:val="single" w:sz="2" w:space="0" w:color="000000"/>
            </w:tcBorders>
          </w:tcPr>
          <w:p w14:paraId="05C75F84" w14:textId="77777777" w:rsidR="00C2118F" w:rsidRPr="00DD5EA3" w:rsidRDefault="00C2118F" w:rsidP="00794980"/>
        </w:tc>
        <w:tc>
          <w:tcPr>
            <w:tcW w:w="854" w:type="dxa"/>
            <w:vMerge/>
            <w:tcBorders>
              <w:top w:val="double" w:sz="12" w:space="0" w:color="000000"/>
              <w:left w:val="single" w:sz="2" w:space="0" w:color="000000"/>
              <w:bottom w:val="nil"/>
              <w:right w:val="single" w:sz="2" w:space="0" w:color="000000"/>
            </w:tcBorders>
          </w:tcPr>
          <w:p w14:paraId="4CA7F00B" w14:textId="77777777" w:rsidR="00C2118F" w:rsidRPr="00DD5EA3" w:rsidRDefault="00C2118F" w:rsidP="00794980"/>
        </w:tc>
        <w:tc>
          <w:tcPr>
            <w:tcW w:w="2809" w:type="dxa"/>
            <w:vMerge/>
            <w:tcBorders>
              <w:top w:val="double" w:sz="12" w:space="0" w:color="000000"/>
              <w:left w:val="single" w:sz="2" w:space="0" w:color="000000"/>
              <w:bottom w:val="nil"/>
            </w:tcBorders>
          </w:tcPr>
          <w:p w14:paraId="61B0AC76" w14:textId="77777777" w:rsidR="00C2118F" w:rsidRPr="00DD5EA3" w:rsidRDefault="00C2118F" w:rsidP="00794980"/>
        </w:tc>
      </w:tr>
      <w:tr w:rsidR="00A00F36" w:rsidRPr="00DD5EA3" w14:paraId="663C8E9F" w14:textId="77777777" w:rsidTr="00163B17">
        <w:trPr>
          <w:trHeight w:hRule="exact" w:val="600"/>
        </w:trPr>
        <w:tc>
          <w:tcPr>
            <w:tcW w:w="5888" w:type="dxa"/>
            <w:tcBorders>
              <w:top w:val="nil"/>
              <w:bottom w:val="nil"/>
              <w:right w:val="single" w:sz="2" w:space="0" w:color="000000"/>
            </w:tcBorders>
          </w:tcPr>
          <w:p w14:paraId="77A8FCD0" w14:textId="000E4C8B" w:rsidR="00C2118F" w:rsidRPr="00DD5EA3" w:rsidRDefault="007054DF" w:rsidP="00794980">
            <w:pPr>
              <w:pStyle w:val="TableParagraph"/>
              <w:ind w:right="280"/>
            </w:pPr>
            <w:r w:rsidRPr="00DD5EA3">
              <w:t xml:space="preserve">b. </w:t>
            </w:r>
            <w:r w:rsidR="0034613F">
              <w:t xml:space="preserve"> </w:t>
            </w:r>
            <w:r w:rsidRPr="00DD5EA3">
              <w:t>For passive systems, relevant failure modes are identified and accounted for in the analysis;</w:t>
            </w:r>
          </w:p>
        </w:tc>
        <w:tc>
          <w:tcPr>
            <w:tcW w:w="1539" w:type="dxa"/>
            <w:vMerge/>
            <w:tcBorders>
              <w:left w:val="single" w:sz="2" w:space="0" w:color="000000"/>
              <w:bottom w:val="nil"/>
              <w:right w:val="single" w:sz="2" w:space="0" w:color="000000"/>
            </w:tcBorders>
          </w:tcPr>
          <w:p w14:paraId="28F7C1A8" w14:textId="77777777" w:rsidR="00C2118F" w:rsidRPr="00DD5EA3" w:rsidRDefault="00C2118F" w:rsidP="00794980"/>
        </w:tc>
        <w:tc>
          <w:tcPr>
            <w:tcW w:w="1368" w:type="dxa"/>
            <w:vMerge/>
            <w:tcBorders>
              <w:left w:val="single" w:sz="2" w:space="0" w:color="000000"/>
              <w:bottom w:val="nil"/>
              <w:right w:val="single" w:sz="2" w:space="0" w:color="000000"/>
            </w:tcBorders>
          </w:tcPr>
          <w:p w14:paraId="43CD1AE1" w14:textId="77777777" w:rsidR="00C2118F" w:rsidRPr="00DD5EA3" w:rsidRDefault="00C2118F" w:rsidP="00794980"/>
        </w:tc>
        <w:tc>
          <w:tcPr>
            <w:tcW w:w="854" w:type="dxa"/>
            <w:vMerge/>
            <w:tcBorders>
              <w:left w:val="single" w:sz="2" w:space="0" w:color="000000"/>
              <w:bottom w:val="nil"/>
              <w:right w:val="single" w:sz="2" w:space="0" w:color="000000"/>
            </w:tcBorders>
          </w:tcPr>
          <w:p w14:paraId="2E8D0334" w14:textId="77777777" w:rsidR="00C2118F" w:rsidRPr="00DD5EA3" w:rsidRDefault="00C2118F" w:rsidP="00794980"/>
        </w:tc>
        <w:tc>
          <w:tcPr>
            <w:tcW w:w="2809" w:type="dxa"/>
            <w:vMerge/>
            <w:tcBorders>
              <w:left w:val="single" w:sz="2" w:space="0" w:color="000000"/>
              <w:bottom w:val="nil"/>
            </w:tcBorders>
          </w:tcPr>
          <w:p w14:paraId="72C0B715" w14:textId="77777777" w:rsidR="00C2118F" w:rsidRPr="00DD5EA3" w:rsidRDefault="00C2118F" w:rsidP="00794980"/>
        </w:tc>
      </w:tr>
      <w:tr w:rsidR="00A00F36" w:rsidRPr="00DD5EA3" w14:paraId="1DBF1A76" w14:textId="77777777" w:rsidTr="0034613F">
        <w:trPr>
          <w:trHeight w:hRule="exact" w:val="1008"/>
        </w:trPr>
        <w:tc>
          <w:tcPr>
            <w:tcW w:w="5888" w:type="dxa"/>
            <w:tcBorders>
              <w:top w:val="nil"/>
              <w:bottom w:val="nil"/>
              <w:right w:val="single" w:sz="2" w:space="0" w:color="000000"/>
            </w:tcBorders>
          </w:tcPr>
          <w:p w14:paraId="32E0650F" w14:textId="3F9B186F" w:rsidR="00C2118F" w:rsidRPr="00DD5EA3" w:rsidRDefault="007054DF" w:rsidP="00794980">
            <w:pPr>
              <w:pStyle w:val="TableParagraph"/>
              <w:ind w:right="532"/>
            </w:pPr>
            <w:r w:rsidRPr="00DD5EA3">
              <w:t xml:space="preserve">c. </w:t>
            </w:r>
            <w:r w:rsidR="0034613F">
              <w:t xml:space="preserve"> </w:t>
            </w:r>
            <w:r w:rsidRPr="00DD5EA3">
              <w:t>In situations where damage occurs to a large- quantity water source (e.g., cooling pond), the analysis has accounted for the possibility of a subsequent widespread flooding insult</w:t>
            </w:r>
          </w:p>
        </w:tc>
        <w:tc>
          <w:tcPr>
            <w:tcW w:w="1539" w:type="dxa"/>
            <w:vMerge w:val="restart"/>
            <w:tcBorders>
              <w:top w:val="nil"/>
              <w:left w:val="single" w:sz="2" w:space="0" w:color="000000"/>
              <w:right w:val="single" w:sz="2" w:space="0" w:color="000000"/>
            </w:tcBorders>
          </w:tcPr>
          <w:p w14:paraId="6591C784" w14:textId="77777777" w:rsidR="00C2118F" w:rsidRPr="00DD5EA3" w:rsidRDefault="00C2118F" w:rsidP="00794980"/>
        </w:tc>
        <w:tc>
          <w:tcPr>
            <w:tcW w:w="1368" w:type="dxa"/>
            <w:vMerge w:val="restart"/>
            <w:tcBorders>
              <w:top w:val="nil"/>
              <w:left w:val="single" w:sz="2" w:space="0" w:color="000000"/>
              <w:right w:val="single" w:sz="2" w:space="0" w:color="000000"/>
            </w:tcBorders>
          </w:tcPr>
          <w:p w14:paraId="249FEF57" w14:textId="77777777" w:rsidR="00C2118F" w:rsidRPr="00DD5EA3" w:rsidRDefault="00C2118F" w:rsidP="00794980"/>
        </w:tc>
        <w:tc>
          <w:tcPr>
            <w:tcW w:w="854" w:type="dxa"/>
            <w:vMerge w:val="restart"/>
            <w:tcBorders>
              <w:top w:val="nil"/>
              <w:left w:val="single" w:sz="2" w:space="0" w:color="000000"/>
              <w:right w:val="single" w:sz="2" w:space="0" w:color="000000"/>
            </w:tcBorders>
          </w:tcPr>
          <w:p w14:paraId="26ADB506" w14:textId="77777777" w:rsidR="00C2118F" w:rsidRPr="00DD5EA3" w:rsidRDefault="00C2118F" w:rsidP="00794980"/>
        </w:tc>
        <w:tc>
          <w:tcPr>
            <w:tcW w:w="2809" w:type="dxa"/>
            <w:vMerge w:val="restart"/>
            <w:tcBorders>
              <w:top w:val="nil"/>
              <w:left w:val="single" w:sz="2" w:space="0" w:color="000000"/>
            </w:tcBorders>
          </w:tcPr>
          <w:p w14:paraId="7106678A" w14:textId="77777777" w:rsidR="00C2118F" w:rsidRPr="00DD5EA3" w:rsidRDefault="00C2118F" w:rsidP="00794980"/>
        </w:tc>
      </w:tr>
      <w:tr w:rsidR="00A00F36" w:rsidRPr="00DD5EA3" w14:paraId="50C429C6" w14:textId="77777777" w:rsidTr="0034613F">
        <w:trPr>
          <w:trHeight w:hRule="exact" w:val="1152"/>
        </w:trPr>
        <w:tc>
          <w:tcPr>
            <w:tcW w:w="5888" w:type="dxa"/>
            <w:tcBorders>
              <w:top w:val="nil"/>
              <w:bottom w:val="single" w:sz="2" w:space="0" w:color="000000"/>
              <w:right w:val="single" w:sz="2" w:space="0" w:color="000000"/>
            </w:tcBorders>
          </w:tcPr>
          <w:p w14:paraId="4766E820" w14:textId="3C052D0C" w:rsidR="00C2118F" w:rsidRPr="00DD5EA3" w:rsidRDefault="007054DF" w:rsidP="00794980">
            <w:pPr>
              <w:pStyle w:val="TableParagraph"/>
              <w:ind w:right="119"/>
            </w:pPr>
            <w:r w:rsidRPr="00DD5EA3">
              <w:t xml:space="preserve">d. </w:t>
            </w:r>
            <w:r w:rsidR="0034613F">
              <w:t xml:space="preserve"> </w:t>
            </w:r>
            <w:r w:rsidRPr="00DD5EA3">
              <w:t>Where credit is taken for post-event operator actions, the analysis addresses the potential for misleading instrumentation readouts, conflicting instrumentation readouts, and lack of instrumentation readouts</w:t>
            </w:r>
          </w:p>
        </w:tc>
        <w:tc>
          <w:tcPr>
            <w:tcW w:w="1539" w:type="dxa"/>
            <w:vMerge/>
            <w:tcBorders>
              <w:left w:val="single" w:sz="2" w:space="0" w:color="000000"/>
              <w:bottom w:val="single" w:sz="2" w:space="0" w:color="000000"/>
              <w:right w:val="single" w:sz="2" w:space="0" w:color="000000"/>
            </w:tcBorders>
          </w:tcPr>
          <w:p w14:paraId="51E3E37F"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2E9B711B"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1C4ED6DA" w14:textId="77777777" w:rsidR="00C2118F" w:rsidRPr="00DD5EA3" w:rsidRDefault="00C2118F" w:rsidP="00794980"/>
        </w:tc>
        <w:tc>
          <w:tcPr>
            <w:tcW w:w="2809" w:type="dxa"/>
            <w:vMerge/>
            <w:tcBorders>
              <w:left w:val="single" w:sz="2" w:space="0" w:color="000000"/>
              <w:bottom w:val="single" w:sz="2" w:space="0" w:color="000000"/>
            </w:tcBorders>
          </w:tcPr>
          <w:p w14:paraId="17952BF6" w14:textId="77777777" w:rsidR="00C2118F" w:rsidRPr="00DD5EA3" w:rsidRDefault="00C2118F" w:rsidP="00794980"/>
        </w:tc>
      </w:tr>
      <w:tr w:rsidR="00A00F36" w:rsidRPr="00DD5EA3" w14:paraId="7F8267D3" w14:textId="77777777" w:rsidTr="00AB738F">
        <w:trPr>
          <w:trHeight w:hRule="exact" w:val="281"/>
        </w:trPr>
        <w:tc>
          <w:tcPr>
            <w:tcW w:w="5888" w:type="dxa"/>
            <w:tcBorders>
              <w:top w:val="single" w:sz="2" w:space="0" w:color="000000"/>
              <w:bottom w:val="single" w:sz="2" w:space="0" w:color="000000"/>
              <w:right w:val="single" w:sz="2" w:space="0" w:color="000000"/>
            </w:tcBorders>
            <w:shd w:val="clear" w:color="auto" w:fill="B3B3B3"/>
          </w:tcPr>
          <w:p w14:paraId="10836D9F" w14:textId="167FE529" w:rsidR="00C2118F" w:rsidRPr="00DD5EA3" w:rsidRDefault="007054DF" w:rsidP="00794980">
            <w:pPr>
              <w:pStyle w:val="TableParagraph"/>
            </w:pPr>
            <w:r w:rsidRPr="00DD5EA3">
              <w:t xml:space="preserve">3. </w:t>
            </w:r>
            <w:r w:rsidR="001671CA">
              <w:t xml:space="preserve"> </w:t>
            </w:r>
            <w:r w:rsidRPr="00DD5EA3">
              <w:t>Timing Considerations Related to Failures</w:t>
            </w:r>
          </w:p>
        </w:tc>
        <w:tc>
          <w:tcPr>
            <w:tcW w:w="1539" w:type="dxa"/>
            <w:tcBorders>
              <w:top w:val="single" w:sz="2" w:space="0" w:color="000000"/>
              <w:left w:val="single" w:sz="2" w:space="0" w:color="000000"/>
              <w:bottom w:val="single" w:sz="2" w:space="0" w:color="000000"/>
              <w:right w:val="single" w:sz="2" w:space="0" w:color="000000"/>
            </w:tcBorders>
            <w:shd w:val="clear" w:color="auto" w:fill="B3B3B3"/>
          </w:tcPr>
          <w:p w14:paraId="1D111454" w14:textId="77777777" w:rsidR="00C2118F" w:rsidRPr="00DD5EA3" w:rsidRDefault="00C2118F" w:rsidP="00794980"/>
        </w:tc>
        <w:tc>
          <w:tcPr>
            <w:tcW w:w="1368" w:type="dxa"/>
            <w:tcBorders>
              <w:top w:val="single" w:sz="2" w:space="0" w:color="000000"/>
              <w:left w:val="single" w:sz="2" w:space="0" w:color="000000"/>
              <w:bottom w:val="single" w:sz="2" w:space="0" w:color="000000"/>
              <w:right w:val="single" w:sz="2" w:space="0" w:color="000000"/>
            </w:tcBorders>
            <w:shd w:val="clear" w:color="auto" w:fill="B3B3B3"/>
          </w:tcPr>
          <w:p w14:paraId="33458A65" w14:textId="77777777" w:rsidR="00C2118F" w:rsidRPr="00DD5EA3" w:rsidRDefault="00C2118F" w:rsidP="00794980"/>
        </w:tc>
        <w:tc>
          <w:tcPr>
            <w:tcW w:w="854" w:type="dxa"/>
            <w:tcBorders>
              <w:top w:val="single" w:sz="2" w:space="0" w:color="000000"/>
              <w:left w:val="single" w:sz="2" w:space="0" w:color="000000"/>
              <w:bottom w:val="single" w:sz="2" w:space="0" w:color="000000"/>
              <w:right w:val="single" w:sz="2" w:space="0" w:color="000000"/>
            </w:tcBorders>
            <w:shd w:val="clear" w:color="auto" w:fill="B3B3B3"/>
          </w:tcPr>
          <w:p w14:paraId="0DDB2128" w14:textId="77777777" w:rsidR="00C2118F" w:rsidRPr="00DD5EA3" w:rsidRDefault="00C2118F" w:rsidP="00794980"/>
        </w:tc>
        <w:tc>
          <w:tcPr>
            <w:tcW w:w="2809" w:type="dxa"/>
            <w:tcBorders>
              <w:top w:val="single" w:sz="2" w:space="0" w:color="000000"/>
              <w:left w:val="single" w:sz="2" w:space="0" w:color="000000"/>
              <w:bottom w:val="single" w:sz="2" w:space="0" w:color="000000"/>
            </w:tcBorders>
            <w:shd w:val="clear" w:color="auto" w:fill="B3B3B3"/>
          </w:tcPr>
          <w:p w14:paraId="2A93B48E" w14:textId="77777777" w:rsidR="00C2118F" w:rsidRPr="00DD5EA3" w:rsidRDefault="00C2118F" w:rsidP="00794980"/>
        </w:tc>
      </w:tr>
      <w:tr w:rsidR="00A00F36" w:rsidRPr="00DD5EA3" w14:paraId="7737FA3F" w14:textId="77777777" w:rsidTr="0034613F">
        <w:trPr>
          <w:trHeight w:hRule="exact" w:val="1296"/>
        </w:trPr>
        <w:tc>
          <w:tcPr>
            <w:tcW w:w="5888" w:type="dxa"/>
            <w:tcBorders>
              <w:top w:val="single" w:sz="2" w:space="0" w:color="000000"/>
              <w:bottom w:val="nil"/>
              <w:right w:val="single" w:sz="2" w:space="0" w:color="000000"/>
            </w:tcBorders>
          </w:tcPr>
          <w:p w14:paraId="48D60B5A" w14:textId="20AD60B4" w:rsidR="00C2118F" w:rsidRPr="00DD5EA3" w:rsidRDefault="007054DF" w:rsidP="00794980">
            <w:pPr>
              <w:pStyle w:val="TableParagraph"/>
            </w:pPr>
            <w:r w:rsidRPr="00DD5EA3">
              <w:t xml:space="preserve">a. </w:t>
            </w:r>
            <w:r w:rsidR="0034613F">
              <w:t xml:space="preserve"> </w:t>
            </w:r>
            <w:r w:rsidRPr="00DD5EA3">
              <w:t xml:space="preserve">The timing of system and component failures has been addressed within the context of insult type and failure mode. </w:t>
            </w:r>
            <w:r w:rsidR="0034613F">
              <w:t xml:space="preserve"> </w:t>
            </w:r>
            <w:r w:rsidRPr="00DD5EA3">
              <w:t>Time-delays associated with system and component failures may be due to various causes, for example:</w:t>
            </w:r>
          </w:p>
        </w:tc>
        <w:tc>
          <w:tcPr>
            <w:tcW w:w="1539" w:type="dxa"/>
            <w:vMerge w:val="restart"/>
            <w:tcBorders>
              <w:top w:val="single" w:sz="2" w:space="0" w:color="000000"/>
              <w:left w:val="single" w:sz="2" w:space="0" w:color="000000"/>
              <w:bottom w:val="double" w:sz="12" w:space="0" w:color="000000"/>
              <w:right w:val="single" w:sz="2" w:space="0" w:color="000000"/>
            </w:tcBorders>
          </w:tcPr>
          <w:p w14:paraId="567E65B8" w14:textId="77777777" w:rsidR="00C2118F" w:rsidRPr="00DD5EA3" w:rsidRDefault="00C2118F" w:rsidP="00794980"/>
        </w:tc>
        <w:tc>
          <w:tcPr>
            <w:tcW w:w="1368" w:type="dxa"/>
            <w:vMerge w:val="restart"/>
            <w:tcBorders>
              <w:top w:val="single" w:sz="2" w:space="0" w:color="000000"/>
              <w:left w:val="single" w:sz="2" w:space="0" w:color="000000"/>
              <w:bottom w:val="double" w:sz="12" w:space="0" w:color="000000"/>
              <w:right w:val="single" w:sz="2" w:space="0" w:color="000000"/>
            </w:tcBorders>
          </w:tcPr>
          <w:p w14:paraId="4A111E82" w14:textId="77777777" w:rsidR="00C2118F" w:rsidRPr="00DD5EA3" w:rsidRDefault="00C2118F" w:rsidP="00794980"/>
        </w:tc>
        <w:tc>
          <w:tcPr>
            <w:tcW w:w="854" w:type="dxa"/>
            <w:vMerge w:val="restart"/>
            <w:tcBorders>
              <w:top w:val="single" w:sz="2" w:space="0" w:color="000000"/>
              <w:left w:val="single" w:sz="2" w:space="0" w:color="000000"/>
              <w:bottom w:val="double" w:sz="12" w:space="0" w:color="000000"/>
              <w:right w:val="single" w:sz="2" w:space="0" w:color="000000"/>
            </w:tcBorders>
          </w:tcPr>
          <w:p w14:paraId="0DCC32D4" w14:textId="77777777" w:rsidR="00C2118F" w:rsidRPr="00DD5EA3" w:rsidRDefault="00C2118F" w:rsidP="00794980"/>
        </w:tc>
        <w:tc>
          <w:tcPr>
            <w:tcW w:w="2809" w:type="dxa"/>
            <w:vMerge w:val="restart"/>
            <w:tcBorders>
              <w:top w:val="single" w:sz="2" w:space="0" w:color="000000"/>
              <w:left w:val="single" w:sz="2" w:space="0" w:color="000000"/>
              <w:bottom w:val="double" w:sz="12" w:space="0" w:color="000000"/>
            </w:tcBorders>
          </w:tcPr>
          <w:p w14:paraId="6DC69B12" w14:textId="77777777" w:rsidR="00C2118F" w:rsidRPr="00DD5EA3" w:rsidRDefault="00C2118F" w:rsidP="00794980"/>
        </w:tc>
      </w:tr>
      <w:tr w:rsidR="00A00F36" w:rsidRPr="00DD5EA3" w14:paraId="5C579EA1" w14:textId="77777777" w:rsidTr="0034613F">
        <w:trPr>
          <w:trHeight w:val="20"/>
        </w:trPr>
        <w:tc>
          <w:tcPr>
            <w:tcW w:w="5888" w:type="dxa"/>
            <w:tcBorders>
              <w:top w:val="nil"/>
              <w:bottom w:val="nil"/>
              <w:right w:val="single" w:sz="2" w:space="0" w:color="000000"/>
            </w:tcBorders>
          </w:tcPr>
          <w:p w14:paraId="398834B4" w14:textId="77777777" w:rsidR="00C2118F" w:rsidRPr="00DD5EA3" w:rsidRDefault="007054DF" w:rsidP="00794980">
            <w:pPr>
              <w:pStyle w:val="TableParagraph"/>
              <w:ind w:left="352"/>
            </w:pPr>
            <w:proofErr w:type="spellStart"/>
            <w:r w:rsidRPr="00DD5EA3">
              <w:t>i</w:t>
            </w:r>
            <w:proofErr w:type="spellEnd"/>
            <w:r w:rsidRPr="00DD5EA3">
              <w:t>.  Loss of HVAC</w:t>
            </w:r>
          </w:p>
        </w:tc>
        <w:tc>
          <w:tcPr>
            <w:tcW w:w="1539" w:type="dxa"/>
            <w:vMerge/>
            <w:tcBorders>
              <w:left w:val="single" w:sz="2" w:space="0" w:color="000000"/>
              <w:bottom w:val="double" w:sz="12" w:space="0" w:color="000000"/>
              <w:right w:val="single" w:sz="2" w:space="0" w:color="000000"/>
            </w:tcBorders>
          </w:tcPr>
          <w:p w14:paraId="395AB3EF" w14:textId="77777777" w:rsidR="00C2118F" w:rsidRPr="00DD5EA3" w:rsidRDefault="00C2118F" w:rsidP="00794980"/>
        </w:tc>
        <w:tc>
          <w:tcPr>
            <w:tcW w:w="1368" w:type="dxa"/>
            <w:vMerge/>
            <w:tcBorders>
              <w:left w:val="single" w:sz="2" w:space="0" w:color="000000"/>
              <w:bottom w:val="double" w:sz="12" w:space="0" w:color="000000"/>
              <w:right w:val="single" w:sz="2" w:space="0" w:color="000000"/>
            </w:tcBorders>
          </w:tcPr>
          <w:p w14:paraId="67B5A9CB" w14:textId="77777777" w:rsidR="00C2118F" w:rsidRPr="00DD5EA3" w:rsidRDefault="00C2118F" w:rsidP="00794980"/>
        </w:tc>
        <w:tc>
          <w:tcPr>
            <w:tcW w:w="854" w:type="dxa"/>
            <w:vMerge/>
            <w:tcBorders>
              <w:left w:val="single" w:sz="2" w:space="0" w:color="000000"/>
              <w:bottom w:val="double" w:sz="12" w:space="0" w:color="000000"/>
              <w:right w:val="single" w:sz="2" w:space="0" w:color="000000"/>
            </w:tcBorders>
          </w:tcPr>
          <w:p w14:paraId="3F3FC602" w14:textId="77777777" w:rsidR="00C2118F" w:rsidRPr="00DD5EA3" w:rsidRDefault="00C2118F" w:rsidP="00794980"/>
        </w:tc>
        <w:tc>
          <w:tcPr>
            <w:tcW w:w="2809" w:type="dxa"/>
            <w:vMerge/>
            <w:tcBorders>
              <w:left w:val="single" w:sz="2" w:space="0" w:color="000000"/>
              <w:bottom w:val="double" w:sz="12" w:space="0" w:color="000000"/>
            </w:tcBorders>
          </w:tcPr>
          <w:p w14:paraId="0C9C1ED6" w14:textId="77777777" w:rsidR="00C2118F" w:rsidRPr="00DD5EA3" w:rsidRDefault="00C2118F" w:rsidP="00794980"/>
        </w:tc>
      </w:tr>
      <w:tr w:rsidR="00A00F36" w:rsidRPr="00DD5EA3" w14:paraId="39FA26C4" w14:textId="77777777" w:rsidTr="0034613F">
        <w:trPr>
          <w:trHeight w:val="20"/>
        </w:trPr>
        <w:tc>
          <w:tcPr>
            <w:tcW w:w="5888" w:type="dxa"/>
            <w:tcBorders>
              <w:top w:val="nil"/>
              <w:bottom w:val="nil"/>
              <w:right w:val="single" w:sz="2" w:space="0" w:color="000000"/>
            </w:tcBorders>
          </w:tcPr>
          <w:p w14:paraId="286D6ABE" w14:textId="36639542" w:rsidR="00C2118F" w:rsidRPr="00DD5EA3" w:rsidRDefault="007054DF" w:rsidP="00794980">
            <w:pPr>
              <w:pStyle w:val="TableParagraph"/>
              <w:ind w:left="352"/>
            </w:pPr>
            <w:r w:rsidRPr="00DD5EA3">
              <w:t xml:space="preserve">ii. </w:t>
            </w:r>
            <w:r w:rsidR="0034613F">
              <w:t xml:space="preserve"> </w:t>
            </w:r>
            <w:r w:rsidRPr="00DD5EA3">
              <w:t>Loss of instrument air to air accumulators, air receivers</w:t>
            </w:r>
          </w:p>
        </w:tc>
        <w:tc>
          <w:tcPr>
            <w:tcW w:w="1539" w:type="dxa"/>
            <w:vMerge/>
            <w:tcBorders>
              <w:left w:val="single" w:sz="2" w:space="0" w:color="000000"/>
              <w:bottom w:val="double" w:sz="12" w:space="0" w:color="000000"/>
              <w:right w:val="single" w:sz="2" w:space="0" w:color="000000"/>
            </w:tcBorders>
          </w:tcPr>
          <w:p w14:paraId="08A4D637" w14:textId="77777777" w:rsidR="00C2118F" w:rsidRPr="00DD5EA3" w:rsidRDefault="00C2118F" w:rsidP="00794980"/>
        </w:tc>
        <w:tc>
          <w:tcPr>
            <w:tcW w:w="1368" w:type="dxa"/>
            <w:vMerge/>
            <w:tcBorders>
              <w:left w:val="single" w:sz="2" w:space="0" w:color="000000"/>
              <w:bottom w:val="double" w:sz="12" w:space="0" w:color="000000"/>
              <w:right w:val="single" w:sz="2" w:space="0" w:color="000000"/>
            </w:tcBorders>
          </w:tcPr>
          <w:p w14:paraId="36BAB1A1" w14:textId="77777777" w:rsidR="00C2118F" w:rsidRPr="00DD5EA3" w:rsidRDefault="00C2118F" w:rsidP="00794980"/>
        </w:tc>
        <w:tc>
          <w:tcPr>
            <w:tcW w:w="854" w:type="dxa"/>
            <w:vMerge/>
            <w:tcBorders>
              <w:left w:val="single" w:sz="2" w:space="0" w:color="000000"/>
              <w:bottom w:val="double" w:sz="12" w:space="0" w:color="000000"/>
              <w:right w:val="single" w:sz="2" w:space="0" w:color="000000"/>
            </w:tcBorders>
          </w:tcPr>
          <w:p w14:paraId="333D496D" w14:textId="77777777" w:rsidR="00C2118F" w:rsidRPr="00DD5EA3" w:rsidRDefault="00C2118F" w:rsidP="00794980"/>
        </w:tc>
        <w:tc>
          <w:tcPr>
            <w:tcW w:w="2809" w:type="dxa"/>
            <w:vMerge/>
            <w:tcBorders>
              <w:left w:val="single" w:sz="2" w:space="0" w:color="000000"/>
              <w:bottom w:val="double" w:sz="12" w:space="0" w:color="000000"/>
            </w:tcBorders>
          </w:tcPr>
          <w:p w14:paraId="5136AF91" w14:textId="77777777" w:rsidR="00C2118F" w:rsidRPr="00DD5EA3" w:rsidRDefault="00C2118F" w:rsidP="00794980"/>
        </w:tc>
      </w:tr>
      <w:tr w:rsidR="00A00F36" w:rsidRPr="00DD5EA3" w14:paraId="7E20A297" w14:textId="77777777" w:rsidTr="0034613F">
        <w:trPr>
          <w:trHeight w:val="20"/>
        </w:trPr>
        <w:tc>
          <w:tcPr>
            <w:tcW w:w="5888" w:type="dxa"/>
            <w:tcBorders>
              <w:top w:val="nil"/>
              <w:bottom w:val="nil"/>
              <w:right w:val="single" w:sz="2" w:space="0" w:color="000000"/>
            </w:tcBorders>
          </w:tcPr>
          <w:p w14:paraId="4CAE05EB" w14:textId="77777777" w:rsidR="00C2118F" w:rsidRPr="00DD5EA3" w:rsidRDefault="007054DF" w:rsidP="00794980">
            <w:pPr>
              <w:pStyle w:val="TableParagraph"/>
              <w:ind w:left="352"/>
            </w:pPr>
            <w:r w:rsidRPr="00DD5EA3">
              <w:t>iii.  Battery depletion</w:t>
            </w:r>
          </w:p>
        </w:tc>
        <w:tc>
          <w:tcPr>
            <w:tcW w:w="1539" w:type="dxa"/>
            <w:vMerge/>
            <w:tcBorders>
              <w:left w:val="single" w:sz="2" w:space="0" w:color="000000"/>
              <w:bottom w:val="double" w:sz="12" w:space="0" w:color="000000"/>
              <w:right w:val="single" w:sz="2" w:space="0" w:color="000000"/>
            </w:tcBorders>
          </w:tcPr>
          <w:p w14:paraId="4B25E49C" w14:textId="77777777" w:rsidR="00C2118F" w:rsidRPr="00DD5EA3" w:rsidRDefault="00C2118F" w:rsidP="00794980"/>
        </w:tc>
        <w:tc>
          <w:tcPr>
            <w:tcW w:w="1368" w:type="dxa"/>
            <w:vMerge/>
            <w:tcBorders>
              <w:left w:val="single" w:sz="2" w:space="0" w:color="000000"/>
              <w:bottom w:val="double" w:sz="12" w:space="0" w:color="000000"/>
              <w:right w:val="single" w:sz="2" w:space="0" w:color="000000"/>
            </w:tcBorders>
          </w:tcPr>
          <w:p w14:paraId="07BFFF28" w14:textId="77777777" w:rsidR="00C2118F" w:rsidRPr="00DD5EA3" w:rsidRDefault="00C2118F" w:rsidP="00794980"/>
        </w:tc>
        <w:tc>
          <w:tcPr>
            <w:tcW w:w="854" w:type="dxa"/>
            <w:vMerge/>
            <w:tcBorders>
              <w:left w:val="single" w:sz="2" w:space="0" w:color="000000"/>
              <w:bottom w:val="double" w:sz="12" w:space="0" w:color="000000"/>
              <w:right w:val="single" w:sz="2" w:space="0" w:color="000000"/>
            </w:tcBorders>
          </w:tcPr>
          <w:p w14:paraId="6BAC43C5" w14:textId="77777777" w:rsidR="00C2118F" w:rsidRPr="00DD5EA3" w:rsidRDefault="00C2118F" w:rsidP="00794980"/>
        </w:tc>
        <w:tc>
          <w:tcPr>
            <w:tcW w:w="2809" w:type="dxa"/>
            <w:vMerge/>
            <w:tcBorders>
              <w:left w:val="single" w:sz="2" w:space="0" w:color="000000"/>
              <w:bottom w:val="double" w:sz="12" w:space="0" w:color="000000"/>
            </w:tcBorders>
          </w:tcPr>
          <w:p w14:paraId="4AB0DD25" w14:textId="77777777" w:rsidR="00C2118F" w:rsidRPr="00DD5EA3" w:rsidRDefault="00C2118F" w:rsidP="00794980"/>
        </w:tc>
      </w:tr>
      <w:tr w:rsidR="00A00F36" w:rsidRPr="00DD5EA3" w14:paraId="02A323EC" w14:textId="77777777" w:rsidTr="0034613F">
        <w:trPr>
          <w:trHeight w:val="20"/>
        </w:trPr>
        <w:tc>
          <w:tcPr>
            <w:tcW w:w="5888" w:type="dxa"/>
            <w:tcBorders>
              <w:top w:val="nil"/>
              <w:bottom w:val="double" w:sz="12" w:space="0" w:color="000000"/>
              <w:right w:val="single" w:sz="2" w:space="0" w:color="000000"/>
            </w:tcBorders>
          </w:tcPr>
          <w:p w14:paraId="450A6601" w14:textId="2561E3D6" w:rsidR="00C2118F" w:rsidRPr="00DD5EA3" w:rsidRDefault="007054DF" w:rsidP="00794980">
            <w:pPr>
              <w:pStyle w:val="TableParagraph"/>
              <w:ind w:left="352"/>
            </w:pPr>
            <w:r w:rsidRPr="00DD5EA3">
              <w:t xml:space="preserve">iv. </w:t>
            </w:r>
            <w:r w:rsidR="0034613F">
              <w:t xml:space="preserve"> </w:t>
            </w:r>
            <w:r w:rsidRPr="00DD5EA3">
              <w:t>Loss of external cooling to pump seals or bearings</w:t>
            </w:r>
          </w:p>
        </w:tc>
        <w:tc>
          <w:tcPr>
            <w:tcW w:w="1539" w:type="dxa"/>
            <w:vMerge/>
            <w:tcBorders>
              <w:left w:val="single" w:sz="2" w:space="0" w:color="000000"/>
              <w:bottom w:val="double" w:sz="12" w:space="0" w:color="000000"/>
              <w:right w:val="single" w:sz="2" w:space="0" w:color="000000"/>
            </w:tcBorders>
          </w:tcPr>
          <w:p w14:paraId="3AF8049D" w14:textId="77777777" w:rsidR="00C2118F" w:rsidRPr="00DD5EA3" w:rsidRDefault="00C2118F" w:rsidP="00794980"/>
        </w:tc>
        <w:tc>
          <w:tcPr>
            <w:tcW w:w="1368" w:type="dxa"/>
            <w:vMerge/>
            <w:tcBorders>
              <w:left w:val="single" w:sz="2" w:space="0" w:color="000000"/>
              <w:bottom w:val="double" w:sz="12" w:space="0" w:color="000000"/>
              <w:right w:val="single" w:sz="2" w:space="0" w:color="000000"/>
            </w:tcBorders>
          </w:tcPr>
          <w:p w14:paraId="57D5C31D" w14:textId="77777777" w:rsidR="00C2118F" w:rsidRPr="00DD5EA3" w:rsidRDefault="00C2118F" w:rsidP="00794980"/>
        </w:tc>
        <w:tc>
          <w:tcPr>
            <w:tcW w:w="854" w:type="dxa"/>
            <w:vMerge/>
            <w:tcBorders>
              <w:left w:val="single" w:sz="2" w:space="0" w:color="000000"/>
              <w:bottom w:val="double" w:sz="12" w:space="0" w:color="000000"/>
              <w:right w:val="single" w:sz="2" w:space="0" w:color="000000"/>
            </w:tcBorders>
          </w:tcPr>
          <w:p w14:paraId="3EAB25B3" w14:textId="77777777" w:rsidR="00C2118F" w:rsidRPr="00DD5EA3" w:rsidRDefault="00C2118F" w:rsidP="00794980"/>
        </w:tc>
        <w:tc>
          <w:tcPr>
            <w:tcW w:w="2809" w:type="dxa"/>
            <w:vMerge/>
            <w:tcBorders>
              <w:left w:val="single" w:sz="2" w:space="0" w:color="000000"/>
              <w:bottom w:val="double" w:sz="12" w:space="0" w:color="000000"/>
            </w:tcBorders>
          </w:tcPr>
          <w:p w14:paraId="46D208A9" w14:textId="77777777" w:rsidR="00C2118F" w:rsidRPr="00DD5EA3" w:rsidRDefault="00C2118F" w:rsidP="00794980"/>
        </w:tc>
      </w:tr>
      <w:tr w:rsidR="00A00F36" w:rsidRPr="00DD5EA3" w14:paraId="779427A0" w14:textId="77777777" w:rsidTr="00AB738F">
        <w:trPr>
          <w:trHeight w:hRule="exact" w:val="2533"/>
        </w:trPr>
        <w:tc>
          <w:tcPr>
            <w:tcW w:w="5888" w:type="dxa"/>
            <w:tcBorders>
              <w:top w:val="double" w:sz="12" w:space="0" w:color="000000"/>
              <w:bottom w:val="nil"/>
              <w:right w:val="single" w:sz="2" w:space="0" w:color="000000"/>
            </w:tcBorders>
          </w:tcPr>
          <w:p w14:paraId="47A5D71F" w14:textId="661B9EDA" w:rsidR="00C2118F" w:rsidRPr="00DD5EA3" w:rsidRDefault="007054DF" w:rsidP="00794980">
            <w:pPr>
              <w:pStyle w:val="TableParagraph"/>
              <w:ind w:right="332"/>
            </w:pPr>
            <w:r w:rsidRPr="00DD5EA3">
              <w:lastRenderedPageBreak/>
              <w:t xml:space="preserve">b. Where credit has been taken for time delay of a failure, supporting evaluations or calculations that provide the basis for this time delay have been adequately inspected. (Note: </w:t>
            </w:r>
            <w:r w:rsidR="00C0533A">
              <w:t xml:space="preserve"> </w:t>
            </w:r>
            <w:r w:rsidRPr="00DD5EA3">
              <w:t>Supporting evaluations are not necessary to justify the applicant’s assumption that cabling and electrical equipment affected by fire spread beyond the physical damage footprint is subjected to fire damage five minutes after impact.)</w:t>
            </w:r>
          </w:p>
        </w:tc>
        <w:tc>
          <w:tcPr>
            <w:tcW w:w="1539" w:type="dxa"/>
            <w:vMerge/>
            <w:tcBorders>
              <w:left w:val="single" w:sz="2" w:space="0" w:color="000000"/>
              <w:bottom w:val="nil"/>
              <w:right w:val="single" w:sz="2" w:space="0" w:color="000000"/>
            </w:tcBorders>
          </w:tcPr>
          <w:p w14:paraId="403A978E" w14:textId="77777777" w:rsidR="00C2118F" w:rsidRPr="00DD5EA3" w:rsidRDefault="00C2118F" w:rsidP="00794980"/>
        </w:tc>
        <w:tc>
          <w:tcPr>
            <w:tcW w:w="1368" w:type="dxa"/>
            <w:vMerge/>
            <w:tcBorders>
              <w:left w:val="single" w:sz="2" w:space="0" w:color="000000"/>
              <w:bottom w:val="nil"/>
              <w:right w:val="single" w:sz="2" w:space="0" w:color="000000"/>
            </w:tcBorders>
          </w:tcPr>
          <w:p w14:paraId="22D50485" w14:textId="77777777" w:rsidR="00C2118F" w:rsidRPr="00DD5EA3" w:rsidRDefault="00C2118F" w:rsidP="00794980"/>
        </w:tc>
        <w:tc>
          <w:tcPr>
            <w:tcW w:w="854" w:type="dxa"/>
            <w:vMerge/>
            <w:tcBorders>
              <w:left w:val="single" w:sz="2" w:space="0" w:color="000000"/>
              <w:bottom w:val="nil"/>
              <w:right w:val="single" w:sz="2" w:space="0" w:color="000000"/>
            </w:tcBorders>
          </w:tcPr>
          <w:p w14:paraId="611B254D" w14:textId="77777777" w:rsidR="00C2118F" w:rsidRPr="00DD5EA3" w:rsidRDefault="00C2118F" w:rsidP="00794980"/>
        </w:tc>
        <w:tc>
          <w:tcPr>
            <w:tcW w:w="2809" w:type="dxa"/>
            <w:vMerge/>
            <w:tcBorders>
              <w:left w:val="single" w:sz="2" w:space="0" w:color="000000"/>
              <w:bottom w:val="nil"/>
            </w:tcBorders>
          </w:tcPr>
          <w:p w14:paraId="6972E3A5" w14:textId="77777777" w:rsidR="00C2118F" w:rsidRPr="00DD5EA3" w:rsidRDefault="00C2118F" w:rsidP="00794980"/>
        </w:tc>
      </w:tr>
      <w:tr w:rsidR="00A00F36" w:rsidRPr="00DD5EA3" w14:paraId="6DB693F5" w14:textId="77777777" w:rsidTr="00AB738F">
        <w:trPr>
          <w:trHeight w:hRule="exact" w:val="323"/>
        </w:trPr>
        <w:tc>
          <w:tcPr>
            <w:tcW w:w="5888" w:type="dxa"/>
            <w:tcBorders>
              <w:top w:val="nil"/>
              <w:bottom w:val="single" w:sz="2" w:space="0" w:color="000000"/>
              <w:right w:val="single" w:sz="2" w:space="0" w:color="000000"/>
            </w:tcBorders>
            <w:shd w:val="clear" w:color="auto" w:fill="B3B3B3"/>
          </w:tcPr>
          <w:p w14:paraId="360338E3" w14:textId="77777777" w:rsidR="00C2118F" w:rsidRPr="00DD5EA3" w:rsidRDefault="007054DF" w:rsidP="00794980">
            <w:pPr>
              <w:pStyle w:val="TableParagraph"/>
            </w:pPr>
            <w:r w:rsidRPr="00DD5EA3">
              <w:t>4. System/Component Dependencies</w:t>
            </w:r>
          </w:p>
        </w:tc>
        <w:tc>
          <w:tcPr>
            <w:tcW w:w="1539" w:type="dxa"/>
            <w:tcBorders>
              <w:top w:val="nil"/>
              <w:left w:val="single" w:sz="2" w:space="0" w:color="000000"/>
              <w:bottom w:val="single" w:sz="2" w:space="0" w:color="000000"/>
              <w:right w:val="single" w:sz="2" w:space="0" w:color="000000"/>
            </w:tcBorders>
            <w:shd w:val="clear" w:color="auto" w:fill="B3B3B3"/>
          </w:tcPr>
          <w:p w14:paraId="34AA37F4" w14:textId="77777777" w:rsidR="00C2118F" w:rsidRPr="00DD5EA3" w:rsidRDefault="00C2118F" w:rsidP="00794980"/>
        </w:tc>
        <w:tc>
          <w:tcPr>
            <w:tcW w:w="1368" w:type="dxa"/>
            <w:tcBorders>
              <w:top w:val="nil"/>
              <w:left w:val="single" w:sz="2" w:space="0" w:color="000000"/>
              <w:bottom w:val="single" w:sz="2" w:space="0" w:color="000000"/>
              <w:right w:val="single" w:sz="2" w:space="0" w:color="000000"/>
            </w:tcBorders>
            <w:shd w:val="clear" w:color="auto" w:fill="B3B3B3"/>
          </w:tcPr>
          <w:p w14:paraId="01315D2B" w14:textId="77777777" w:rsidR="00C2118F" w:rsidRPr="00DD5EA3" w:rsidRDefault="00C2118F" w:rsidP="00794980"/>
        </w:tc>
        <w:tc>
          <w:tcPr>
            <w:tcW w:w="854" w:type="dxa"/>
            <w:tcBorders>
              <w:top w:val="nil"/>
              <w:left w:val="single" w:sz="2" w:space="0" w:color="000000"/>
              <w:bottom w:val="single" w:sz="2" w:space="0" w:color="000000"/>
              <w:right w:val="single" w:sz="2" w:space="0" w:color="000000"/>
            </w:tcBorders>
            <w:shd w:val="clear" w:color="auto" w:fill="B3B3B3"/>
          </w:tcPr>
          <w:p w14:paraId="5DCFDFB6" w14:textId="77777777" w:rsidR="00C2118F" w:rsidRPr="00DD5EA3" w:rsidRDefault="00C2118F" w:rsidP="00794980"/>
        </w:tc>
        <w:tc>
          <w:tcPr>
            <w:tcW w:w="2809" w:type="dxa"/>
            <w:tcBorders>
              <w:top w:val="nil"/>
              <w:left w:val="single" w:sz="2" w:space="0" w:color="000000"/>
              <w:bottom w:val="single" w:sz="2" w:space="0" w:color="000000"/>
            </w:tcBorders>
            <w:shd w:val="clear" w:color="auto" w:fill="B3B3B3"/>
          </w:tcPr>
          <w:p w14:paraId="0AC61F97" w14:textId="77777777" w:rsidR="00C2118F" w:rsidRPr="00DD5EA3" w:rsidRDefault="00C2118F" w:rsidP="00794980"/>
        </w:tc>
      </w:tr>
      <w:tr w:rsidR="00A00F36" w:rsidRPr="00DD5EA3" w14:paraId="7CC0F01C" w14:textId="77777777">
        <w:trPr>
          <w:trHeight w:hRule="exact" w:val="556"/>
        </w:trPr>
        <w:tc>
          <w:tcPr>
            <w:tcW w:w="5888" w:type="dxa"/>
            <w:tcBorders>
              <w:top w:val="single" w:sz="2" w:space="0" w:color="000000"/>
              <w:bottom w:val="nil"/>
              <w:right w:val="single" w:sz="2" w:space="0" w:color="000000"/>
            </w:tcBorders>
          </w:tcPr>
          <w:p w14:paraId="10570F60" w14:textId="77777777" w:rsidR="00C2118F" w:rsidRPr="00DD5EA3" w:rsidRDefault="007054DF" w:rsidP="00794980">
            <w:pPr>
              <w:pStyle w:val="TableParagraph"/>
              <w:ind w:right="104"/>
            </w:pPr>
            <w:r w:rsidRPr="00DD5EA3">
              <w:t>a. System and component dependencies have been identified and accounted for in the analysis.</w:t>
            </w:r>
          </w:p>
        </w:tc>
        <w:tc>
          <w:tcPr>
            <w:tcW w:w="1539" w:type="dxa"/>
            <w:vMerge w:val="restart"/>
            <w:tcBorders>
              <w:top w:val="single" w:sz="2" w:space="0" w:color="000000"/>
              <w:left w:val="single" w:sz="2" w:space="0" w:color="000000"/>
              <w:right w:val="single" w:sz="2" w:space="0" w:color="000000"/>
            </w:tcBorders>
          </w:tcPr>
          <w:p w14:paraId="76F5829B"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43A05F02"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7A699C60" w14:textId="77777777" w:rsidR="00C2118F" w:rsidRPr="00DD5EA3" w:rsidRDefault="00C2118F" w:rsidP="00794980"/>
        </w:tc>
        <w:tc>
          <w:tcPr>
            <w:tcW w:w="2809" w:type="dxa"/>
            <w:vMerge w:val="restart"/>
            <w:tcBorders>
              <w:top w:val="single" w:sz="2" w:space="0" w:color="000000"/>
              <w:left w:val="single" w:sz="2" w:space="0" w:color="000000"/>
            </w:tcBorders>
          </w:tcPr>
          <w:p w14:paraId="40A1081C" w14:textId="77777777" w:rsidR="00C2118F" w:rsidRPr="00DD5EA3" w:rsidRDefault="00C2118F" w:rsidP="00794980"/>
        </w:tc>
      </w:tr>
      <w:tr w:rsidR="00A00F36" w:rsidRPr="00DD5EA3" w14:paraId="3413C707" w14:textId="77777777">
        <w:trPr>
          <w:trHeight w:hRule="exact" w:val="828"/>
        </w:trPr>
        <w:tc>
          <w:tcPr>
            <w:tcW w:w="5888" w:type="dxa"/>
            <w:tcBorders>
              <w:top w:val="nil"/>
              <w:bottom w:val="nil"/>
              <w:right w:val="single" w:sz="2" w:space="0" w:color="000000"/>
            </w:tcBorders>
          </w:tcPr>
          <w:p w14:paraId="10C86F7D" w14:textId="77777777" w:rsidR="00C2118F" w:rsidRPr="00DD5EA3" w:rsidRDefault="007054DF" w:rsidP="00794980">
            <w:pPr>
              <w:pStyle w:val="TableParagraph"/>
              <w:ind w:right="372"/>
            </w:pPr>
            <w:r w:rsidRPr="00DD5EA3">
              <w:t>b. Functional dependencies assumed in the analysis are consistent with those assumed in the PRA.</w:t>
            </w:r>
          </w:p>
        </w:tc>
        <w:tc>
          <w:tcPr>
            <w:tcW w:w="1539" w:type="dxa"/>
            <w:vMerge/>
            <w:tcBorders>
              <w:left w:val="single" w:sz="2" w:space="0" w:color="000000"/>
              <w:right w:val="single" w:sz="2" w:space="0" w:color="000000"/>
            </w:tcBorders>
          </w:tcPr>
          <w:p w14:paraId="7469D810" w14:textId="77777777" w:rsidR="00C2118F" w:rsidRPr="00DD5EA3" w:rsidRDefault="00C2118F" w:rsidP="00794980"/>
        </w:tc>
        <w:tc>
          <w:tcPr>
            <w:tcW w:w="1368" w:type="dxa"/>
            <w:vMerge/>
            <w:tcBorders>
              <w:left w:val="single" w:sz="2" w:space="0" w:color="000000"/>
              <w:right w:val="single" w:sz="2" w:space="0" w:color="000000"/>
            </w:tcBorders>
          </w:tcPr>
          <w:p w14:paraId="1B92CCDC" w14:textId="77777777" w:rsidR="00C2118F" w:rsidRPr="00DD5EA3" w:rsidRDefault="00C2118F" w:rsidP="00794980"/>
        </w:tc>
        <w:tc>
          <w:tcPr>
            <w:tcW w:w="854" w:type="dxa"/>
            <w:vMerge/>
            <w:tcBorders>
              <w:left w:val="single" w:sz="2" w:space="0" w:color="000000"/>
              <w:right w:val="single" w:sz="2" w:space="0" w:color="000000"/>
            </w:tcBorders>
          </w:tcPr>
          <w:p w14:paraId="69C9CEE3" w14:textId="77777777" w:rsidR="00C2118F" w:rsidRPr="00DD5EA3" w:rsidRDefault="00C2118F" w:rsidP="00794980"/>
        </w:tc>
        <w:tc>
          <w:tcPr>
            <w:tcW w:w="2809" w:type="dxa"/>
            <w:vMerge/>
            <w:tcBorders>
              <w:left w:val="single" w:sz="2" w:space="0" w:color="000000"/>
            </w:tcBorders>
          </w:tcPr>
          <w:p w14:paraId="7E12D8CA" w14:textId="77777777" w:rsidR="00C2118F" w:rsidRPr="00DD5EA3" w:rsidRDefault="00C2118F" w:rsidP="00794980"/>
        </w:tc>
      </w:tr>
      <w:tr w:rsidR="00A00F36" w:rsidRPr="00DD5EA3" w14:paraId="1D9BAC28" w14:textId="77777777">
        <w:trPr>
          <w:trHeight w:hRule="exact" w:val="1102"/>
        </w:trPr>
        <w:tc>
          <w:tcPr>
            <w:tcW w:w="5888" w:type="dxa"/>
            <w:tcBorders>
              <w:top w:val="nil"/>
              <w:bottom w:val="nil"/>
              <w:right w:val="single" w:sz="2" w:space="0" w:color="000000"/>
            </w:tcBorders>
          </w:tcPr>
          <w:p w14:paraId="75C724F1" w14:textId="77777777" w:rsidR="00C2118F" w:rsidRPr="00DD5EA3" w:rsidRDefault="007054DF" w:rsidP="00794980">
            <w:pPr>
              <w:pStyle w:val="TableParagraph"/>
              <w:ind w:right="417"/>
            </w:pPr>
            <w:r w:rsidRPr="00DD5EA3">
              <w:t>c. Documentation used to identify system and component dependencies (e.g., PRA, system descriptions) have been adequately inspected by the applicant per the applicant’s QA program.</w:t>
            </w:r>
          </w:p>
        </w:tc>
        <w:tc>
          <w:tcPr>
            <w:tcW w:w="1539" w:type="dxa"/>
            <w:vMerge/>
            <w:tcBorders>
              <w:left w:val="single" w:sz="2" w:space="0" w:color="000000"/>
              <w:right w:val="single" w:sz="2" w:space="0" w:color="000000"/>
            </w:tcBorders>
          </w:tcPr>
          <w:p w14:paraId="73E123BD" w14:textId="77777777" w:rsidR="00C2118F" w:rsidRPr="00DD5EA3" w:rsidRDefault="00C2118F" w:rsidP="00794980"/>
        </w:tc>
        <w:tc>
          <w:tcPr>
            <w:tcW w:w="1368" w:type="dxa"/>
            <w:vMerge/>
            <w:tcBorders>
              <w:left w:val="single" w:sz="2" w:space="0" w:color="000000"/>
              <w:right w:val="single" w:sz="2" w:space="0" w:color="000000"/>
            </w:tcBorders>
          </w:tcPr>
          <w:p w14:paraId="1F2502F9" w14:textId="77777777" w:rsidR="00C2118F" w:rsidRPr="00DD5EA3" w:rsidRDefault="00C2118F" w:rsidP="00794980"/>
        </w:tc>
        <w:tc>
          <w:tcPr>
            <w:tcW w:w="854" w:type="dxa"/>
            <w:vMerge/>
            <w:tcBorders>
              <w:left w:val="single" w:sz="2" w:space="0" w:color="000000"/>
              <w:right w:val="single" w:sz="2" w:space="0" w:color="000000"/>
            </w:tcBorders>
          </w:tcPr>
          <w:p w14:paraId="69EFC0ED" w14:textId="77777777" w:rsidR="00C2118F" w:rsidRPr="00DD5EA3" w:rsidRDefault="00C2118F" w:rsidP="00794980"/>
        </w:tc>
        <w:tc>
          <w:tcPr>
            <w:tcW w:w="2809" w:type="dxa"/>
            <w:vMerge/>
            <w:tcBorders>
              <w:left w:val="single" w:sz="2" w:space="0" w:color="000000"/>
            </w:tcBorders>
          </w:tcPr>
          <w:p w14:paraId="2DC94653" w14:textId="77777777" w:rsidR="00C2118F" w:rsidRPr="00DD5EA3" w:rsidRDefault="00C2118F" w:rsidP="00794980"/>
        </w:tc>
      </w:tr>
      <w:tr w:rsidR="00A00F36" w:rsidRPr="00DD5EA3" w14:paraId="20FA17DA" w14:textId="77777777">
        <w:trPr>
          <w:trHeight w:hRule="exact" w:val="1660"/>
        </w:trPr>
        <w:tc>
          <w:tcPr>
            <w:tcW w:w="5888" w:type="dxa"/>
            <w:tcBorders>
              <w:top w:val="nil"/>
              <w:bottom w:val="single" w:sz="2" w:space="0" w:color="000000"/>
              <w:right w:val="single" w:sz="2" w:space="0" w:color="000000"/>
            </w:tcBorders>
          </w:tcPr>
          <w:p w14:paraId="78283160" w14:textId="77777777" w:rsidR="00C2118F" w:rsidRPr="00DD5EA3" w:rsidRDefault="007054DF" w:rsidP="00794980">
            <w:pPr>
              <w:pStyle w:val="TableParagraph"/>
              <w:ind w:right="492"/>
            </w:pPr>
            <w:r w:rsidRPr="00DD5EA3">
              <w:t>d. Where credit has been taken for a delayed dependence (e.g., due to loss of room cooling or battery depletion), supporting evaluations or calculations that provide the basis for this time delayed dependence have been adequately inspected.</w:t>
            </w:r>
          </w:p>
        </w:tc>
        <w:tc>
          <w:tcPr>
            <w:tcW w:w="1539" w:type="dxa"/>
            <w:vMerge/>
            <w:tcBorders>
              <w:left w:val="single" w:sz="2" w:space="0" w:color="000000"/>
              <w:bottom w:val="single" w:sz="2" w:space="0" w:color="000000"/>
              <w:right w:val="single" w:sz="2" w:space="0" w:color="000000"/>
            </w:tcBorders>
          </w:tcPr>
          <w:p w14:paraId="38FB2E94"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1736C39A"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2AFAAAA3" w14:textId="77777777" w:rsidR="00C2118F" w:rsidRPr="00DD5EA3" w:rsidRDefault="00C2118F" w:rsidP="00794980"/>
        </w:tc>
        <w:tc>
          <w:tcPr>
            <w:tcW w:w="2809" w:type="dxa"/>
            <w:vMerge/>
            <w:tcBorders>
              <w:left w:val="single" w:sz="2" w:space="0" w:color="000000"/>
              <w:bottom w:val="single" w:sz="2" w:space="0" w:color="000000"/>
            </w:tcBorders>
          </w:tcPr>
          <w:p w14:paraId="6D70F1D3" w14:textId="77777777" w:rsidR="00C2118F" w:rsidRPr="00DD5EA3" w:rsidRDefault="00C2118F" w:rsidP="00794980"/>
        </w:tc>
      </w:tr>
      <w:tr w:rsidR="00A00F36" w:rsidRPr="00DD5EA3" w14:paraId="1605D765" w14:textId="77777777" w:rsidTr="00AB738F">
        <w:trPr>
          <w:trHeight w:hRule="exact" w:val="280"/>
        </w:trPr>
        <w:tc>
          <w:tcPr>
            <w:tcW w:w="5888" w:type="dxa"/>
            <w:tcBorders>
              <w:top w:val="single" w:sz="2" w:space="0" w:color="000000"/>
              <w:bottom w:val="double" w:sz="12" w:space="0" w:color="000000"/>
              <w:right w:val="single" w:sz="2" w:space="0" w:color="000000"/>
            </w:tcBorders>
            <w:shd w:val="clear" w:color="auto" w:fill="B3B3B3"/>
          </w:tcPr>
          <w:p w14:paraId="3571C4C3" w14:textId="77777777" w:rsidR="00C2118F" w:rsidRPr="00DD5EA3" w:rsidRDefault="007054DF" w:rsidP="00794980">
            <w:pPr>
              <w:pStyle w:val="TableParagraph"/>
            </w:pPr>
            <w:r w:rsidRPr="00DD5EA3">
              <w:t>5. Spatial Configuration of Systems/Components</w:t>
            </w:r>
          </w:p>
        </w:tc>
        <w:tc>
          <w:tcPr>
            <w:tcW w:w="1539" w:type="dxa"/>
            <w:tcBorders>
              <w:top w:val="single" w:sz="2" w:space="0" w:color="000000"/>
              <w:left w:val="single" w:sz="2" w:space="0" w:color="000000"/>
              <w:bottom w:val="double" w:sz="12" w:space="0" w:color="000000"/>
              <w:right w:val="single" w:sz="2" w:space="0" w:color="000000"/>
            </w:tcBorders>
            <w:shd w:val="clear" w:color="auto" w:fill="B3B3B3"/>
          </w:tcPr>
          <w:p w14:paraId="68963A04" w14:textId="77777777" w:rsidR="00C2118F" w:rsidRPr="00DD5EA3" w:rsidRDefault="00C2118F" w:rsidP="00794980"/>
        </w:tc>
        <w:tc>
          <w:tcPr>
            <w:tcW w:w="1368" w:type="dxa"/>
            <w:tcBorders>
              <w:top w:val="single" w:sz="2" w:space="0" w:color="000000"/>
              <w:left w:val="single" w:sz="2" w:space="0" w:color="000000"/>
              <w:bottom w:val="double" w:sz="12" w:space="0" w:color="000000"/>
              <w:right w:val="single" w:sz="2" w:space="0" w:color="000000"/>
            </w:tcBorders>
            <w:shd w:val="clear" w:color="auto" w:fill="B3B3B3"/>
          </w:tcPr>
          <w:p w14:paraId="663C88BD" w14:textId="77777777" w:rsidR="00C2118F" w:rsidRPr="00DD5EA3" w:rsidRDefault="00C2118F" w:rsidP="00794980"/>
        </w:tc>
        <w:tc>
          <w:tcPr>
            <w:tcW w:w="854" w:type="dxa"/>
            <w:tcBorders>
              <w:top w:val="single" w:sz="2" w:space="0" w:color="000000"/>
              <w:left w:val="single" w:sz="2" w:space="0" w:color="000000"/>
              <w:bottom w:val="double" w:sz="12" w:space="0" w:color="000000"/>
              <w:right w:val="single" w:sz="2" w:space="0" w:color="000000"/>
            </w:tcBorders>
            <w:shd w:val="clear" w:color="auto" w:fill="B3B3B3"/>
          </w:tcPr>
          <w:p w14:paraId="3B5699F8" w14:textId="77777777" w:rsidR="00C2118F" w:rsidRPr="00DD5EA3" w:rsidRDefault="00C2118F" w:rsidP="00794980"/>
        </w:tc>
        <w:tc>
          <w:tcPr>
            <w:tcW w:w="2809" w:type="dxa"/>
            <w:tcBorders>
              <w:top w:val="single" w:sz="2" w:space="0" w:color="000000"/>
              <w:left w:val="single" w:sz="2" w:space="0" w:color="000000"/>
              <w:bottom w:val="double" w:sz="12" w:space="0" w:color="000000"/>
            </w:tcBorders>
            <w:shd w:val="clear" w:color="auto" w:fill="B3B3B3"/>
          </w:tcPr>
          <w:p w14:paraId="045D9ABC" w14:textId="77777777" w:rsidR="00C2118F" w:rsidRPr="00DD5EA3" w:rsidRDefault="00C2118F" w:rsidP="00794980"/>
        </w:tc>
      </w:tr>
      <w:tr w:rsidR="00A00F36" w:rsidRPr="00DD5EA3" w14:paraId="5FCD6FE8" w14:textId="77777777" w:rsidTr="00AB738F">
        <w:trPr>
          <w:trHeight w:hRule="exact" w:val="2192"/>
        </w:trPr>
        <w:tc>
          <w:tcPr>
            <w:tcW w:w="5888" w:type="dxa"/>
            <w:tcBorders>
              <w:top w:val="double" w:sz="12" w:space="0" w:color="000000"/>
              <w:bottom w:val="nil"/>
              <w:right w:val="single" w:sz="2" w:space="0" w:color="000000"/>
            </w:tcBorders>
          </w:tcPr>
          <w:p w14:paraId="792500E6" w14:textId="4387234C" w:rsidR="00C2118F" w:rsidRPr="00DD5EA3" w:rsidRDefault="007054DF" w:rsidP="00794980">
            <w:pPr>
              <w:pStyle w:val="TableParagraph"/>
              <w:ind w:right="165"/>
            </w:pPr>
            <w:r w:rsidRPr="00DD5EA3">
              <w:lastRenderedPageBreak/>
              <w:t xml:space="preserve">a. </w:t>
            </w:r>
            <w:r w:rsidR="001671CA">
              <w:t xml:space="preserve"> </w:t>
            </w:r>
            <w:r w:rsidRPr="00DD5EA3">
              <w:t>The set of buildings and structures (e.g., tanks) that contain SSCs that can be used to support either safe shutdown of the reactor following a plant trip, mitigation of severe accidents, or contain the spent fuel pool has been identified. Buildings and structures that contain components needed for system operation, including cables, pipe runs, and ventilation ducts, have been retained for the analysis.</w:t>
            </w:r>
          </w:p>
        </w:tc>
        <w:tc>
          <w:tcPr>
            <w:tcW w:w="1539" w:type="dxa"/>
            <w:vMerge w:val="restart"/>
            <w:tcBorders>
              <w:top w:val="double" w:sz="12" w:space="0" w:color="000000"/>
              <w:left w:val="single" w:sz="2" w:space="0" w:color="000000"/>
              <w:bottom w:val="nil"/>
              <w:right w:val="single" w:sz="2" w:space="0" w:color="000000"/>
            </w:tcBorders>
          </w:tcPr>
          <w:p w14:paraId="1BA07523" w14:textId="77777777" w:rsidR="00C2118F" w:rsidRPr="00DD5EA3" w:rsidRDefault="00C2118F" w:rsidP="00794980"/>
        </w:tc>
        <w:tc>
          <w:tcPr>
            <w:tcW w:w="1368" w:type="dxa"/>
            <w:vMerge w:val="restart"/>
            <w:tcBorders>
              <w:top w:val="double" w:sz="12" w:space="0" w:color="000000"/>
              <w:left w:val="single" w:sz="2" w:space="0" w:color="000000"/>
              <w:bottom w:val="nil"/>
              <w:right w:val="single" w:sz="2" w:space="0" w:color="000000"/>
            </w:tcBorders>
          </w:tcPr>
          <w:p w14:paraId="75BA83AC" w14:textId="77777777" w:rsidR="00C2118F" w:rsidRPr="00DD5EA3" w:rsidRDefault="00C2118F" w:rsidP="00794980"/>
        </w:tc>
        <w:tc>
          <w:tcPr>
            <w:tcW w:w="854" w:type="dxa"/>
            <w:vMerge w:val="restart"/>
            <w:tcBorders>
              <w:top w:val="double" w:sz="12" w:space="0" w:color="000000"/>
              <w:left w:val="single" w:sz="2" w:space="0" w:color="000000"/>
              <w:bottom w:val="nil"/>
              <w:right w:val="single" w:sz="2" w:space="0" w:color="000000"/>
            </w:tcBorders>
          </w:tcPr>
          <w:p w14:paraId="0F5A5406" w14:textId="77777777" w:rsidR="00C2118F" w:rsidRPr="00DD5EA3" w:rsidRDefault="00C2118F" w:rsidP="00794980"/>
        </w:tc>
        <w:tc>
          <w:tcPr>
            <w:tcW w:w="2809" w:type="dxa"/>
            <w:vMerge w:val="restart"/>
            <w:tcBorders>
              <w:top w:val="double" w:sz="12" w:space="0" w:color="000000"/>
              <w:left w:val="single" w:sz="2" w:space="0" w:color="000000"/>
              <w:bottom w:val="nil"/>
            </w:tcBorders>
          </w:tcPr>
          <w:p w14:paraId="17562B72" w14:textId="77777777" w:rsidR="00C2118F" w:rsidRPr="00DD5EA3" w:rsidRDefault="00C2118F" w:rsidP="00794980"/>
        </w:tc>
      </w:tr>
      <w:tr w:rsidR="00A00F36" w:rsidRPr="00DD5EA3" w14:paraId="066BBE0B" w14:textId="77777777" w:rsidTr="00AB738F">
        <w:trPr>
          <w:trHeight w:hRule="exact" w:val="829"/>
        </w:trPr>
        <w:tc>
          <w:tcPr>
            <w:tcW w:w="5888" w:type="dxa"/>
            <w:tcBorders>
              <w:top w:val="nil"/>
              <w:bottom w:val="nil"/>
              <w:right w:val="single" w:sz="2" w:space="0" w:color="000000"/>
            </w:tcBorders>
          </w:tcPr>
          <w:p w14:paraId="674AF9A9" w14:textId="3261E670" w:rsidR="00C2118F" w:rsidRPr="00DD5EA3" w:rsidRDefault="007054DF" w:rsidP="00794980">
            <w:pPr>
              <w:pStyle w:val="TableParagraph"/>
              <w:ind w:right="385"/>
            </w:pPr>
            <w:r w:rsidRPr="00DD5EA3">
              <w:t xml:space="preserve">b. </w:t>
            </w:r>
            <w:r w:rsidR="001671CA">
              <w:t xml:space="preserve"> </w:t>
            </w:r>
            <w:r w:rsidRPr="00DD5EA3">
              <w:t>The analysis has developed spatial information for systems and components and appropriately utilized this spatial information in the analysis.</w:t>
            </w:r>
          </w:p>
        </w:tc>
        <w:tc>
          <w:tcPr>
            <w:tcW w:w="1539" w:type="dxa"/>
            <w:vMerge/>
            <w:tcBorders>
              <w:left w:val="single" w:sz="2" w:space="0" w:color="000000"/>
              <w:bottom w:val="nil"/>
              <w:right w:val="single" w:sz="2" w:space="0" w:color="000000"/>
            </w:tcBorders>
          </w:tcPr>
          <w:p w14:paraId="4258B531" w14:textId="77777777" w:rsidR="00C2118F" w:rsidRPr="00DD5EA3" w:rsidRDefault="00C2118F" w:rsidP="00794980"/>
        </w:tc>
        <w:tc>
          <w:tcPr>
            <w:tcW w:w="1368" w:type="dxa"/>
            <w:vMerge/>
            <w:tcBorders>
              <w:left w:val="single" w:sz="2" w:space="0" w:color="000000"/>
              <w:bottom w:val="nil"/>
              <w:right w:val="single" w:sz="2" w:space="0" w:color="000000"/>
            </w:tcBorders>
          </w:tcPr>
          <w:p w14:paraId="602BE8BF" w14:textId="77777777" w:rsidR="00C2118F" w:rsidRPr="00DD5EA3" w:rsidRDefault="00C2118F" w:rsidP="00794980"/>
        </w:tc>
        <w:tc>
          <w:tcPr>
            <w:tcW w:w="854" w:type="dxa"/>
            <w:vMerge/>
            <w:tcBorders>
              <w:left w:val="single" w:sz="2" w:space="0" w:color="000000"/>
              <w:bottom w:val="nil"/>
              <w:right w:val="single" w:sz="2" w:space="0" w:color="000000"/>
            </w:tcBorders>
          </w:tcPr>
          <w:p w14:paraId="0F8CE053" w14:textId="77777777" w:rsidR="00C2118F" w:rsidRPr="00DD5EA3" w:rsidRDefault="00C2118F" w:rsidP="00794980"/>
        </w:tc>
        <w:tc>
          <w:tcPr>
            <w:tcW w:w="2809" w:type="dxa"/>
            <w:vMerge/>
            <w:tcBorders>
              <w:left w:val="single" w:sz="2" w:space="0" w:color="000000"/>
              <w:bottom w:val="nil"/>
            </w:tcBorders>
          </w:tcPr>
          <w:p w14:paraId="2A868A13" w14:textId="77777777" w:rsidR="00C2118F" w:rsidRPr="00DD5EA3" w:rsidRDefault="00C2118F" w:rsidP="00794980"/>
        </w:tc>
      </w:tr>
      <w:tr w:rsidR="00A00F36" w:rsidRPr="00DD5EA3" w14:paraId="30F46068" w14:textId="77777777" w:rsidTr="00AB738F">
        <w:trPr>
          <w:trHeight w:hRule="exact" w:val="1428"/>
        </w:trPr>
        <w:tc>
          <w:tcPr>
            <w:tcW w:w="5888" w:type="dxa"/>
            <w:tcBorders>
              <w:top w:val="nil"/>
              <w:bottom w:val="nil"/>
              <w:right w:val="single" w:sz="2" w:space="0" w:color="000000"/>
            </w:tcBorders>
          </w:tcPr>
          <w:p w14:paraId="6E6655E1" w14:textId="70D229A1" w:rsidR="00C2118F" w:rsidRPr="00DD5EA3" w:rsidRDefault="007054DF" w:rsidP="00794980">
            <w:pPr>
              <w:pStyle w:val="TableParagraph"/>
              <w:ind w:right="165"/>
            </w:pPr>
            <w:r w:rsidRPr="00DD5EA3">
              <w:t xml:space="preserve">c. </w:t>
            </w:r>
            <w:r w:rsidR="001671CA">
              <w:t xml:space="preserve"> </w:t>
            </w:r>
            <w:r w:rsidRPr="00DD5EA3">
              <w:t>Documentation used by the applicant to develop and identify spatial information (e.g., internal flooding analysis, internal fire analysis, building layout diagrams) has been adequately inspected.</w:t>
            </w:r>
          </w:p>
        </w:tc>
        <w:tc>
          <w:tcPr>
            <w:tcW w:w="1539" w:type="dxa"/>
            <w:vMerge/>
            <w:tcBorders>
              <w:left w:val="single" w:sz="2" w:space="0" w:color="000000"/>
              <w:bottom w:val="nil"/>
              <w:right w:val="single" w:sz="2" w:space="0" w:color="000000"/>
            </w:tcBorders>
          </w:tcPr>
          <w:p w14:paraId="66F9872E" w14:textId="77777777" w:rsidR="00C2118F" w:rsidRPr="00DD5EA3" w:rsidRDefault="00C2118F" w:rsidP="00794980"/>
        </w:tc>
        <w:tc>
          <w:tcPr>
            <w:tcW w:w="1368" w:type="dxa"/>
            <w:vMerge/>
            <w:tcBorders>
              <w:left w:val="single" w:sz="2" w:space="0" w:color="000000"/>
              <w:bottom w:val="nil"/>
              <w:right w:val="single" w:sz="2" w:space="0" w:color="000000"/>
            </w:tcBorders>
          </w:tcPr>
          <w:p w14:paraId="0DC3E607" w14:textId="77777777" w:rsidR="00C2118F" w:rsidRPr="00DD5EA3" w:rsidRDefault="00C2118F" w:rsidP="00794980"/>
        </w:tc>
        <w:tc>
          <w:tcPr>
            <w:tcW w:w="854" w:type="dxa"/>
            <w:vMerge/>
            <w:tcBorders>
              <w:left w:val="single" w:sz="2" w:space="0" w:color="000000"/>
              <w:bottom w:val="nil"/>
              <w:right w:val="single" w:sz="2" w:space="0" w:color="000000"/>
            </w:tcBorders>
          </w:tcPr>
          <w:p w14:paraId="2F5C46C1" w14:textId="77777777" w:rsidR="00C2118F" w:rsidRPr="00DD5EA3" w:rsidRDefault="00C2118F" w:rsidP="00794980"/>
        </w:tc>
        <w:tc>
          <w:tcPr>
            <w:tcW w:w="2809" w:type="dxa"/>
            <w:vMerge/>
            <w:tcBorders>
              <w:left w:val="single" w:sz="2" w:space="0" w:color="000000"/>
              <w:bottom w:val="nil"/>
            </w:tcBorders>
          </w:tcPr>
          <w:p w14:paraId="02131409" w14:textId="77777777" w:rsidR="00C2118F" w:rsidRPr="00DD5EA3" w:rsidRDefault="00C2118F" w:rsidP="00794980"/>
        </w:tc>
      </w:tr>
      <w:tr w:rsidR="00A00F36" w:rsidRPr="00DD5EA3" w14:paraId="0E578E54" w14:textId="77777777" w:rsidTr="00AB738F">
        <w:trPr>
          <w:trHeight w:hRule="exact" w:val="323"/>
        </w:trPr>
        <w:tc>
          <w:tcPr>
            <w:tcW w:w="5888" w:type="dxa"/>
            <w:tcBorders>
              <w:top w:val="nil"/>
              <w:bottom w:val="single" w:sz="2" w:space="0" w:color="000000"/>
              <w:right w:val="single" w:sz="2" w:space="0" w:color="000000"/>
            </w:tcBorders>
            <w:shd w:val="clear" w:color="auto" w:fill="B3B3B3"/>
          </w:tcPr>
          <w:p w14:paraId="0152C4EA" w14:textId="4994089D" w:rsidR="00C2118F" w:rsidRPr="00DD5EA3" w:rsidRDefault="007054DF" w:rsidP="00794980">
            <w:pPr>
              <w:pStyle w:val="TableParagraph"/>
            </w:pPr>
            <w:r w:rsidRPr="00DD5EA3">
              <w:t xml:space="preserve">6. </w:t>
            </w:r>
            <w:r w:rsidR="001671CA">
              <w:t xml:space="preserve"> </w:t>
            </w:r>
            <w:r w:rsidRPr="00DD5EA3">
              <w:t>System Success Criteria/Success Paths</w:t>
            </w:r>
          </w:p>
        </w:tc>
        <w:tc>
          <w:tcPr>
            <w:tcW w:w="1539" w:type="dxa"/>
            <w:tcBorders>
              <w:top w:val="nil"/>
              <w:left w:val="single" w:sz="2" w:space="0" w:color="000000"/>
              <w:bottom w:val="single" w:sz="2" w:space="0" w:color="000000"/>
              <w:right w:val="single" w:sz="2" w:space="0" w:color="000000"/>
            </w:tcBorders>
            <w:shd w:val="clear" w:color="auto" w:fill="B3B3B3"/>
          </w:tcPr>
          <w:p w14:paraId="5F58F6E9" w14:textId="77777777" w:rsidR="00C2118F" w:rsidRPr="00DD5EA3" w:rsidRDefault="00C2118F" w:rsidP="00794980"/>
        </w:tc>
        <w:tc>
          <w:tcPr>
            <w:tcW w:w="1368" w:type="dxa"/>
            <w:tcBorders>
              <w:top w:val="nil"/>
              <w:left w:val="single" w:sz="2" w:space="0" w:color="000000"/>
              <w:bottom w:val="single" w:sz="2" w:space="0" w:color="000000"/>
              <w:right w:val="single" w:sz="2" w:space="0" w:color="000000"/>
            </w:tcBorders>
            <w:shd w:val="clear" w:color="auto" w:fill="B3B3B3"/>
          </w:tcPr>
          <w:p w14:paraId="7305216F" w14:textId="77777777" w:rsidR="00C2118F" w:rsidRPr="00DD5EA3" w:rsidRDefault="00C2118F" w:rsidP="00794980"/>
        </w:tc>
        <w:tc>
          <w:tcPr>
            <w:tcW w:w="854" w:type="dxa"/>
            <w:tcBorders>
              <w:top w:val="nil"/>
              <w:left w:val="single" w:sz="2" w:space="0" w:color="000000"/>
              <w:bottom w:val="single" w:sz="2" w:space="0" w:color="000000"/>
              <w:right w:val="single" w:sz="2" w:space="0" w:color="000000"/>
            </w:tcBorders>
            <w:shd w:val="clear" w:color="auto" w:fill="B3B3B3"/>
          </w:tcPr>
          <w:p w14:paraId="26E08DFF" w14:textId="77777777" w:rsidR="00C2118F" w:rsidRPr="00DD5EA3" w:rsidRDefault="00C2118F" w:rsidP="00794980"/>
        </w:tc>
        <w:tc>
          <w:tcPr>
            <w:tcW w:w="2809" w:type="dxa"/>
            <w:tcBorders>
              <w:top w:val="nil"/>
              <w:left w:val="single" w:sz="2" w:space="0" w:color="000000"/>
              <w:bottom w:val="single" w:sz="2" w:space="0" w:color="000000"/>
            </w:tcBorders>
            <w:shd w:val="clear" w:color="auto" w:fill="B3B3B3"/>
          </w:tcPr>
          <w:p w14:paraId="0FB42E0E" w14:textId="77777777" w:rsidR="00C2118F" w:rsidRPr="00DD5EA3" w:rsidRDefault="00C2118F" w:rsidP="00794980"/>
        </w:tc>
      </w:tr>
      <w:tr w:rsidR="00A00F36" w:rsidRPr="00DD5EA3" w14:paraId="3CFDA08F" w14:textId="77777777">
        <w:trPr>
          <w:trHeight w:hRule="exact" w:val="1108"/>
        </w:trPr>
        <w:tc>
          <w:tcPr>
            <w:tcW w:w="5888" w:type="dxa"/>
            <w:tcBorders>
              <w:top w:val="single" w:sz="2" w:space="0" w:color="000000"/>
              <w:bottom w:val="nil"/>
              <w:right w:val="single" w:sz="2" w:space="0" w:color="000000"/>
            </w:tcBorders>
          </w:tcPr>
          <w:p w14:paraId="4FFBEBAE" w14:textId="4F1B4414" w:rsidR="00C2118F" w:rsidRPr="00DD5EA3" w:rsidRDefault="007054DF" w:rsidP="00794980">
            <w:pPr>
              <w:pStyle w:val="TableParagraph"/>
              <w:ind w:right="165"/>
            </w:pPr>
            <w:r w:rsidRPr="00DD5EA3">
              <w:t xml:space="preserve">a. </w:t>
            </w:r>
            <w:r w:rsidR="001671CA">
              <w:t xml:space="preserve"> </w:t>
            </w:r>
            <w:r w:rsidRPr="00DD5EA3">
              <w:t>System success criteria have been developed and are stated in discrete hardware terms (e.g., the number of required pumps, flow paths, instrument trains, or electrical power buses)</w:t>
            </w:r>
          </w:p>
        </w:tc>
        <w:tc>
          <w:tcPr>
            <w:tcW w:w="1539" w:type="dxa"/>
            <w:vMerge w:val="restart"/>
            <w:tcBorders>
              <w:top w:val="single" w:sz="2" w:space="0" w:color="000000"/>
              <w:left w:val="single" w:sz="2" w:space="0" w:color="000000"/>
              <w:right w:val="single" w:sz="2" w:space="0" w:color="000000"/>
            </w:tcBorders>
          </w:tcPr>
          <w:p w14:paraId="0E8D50C6" w14:textId="77777777" w:rsidR="00C2118F" w:rsidRPr="00DD5EA3" w:rsidRDefault="00C2118F" w:rsidP="00794980"/>
        </w:tc>
        <w:tc>
          <w:tcPr>
            <w:tcW w:w="1368" w:type="dxa"/>
            <w:vMerge w:val="restart"/>
            <w:tcBorders>
              <w:top w:val="single" w:sz="2" w:space="0" w:color="000000"/>
              <w:left w:val="single" w:sz="2" w:space="0" w:color="000000"/>
              <w:right w:val="single" w:sz="2" w:space="0" w:color="000000"/>
            </w:tcBorders>
          </w:tcPr>
          <w:p w14:paraId="5E60783F" w14:textId="77777777" w:rsidR="00C2118F" w:rsidRPr="00DD5EA3" w:rsidRDefault="00C2118F" w:rsidP="00794980"/>
        </w:tc>
        <w:tc>
          <w:tcPr>
            <w:tcW w:w="854" w:type="dxa"/>
            <w:vMerge w:val="restart"/>
            <w:tcBorders>
              <w:top w:val="single" w:sz="2" w:space="0" w:color="000000"/>
              <w:left w:val="single" w:sz="2" w:space="0" w:color="000000"/>
              <w:right w:val="single" w:sz="2" w:space="0" w:color="000000"/>
            </w:tcBorders>
          </w:tcPr>
          <w:p w14:paraId="35F1EB32" w14:textId="77777777" w:rsidR="00C2118F" w:rsidRPr="00DD5EA3" w:rsidRDefault="00C2118F" w:rsidP="00794980"/>
        </w:tc>
        <w:tc>
          <w:tcPr>
            <w:tcW w:w="2809" w:type="dxa"/>
            <w:vMerge w:val="restart"/>
            <w:tcBorders>
              <w:top w:val="single" w:sz="2" w:space="0" w:color="000000"/>
              <w:left w:val="single" w:sz="2" w:space="0" w:color="000000"/>
            </w:tcBorders>
          </w:tcPr>
          <w:p w14:paraId="1CD89CA1" w14:textId="77777777" w:rsidR="00C2118F" w:rsidRPr="00DD5EA3" w:rsidRDefault="00C2118F" w:rsidP="00794980"/>
        </w:tc>
      </w:tr>
      <w:tr w:rsidR="00A00F36" w:rsidRPr="00DD5EA3" w14:paraId="0C22BA8F" w14:textId="77777777">
        <w:trPr>
          <w:trHeight w:hRule="exact" w:val="551"/>
        </w:trPr>
        <w:tc>
          <w:tcPr>
            <w:tcW w:w="5888" w:type="dxa"/>
            <w:tcBorders>
              <w:top w:val="nil"/>
              <w:bottom w:val="nil"/>
              <w:right w:val="single" w:sz="2" w:space="0" w:color="000000"/>
            </w:tcBorders>
          </w:tcPr>
          <w:p w14:paraId="69056025" w14:textId="27E5FC1C" w:rsidR="00C2118F" w:rsidRPr="00DD5EA3" w:rsidRDefault="007054DF" w:rsidP="00794980">
            <w:pPr>
              <w:pStyle w:val="TableParagraph"/>
              <w:ind w:right="226"/>
            </w:pPr>
            <w:r w:rsidRPr="00DD5EA3">
              <w:t xml:space="preserve">b. </w:t>
            </w:r>
            <w:r w:rsidR="001671CA">
              <w:t xml:space="preserve"> </w:t>
            </w:r>
            <w:r w:rsidRPr="00DD5EA3">
              <w:t>The success criteria have accounted for the joint operation of systems (as necessary)</w:t>
            </w:r>
          </w:p>
        </w:tc>
        <w:tc>
          <w:tcPr>
            <w:tcW w:w="1539" w:type="dxa"/>
            <w:vMerge/>
            <w:tcBorders>
              <w:left w:val="single" w:sz="2" w:space="0" w:color="000000"/>
              <w:right w:val="single" w:sz="2" w:space="0" w:color="000000"/>
            </w:tcBorders>
          </w:tcPr>
          <w:p w14:paraId="0E464F40" w14:textId="77777777" w:rsidR="00C2118F" w:rsidRPr="00DD5EA3" w:rsidRDefault="00C2118F" w:rsidP="00794980"/>
        </w:tc>
        <w:tc>
          <w:tcPr>
            <w:tcW w:w="1368" w:type="dxa"/>
            <w:vMerge/>
            <w:tcBorders>
              <w:left w:val="single" w:sz="2" w:space="0" w:color="000000"/>
              <w:right w:val="single" w:sz="2" w:space="0" w:color="000000"/>
            </w:tcBorders>
          </w:tcPr>
          <w:p w14:paraId="3A5AFBA1" w14:textId="77777777" w:rsidR="00C2118F" w:rsidRPr="00DD5EA3" w:rsidRDefault="00C2118F" w:rsidP="00794980"/>
        </w:tc>
        <w:tc>
          <w:tcPr>
            <w:tcW w:w="854" w:type="dxa"/>
            <w:vMerge/>
            <w:tcBorders>
              <w:left w:val="single" w:sz="2" w:space="0" w:color="000000"/>
              <w:right w:val="single" w:sz="2" w:space="0" w:color="000000"/>
            </w:tcBorders>
          </w:tcPr>
          <w:p w14:paraId="4F741DDD" w14:textId="77777777" w:rsidR="00C2118F" w:rsidRPr="00DD5EA3" w:rsidRDefault="00C2118F" w:rsidP="00794980"/>
        </w:tc>
        <w:tc>
          <w:tcPr>
            <w:tcW w:w="2809" w:type="dxa"/>
            <w:vMerge/>
            <w:tcBorders>
              <w:left w:val="single" w:sz="2" w:space="0" w:color="000000"/>
            </w:tcBorders>
          </w:tcPr>
          <w:p w14:paraId="34AA80FA" w14:textId="77777777" w:rsidR="00C2118F" w:rsidRPr="00DD5EA3" w:rsidRDefault="00C2118F" w:rsidP="00794980"/>
        </w:tc>
      </w:tr>
      <w:tr w:rsidR="00A00F36" w:rsidRPr="00DD5EA3" w14:paraId="51ECB513" w14:textId="77777777">
        <w:trPr>
          <w:trHeight w:hRule="exact" w:val="551"/>
        </w:trPr>
        <w:tc>
          <w:tcPr>
            <w:tcW w:w="5888" w:type="dxa"/>
            <w:tcBorders>
              <w:top w:val="nil"/>
              <w:bottom w:val="nil"/>
              <w:right w:val="single" w:sz="2" w:space="0" w:color="000000"/>
            </w:tcBorders>
          </w:tcPr>
          <w:p w14:paraId="2B5BBB38" w14:textId="71D23271" w:rsidR="00C2118F" w:rsidRPr="00DD5EA3" w:rsidRDefault="007054DF" w:rsidP="00794980">
            <w:pPr>
              <w:pStyle w:val="TableParagraph"/>
              <w:ind w:right="119"/>
            </w:pPr>
            <w:r w:rsidRPr="00DD5EA3">
              <w:t xml:space="preserve">c. </w:t>
            </w:r>
            <w:r w:rsidR="001671CA">
              <w:t xml:space="preserve"> </w:t>
            </w:r>
            <w:r w:rsidRPr="00DD5EA3">
              <w:t>A mission time associated with the success criteria has been provided</w:t>
            </w:r>
          </w:p>
        </w:tc>
        <w:tc>
          <w:tcPr>
            <w:tcW w:w="1539" w:type="dxa"/>
            <w:vMerge/>
            <w:tcBorders>
              <w:left w:val="single" w:sz="2" w:space="0" w:color="000000"/>
              <w:right w:val="single" w:sz="2" w:space="0" w:color="000000"/>
            </w:tcBorders>
          </w:tcPr>
          <w:p w14:paraId="792A20D1" w14:textId="77777777" w:rsidR="00C2118F" w:rsidRPr="00DD5EA3" w:rsidRDefault="00C2118F" w:rsidP="00794980"/>
        </w:tc>
        <w:tc>
          <w:tcPr>
            <w:tcW w:w="1368" w:type="dxa"/>
            <w:vMerge/>
            <w:tcBorders>
              <w:left w:val="single" w:sz="2" w:space="0" w:color="000000"/>
              <w:right w:val="single" w:sz="2" w:space="0" w:color="000000"/>
            </w:tcBorders>
          </w:tcPr>
          <w:p w14:paraId="6039EB15" w14:textId="77777777" w:rsidR="00C2118F" w:rsidRPr="00DD5EA3" w:rsidRDefault="00C2118F" w:rsidP="00794980"/>
        </w:tc>
        <w:tc>
          <w:tcPr>
            <w:tcW w:w="854" w:type="dxa"/>
            <w:vMerge/>
            <w:tcBorders>
              <w:left w:val="single" w:sz="2" w:space="0" w:color="000000"/>
              <w:right w:val="single" w:sz="2" w:space="0" w:color="000000"/>
            </w:tcBorders>
          </w:tcPr>
          <w:p w14:paraId="28FC79E5" w14:textId="77777777" w:rsidR="00C2118F" w:rsidRPr="00DD5EA3" w:rsidRDefault="00C2118F" w:rsidP="00794980"/>
        </w:tc>
        <w:tc>
          <w:tcPr>
            <w:tcW w:w="2809" w:type="dxa"/>
            <w:vMerge/>
            <w:tcBorders>
              <w:left w:val="single" w:sz="2" w:space="0" w:color="000000"/>
            </w:tcBorders>
          </w:tcPr>
          <w:p w14:paraId="78DD03EE" w14:textId="77777777" w:rsidR="00C2118F" w:rsidRPr="00DD5EA3" w:rsidRDefault="00C2118F" w:rsidP="00794980"/>
        </w:tc>
      </w:tr>
      <w:tr w:rsidR="00A00F36" w:rsidRPr="00DD5EA3" w14:paraId="097B8414" w14:textId="77777777">
        <w:trPr>
          <w:trHeight w:hRule="exact" w:val="828"/>
        </w:trPr>
        <w:tc>
          <w:tcPr>
            <w:tcW w:w="5888" w:type="dxa"/>
            <w:tcBorders>
              <w:top w:val="nil"/>
              <w:bottom w:val="nil"/>
              <w:right w:val="single" w:sz="2" w:space="0" w:color="000000"/>
            </w:tcBorders>
          </w:tcPr>
          <w:p w14:paraId="00EB7E3C" w14:textId="13B715F6" w:rsidR="00C2118F" w:rsidRPr="00DD5EA3" w:rsidRDefault="007054DF" w:rsidP="00794980">
            <w:pPr>
              <w:pStyle w:val="TableParagraph"/>
              <w:ind w:right="238"/>
            </w:pPr>
            <w:r w:rsidRPr="00DD5EA3">
              <w:t xml:space="preserve">d. </w:t>
            </w:r>
            <w:r w:rsidR="001671CA">
              <w:t xml:space="preserve"> </w:t>
            </w:r>
            <w:r w:rsidRPr="00DD5EA3">
              <w:t>The success criteria (and the scenario analysis) address initial plant states of 100% power and cold shutdown</w:t>
            </w:r>
          </w:p>
        </w:tc>
        <w:tc>
          <w:tcPr>
            <w:tcW w:w="1539" w:type="dxa"/>
            <w:vMerge/>
            <w:tcBorders>
              <w:left w:val="single" w:sz="2" w:space="0" w:color="000000"/>
              <w:right w:val="single" w:sz="2" w:space="0" w:color="000000"/>
            </w:tcBorders>
          </w:tcPr>
          <w:p w14:paraId="65567F96" w14:textId="77777777" w:rsidR="00C2118F" w:rsidRPr="00DD5EA3" w:rsidRDefault="00C2118F" w:rsidP="00794980"/>
        </w:tc>
        <w:tc>
          <w:tcPr>
            <w:tcW w:w="1368" w:type="dxa"/>
            <w:vMerge/>
            <w:tcBorders>
              <w:left w:val="single" w:sz="2" w:space="0" w:color="000000"/>
              <w:right w:val="single" w:sz="2" w:space="0" w:color="000000"/>
            </w:tcBorders>
          </w:tcPr>
          <w:p w14:paraId="42699BBF" w14:textId="77777777" w:rsidR="00C2118F" w:rsidRPr="00DD5EA3" w:rsidRDefault="00C2118F" w:rsidP="00794980"/>
        </w:tc>
        <w:tc>
          <w:tcPr>
            <w:tcW w:w="854" w:type="dxa"/>
            <w:vMerge/>
            <w:tcBorders>
              <w:left w:val="single" w:sz="2" w:space="0" w:color="000000"/>
              <w:right w:val="single" w:sz="2" w:space="0" w:color="000000"/>
            </w:tcBorders>
          </w:tcPr>
          <w:p w14:paraId="6888D629" w14:textId="77777777" w:rsidR="00C2118F" w:rsidRPr="00DD5EA3" w:rsidRDefault="00C2118F" w:rsidP="00794980"/>
        </w:tc>
        <w:tc>
          <w:tcPr>
            <w:tcW w:w="2809" w:type="dxa"/>
            <w:vMerge/>
            <w:tcBorders>
              <w:left w:val="single" w:sz="2" w:space="0" w:color="000000"/>
            </w:tcBorders>
          </w:tcPr>
          <w:p w14:paraId="648CD2B0" w14:textId="77777777" w:rsidR="00C2118F" w:rsidRPr="00DD5EA3" w:rsidRDefault="00C2118F" w:rsidP="00794980"/>
        </w:tc>
      </w:tr>
      <w:tr w:rsidR="00A00F36" w:rsidRPr="00DD5EA3" w14:paraId="6AAAAE4C" w14:textId="77777777" w:rsidTr="00AB738F">
        <w:trPr>
          <w:trHeight w:hRule="exact" w:val="828"/>
        </w:trPr>
        <w:tc>
          <w:tcPr>
            <w:tcW w:w="5888" w:type="dxa"/>
            <w:tcBorders>
              <w:top w:val="nil"/>
              <w:bottom w:val="double" w:sz="12" w:space="0" w:color="000000"/>
              <w:right w:val="single" w:sz="2" w:space="0" w:color="000000"/>
            </w:tcBorders>
          </w:tcPr>
          <w:p w14:paraId="6286BA72" w14:textId="70309AFF" w:rsidR="00C2118F" w:rsidRPr="00DD5EA3" w:rsidRDefault="007054DF" w:rsidP="00794980">
            <w:pPr>
              <w:pStyle w:val="TableParagraph"/>
              <w:ind w:right="119"/>
            </w:pPr>
            <w:r w:rsidRPr="00DD5EA3">
              <w:t xml:space="preserve">e. </w:t>
            </w:r>
            <w:r w:rsidR="001671CA">
              <w:t xml:space="preserve"> </w:t>
            </w:r>
            <w:r w:rsidRPr="00DD5EA3">
              <w:t>The analysis assumes offsite AC power is available unless the damage footprint specifically fails it on-site</w:t>
            </w:r>
          </w:p>
        </w:tc>
        <w:tc>
          <w:tcPr>
            <w:tcW w:w="1539" w:type="dxa"/>
            <w:vMerge/>
            <w:tcBorders>
              <w:left w:val="single" w:sz="2" w:space="0" w:color="000000"/>
              <w:right w:val="single" w:sz="2" w:space="0" w:color="000000"/>
            </w:tcBorders>
          </w:tcPr>
          <w:p w14:paraId="65AB96AE" w14:textId="77777777" w:rsidR="00C2118F" w:rsidRPr="00DD5EA3" w:rsidRDefault="00C2118F" w:rsidP="00794980"/>
        </w:tc>
        <w:tc>
          <w:tcPr>
            <w:tcW w:w="1368" w:type="dxa"/>
            <w:vMerge/>
            <w:tcBorders>
              <w:left w:val="single" w:sz="2" w:space="0" w:color="000000"/>
              <w:right w:val="single" w:sz="2" w:space="0" w:color="000000"/>
            </w:tcBorders>
          </w:tcPr>
          <w:p w14:paraId="02C0874D" w14:textId="77777777" w:rsidR="00C2118F" w:rsidRPr="00DD5EA3" w:rsidRDefault="00C2118F" w:rsidP="00794980"/>
        </w:tc>
        <w:tc>
          <w:tcPr>
            <w:tcW w:w="854" w:type="dxa"/>
            <w:vMerge/>
            <w:tcBorders>
              <w:left w:val="single" w:sz="2" w:space="0" w:color="000000"/>
              <w:right w:val="single" w:sz="2" w:space="0" w:color="000000"/>
            </w:tcBorders>
          </w:tcPr>
          <w:p w14:paraId="2F1352A4" w14:textId="77777777" w:rsidR="00C2118F" w:rsidRPr="00DD5EA3" w:rsidRDefault="00C2118F" w:rsidP="00794980"/>
        </w:tc>
        <w:tc>
          <w:tcPr>
            <w:tcW w:w="2809" w:type="dxa"/>
            <w:vMerge/>
            <w:tcBorders>
              <w:left w:val="single" w:sz="2" w:space="0" w:color="000000"/>
            </w:tcBorders>
          </w:tcPr>
          <w:p w14:paraId="135623DE" w14:textId="77777777" w:rsidR="00C2118F" w:rsidRPr="00DD5EA3" w:rsidRDefault="00C2118F" w:rsidP="00794980"/>
        </w:tc>
      </w:tr>
      <w:tr w:rsidR="00A00F36" w:rsidRPr="00DD5EA3" w14:paraId="7683E0AB" w14:textId="77777777" w:rsidTr="00AB738F">
        <w:trPr>
          <w:trHeight w:hRule="exact" w:val="1656"/>
        </w:trPr>
        <w:tc>
          <w:tcPr>
            <w:tcW w:w="5888" w:type="dxa"/>
            <w:tcBorders>
              <w:top w:val="double" w:sz="12" w:space="0" w:color="000000"/>
              <w:bottom w:val="nil"/>
              <w:right w:val="single" w:sz="2" w:space="0" w:color="000000"/>
            </w:tcBorders>
          </w:tcPr>
          <w:p w14:paraId="30ED91B8" w14:textId="3D0576BE" w:rsidR="00C2118F" w:rsidRPr="00DD5EA3" w:rsidRDefault="007054DF" w:rsidP="00794980">
            <w:pPr>
              <w:pStyle w:val="TableParagraph"/>
              <w:ind w:right="164"/>
            </w:pPr>
            <w:r w:rsidRPr="00DD5EA3">
              <w:lastRenderedPageBreak/>
              <w:t xml:space="preserve">f. </w:t>
            </w:r>
            <w:r w:rsidR="001671CA">
              <w:t xml:space="preserve"> </w:t>
            </w:r>
            <w:r w:rsidRPr="00DD5EA3">
              <w:t>For shutdown cooling scenarios, it is assumed that the non-operating loop of shutdown cooling is out of service for maintenance, the reactor vessel is vented, water level is at or near the reactor vessel head flange, and the reactor has been shut down for 7 days</w:t>
            </w:r>
          </w:p>
        </w:tc>
        <w:tc>
          <w:tcPr>
            <w:tcW w:w="1539" w:type="dxa"/>
            <w:vMerge/>
            <w:tcBorders>
              <w:left w:val="single" w:sz="2" w:space="0" w:color="000000"/>
              <w:right w:val="single" w:sz="2" w:space="0" w:color="000000"/>
            </w:tcBorders>
          </w:tcPr>
          <w:p w14:paraId="24FC2034" w14:textId="77777777" w:rsidR="00C2118F" w:rsidRPr="00DD5EA3" w:rsidRDefault="00C2118F" w:rsidP="00794980"/>
        </w:tc>
        <w:tc>
          <w:tcPr>
            <w:tcW w:w="1368" w:type="dxa"/>
            <w:vMerge/>
            <w:tcBorders>
              <w:left w:val="single" w:sz="2" w:space="0" w:color="000000"/>
              <w:right w:val="single" w:sz="2" w:space="0" w:color="000000"/>
            </w:tcBorders>
          </w:tcPr>
          <w:p w14:paraId="776C34FE" w14:textId="77777777" w:rsidR="00C2118F" w:rsidRPr="00DD5EA3" w:rsidRDefault="00C2118F" w:rsidP="00794980"/>
        </w:tc>
        <w:tc>
          <w:tcPr>
            <w:tcW w:w="854" w:type="dxa"/>
            <w:vMerge/>
            <w:tcBorders>
              <w:left w:val="single" w:sz="2" w:space="0" w:color="000000"/>
              <w:right w:val="single" w:sz="2" w:space="0" w:color="000000"/>
            </w:tcBorders>
          </w:tcPr>
          <w:p w14:paraId="0D39E6C4" w14:textId="77777777" w:rsidR="00C2118F" w:rsidRPr="00DD5EA3" w:rsidRDefault="00C2118F" w:rsidP="00794980"/>
        </w:tc>
        <w:tc>
          <w:tcPr>
            <w:tcW w:w="2809" w:type="dxa"/>
            <w:vMerge/>
            <w:tcBorders>
              <w:left w:val="single" w:sz="2" w:space="0" w:color="000000"/>
            </w:tcBorders>
          </w:tcPr>
          <w:p w14:paraId="0156B5AA" w14:textId="77777777" w:rsidR="00C2118F" w:rsidRPr="00DD5EA3" w:rsidRDefault="00C2118F" w:rsidP="00794980"/>
        </w:tc>
      </w:tr>
      <w:tr w:rsidR="00A00F36" w:rsidRPr="00DD5EA3" w14:paraId="03289659" w14:textId="77777777">
        <w:trPr>
          <w:trHeight w:hRule="exact" w:val="1380"/>
        </w:trPr>
        <w:tc>
          <w:tcPr>
            <w:tcW w:w="5888" w:type="dxa"/>
            <w:tcBorders>
              <w:top w:val="nil"/>
              <w:bottom w:val="nil"/>
              <w:right w:val="single" w:sz="2" w:space="0" w:color="000000"/>
            </w:tcBorders>
          </w:tcPr>
          <w:p w14:paraId="3C4EFCE1" w14:textId="15A9362F" w:rsidR="00C2118F" w:rsidRPr="00DD5EA3" w:rsidRDefault="007054DF" w:rsidP="00794980">
            <w:pPr>
              <w:pStyle w:val="TableParagraph"/>
              <w:ind w:right="158"/>
            </w:pPr>
            <w:r w:rsidRPr="00DD5EA3">
              <w:t xml:space="preserve">g. </w:t>
            </w:r>
            <w:r w:rsidR="001671CA">
              <w:t xml:space="preserve"> </w:t>
            </w:r>
            <w:r w:rsidRPr="00DD5EA3">
              <w:t>Consideration has been given to the possibility of an ATWS for those damage footprints that envelop equipment essential to reactor scram and equipment associated with ATWS mitigating systems</w:t>
            </w:r>
          </w:p>
        </w:tc>
        <w:tc>
          <w:tcPr>
            <w:tcW w:w="1539" w:type="dxa"/>
            <w:vMerge/>
            <w:tcBorders>
              <w:left w:val="single" w:sz="2" w:space="0" w:color="000000"/>
              <w:right w:val="single" w:sz="2" w:space="0" w:color="000000"/>
            </w:tcBorders>
          </w:tcPr>
          <w:p w14:paraId="3D481363" w14:textId="77777777" w:rsidR="00C2118F" w:rsidRPr="00DD5EA3" w:rsidRDefault="00C2118F" w:rsidP="00794980"/>
        </w:tc>
        <w:tc>
          <w:tcPr>
            <w:tcW w:w="1368" w:type="dxa"/>
            <w:vMerge/>
            <w:tcBorders>
              <w:left w:val="single" w:sz="2" w:space="0" w:color="000000"/>
              <w:right w:val="single" w:sz="2" w:space="0" w:color="000000"/>
            </w:tcBorders>
          </w:tcPr>
          <w:p w14:paraId="111C9A07" w14:textId="77777777" w:rsidR="00C2118F" w:rsidRPr="00DD5EA3" w:rsidRDefault="00C2118F" w:rsidP="00794980"/>
        </w:tc>
        <w:tc>
          <w:tcPr>
            <w:tcW w:w="854" w:type="dxa"/>
            <w:vMerge/>
            <w:tcBorders>
              <w:left w:val="single" w:sz="2" w:space="0" w:color="000000"/>
              <w:right w:val="single" w:sz="2" w:space="0" w:color="000000"/>
            </w:tcBorders>
          </w:tcPr>
          <w:p w14:paraId="114DC8F3" w14:textId="77777777" w:rsidR="00C2118F" w:rsidRPr="00DD5EA3" w:rsidRDefault="00C2118F" w:rsidP="00794980"/>
        </w:tc>
        <w:tc>
          <w:tcPr>
            <w:tcW w:w="2809" w:type="dxa"/>
            <w:vMerge/>
            <w:tcBorders>
              <w:left w:val="single" w:sz="2" w:space="0" w:color="000000"/>
            </w:tcBorders>
          </w:tcPr>
          <w:p w14:paraId="7022D3E9" w14:textId="77777777" w:rsidR="00C2118F" w:rsidRPr="00DD5EA3" w:rsidRDefault="00C2118F" w:rsidP="00794980"/>
        </w:tc>
      </w:tr>
      <w:tr w:rsidR="00A00F36" w:rsidRPr="00DD5EA3" w14:paraId="38CE10DC" w14:textId="77777777" w:rsidTr="00AB738F">
        <w:trPr>
          <w:trHeight w:hRule="exact" w:val="1105"/>
        </w:trPr>
        <w:tc>
          <w:tcPr>
            <w:tcW w:w="5888" w:type="dxa"/>
            <w:tcBorders>
              <w:top w:val="nil"/>
              <w:bottom w:val="nil"/>
              <w:right w:val="single" w:sz="2" w:space="0" w:color="000000"/>
            </w:tcBorders>
          </w:tcPr>
          <w:p w14:paraId="471C7BD2" w14:textId="179076C7" w:rsidR="00C2118F" w:rsidRPr="00DD5EA3" w:rsidRDefault="007054DF" w:rsidP="00794980">
            <w:pPr>
              <w:pStyle w:val="TableParagraph"/>
              <w:ind w:right="238"/>
            </w:pPr>
            <w:r w:rsidRPr="00DD5EA3">
              <w:t xml:space="preserve">h. </w:t>
            </w:r>
            <w:r w:rsidR="001671CA">
              <w:t xml:space="preserve"> </w:t>
            </w:r>
            <w:r w:rsidRPr="00DD5EA3">
              <w:t>Consideration has been given to the influence of containment status on the operability of other equipment (e.g., pumps that draw suction water from the containment sump)</w:t>
            </w:r>
          </w:p>
        </w:tc>
        <w:tc>
          <w:tcPr>
            <w:tcW w:w="1539" w:type="dxa"/>
            <w:vMerge/>
            <w:tcBorders>
              <w:left w:val="single" w:sz="2" w:space="0" w:color="000000"/>
              <w:right w:val="single" w:sz="2" w:space="0" w:color="000000"/>
            </w:tcBorders>
          </w:tcPr>
          <w:p w14:paraId="2AC6F691" w14:textId="77777777" w:rsidR="00C2118F" w:rsidRPr="00DD5EA3" w:rsidRDefault="00C2118F" w:rsidP="00794980"/>
        </w:tc>
        <w:tc>
          <w:tcPr>
            <w:tcW w:w="1368" w:type="dxa"/>
            <w:vMerge/>
            <w:tcBorders>
              <w:left w:val="single" w:sz="2" w:space="0" w:color="000000"/>
              <w:right w:val="single" w:sz="2" w:space="0" w:color="000000"/>
            </w:tcBorders>
          </w:tcPr>
          <w:p w14:paraId="2DEDE9E6" w14:textId="77777777" w:rsidR="00C2118F" w:rsidRPr="00DD5EA3" w:rsidRDefault="00C2118F" w:rsidP="00794980"/>
        </w:tc>
        <w:tc>
          <w:tcPr>
            <w:tcW w:w="854" w:type="dxa"/>
            <w:vMerge/>
            <w:tcBorders>
              <w:left w:val="single" w:sz="2" w:space="0" w:color="000000"/>
              <w:right w:val="single" w:sz="2" w:space="0" w:color="000000"/>
            </w:tcBorders>
          </w:tcPr>
          <w:p w14:paraId="1B32F280" w14:textId="77777777" w:rsidR="00C2118F" w:rsidRPr="00DD5EA3" w:rsidRDefault="00C2118F" w:rsidP="00794980"/>
        </w:tc>
        <w:tc>
          <w:tcPr>
            <w:tcW w:w="2809" w:type="dxa"/>
            <w:vMerge/>
            <w:tcBorders>
              <w:left w:val="single" w:sz="2" w:space="0" w:color="000000"/>
            </w:tcBorders>
          </w:tcPr>
          <w:p w14:paraId="0C8DD917" w14:textId="77777777" w:rsidR="00C2118F" w:rsidRPr="00DD5EA3" w:rsidRDefault="00C2118F" w:rsidP="00794980"/>
        </w:tc>
      </w:tr>
      <w:tr w:rsidR="00A00F36" w:rsidRPr="00DD5EA3" w14:paraId="56C8183D" w14:textId="77777777" w:rsidTr="00AB738F">
        <w:trPr>
          <w:trHeight w:hRule="exact" w:val="876"/>
        </w:trPr>
        <w:tc>
          <w:tcPr>
            <w:tcW w:w="5888" w:type="dxa"/>
            <w:tcBorders>
              <w:top w:val="nil"/>
              <w:bottom w:val="nil"/>
              <w:right w:val="single" w:sz="2" w:space="0" w:color="000000"/>
            </w:tcBorders>
          </w:tcPr>
          <w:p w14:paraId="5469A907" w14:textId="1C2971A2" w:rsidR="00C2118F" w:rsidRPr="00DD5EA3" w:rsidRDefault="007054DF" w:rsidP="00794980">
            <w:pPr>
              <w:pStyle w:val="TableParagraph"/>
              <w:ind w:right="119"/>
            </w:pPr>
            <w:proofErr w:type="spellStart"/>
            <w:r w:rsidRPr="00DD5EA3">
              <w:t>i</w:t>
            </w:r>
            <w:proofErr w:type="spellEnd"/>
            <w:r w:rsidRPr="00DD5EA3">
              <w:t xml:space="preserve">. </w:t>
            </w:r>
            <w:r w:rsidR="001671CA">
              <w:t xml:space="preserve"> </w:t>
            </w:r>
            <w:r w:rsidRPr="00DD5EA3">
              <w:t>Any instances where a containment bypass LOCA occurs have been identified, along with any corresponding success criteria</w:t>
            </w:r>
          </w:p>
        </w:tc>
        <w:tc>
          <w:tcPr>
            <w:tcW w:w="1539" w:type="dxa"/>
            <w:vMerge/>
            <w:tcBorders>
              <w:left w:val="single" w:sz="2" w:space="0" w:color="000000"/>
              <w:bottom w:val="nil"/>
              <w:right w:val="single" w:sz="2" w:space="0" w:color="000000"/>
            </w:tcBorders>
          </w:tcPr>
          <w:p w14:paraId="74865AF7" w14:textId="77777777" w:rsidR="00C2118F" w:rsidRPr="00DD5EA3" w:rsidRDefault="00C2118F" w:rsidP="00794980"/>
        </w:tc>
        <w:tc>
          <w:tcPr>
            <w:tcW w:w="1368" w:type="dxa"/>
            <w:vMerge/>
            <w:tcBorders>
              <w:left w:val="single" w:sz="2" w:space="0" w:color="000000"/>
              <w:bottom w:val="nil"/>
              <w:right w:val="single" w:sz="2" w:space="0" w:color="000000"/>
            </w:tcBorders>
          </w:tcPr>
          <w:p w14:paraId="615CA55F" w14:textId="77777777" w:rsidR="00C2118F" w:rsidRPr="00DD5EA3" w:rsidRDefault="00C2118F" w:rsidP="00794980"/>
        </w:tc>
        <w:tc>
          <w:tcPr>
            <w:tcW w:w="854" w:type="dxa"/>
            <w:vMerge/>
            <w:tcBorders>
              <w:left w:val="single" w:sz="2" w:space="0" w:color="000000"/>
              <w:bottom w:val="nil"/>
              <w:right w:val="single" w:sz="2" w:space="0" w:color="000000"/>
            </w:tcBorders>
          </w:tcPr>
          <w:p w14:paraId="3A41203A" w14:textId="77777777" w:rsidR="00C2118F" w:rsidRPr="00DD5EA3" w:rsidRDefault="00C2118F" w:rsidP="00794980"/>
        </w:tc>
        <w:tc>
          <w:tcPr>
            <w:tcW w:w="2809" w:type="dxa"/>
            <w:vMerge/>
            <w:tcBorders>
              <w:left w:val="single" w:sz="2" w:space="0" w:color="000000"/>
              <w:bottom w:val="nil"/>
            </w:tcBorders>
          </w:tcPr>
          <w:p w14:paraId="6F7E2E6E" w14:textId="77777777" w:rsidR="00C2118F" w:rsidRPr="00DD5EA3" w:rsidRDefault="00C2118F" w:rsidP="00794980"/>
        </w:tc>
      </w:tr>
      <w:tr w:rsidR="00A00F36" w:rsidRPr="00DD5EA3" w14:paraId="0862CE7D" w14:textId="77777777" w:rsidTr="00AB738F">
        <w:trPr>
          <w:trHeight w:hRule="exact" w:val="877"/>
        </w:trPr>
        <w:tc>
          <w:tcPr>
            <w:tcW w:w="5888" w:type="dxa"/>
            <w:tcBorders>
              <w:top w:val="nil"/>
              <w:bottom w:val="single" w:sz="2" w:space="0" w:color="000000"/>
              <w:right w:val="single" w:sz="2" w:space="0" w:color="000000"/>
            </w:tcBorders>
          </w:tcPr>
          <w:p w14:paraId="46C4B989" w14:textId="7CF9164F" w:rsidR="00C2118F" w:rsidRPr="00DD5EA3" w:rsidRDefault="007054DF" w:rsidP="00794980">
            <w:pPr>
              <w:pStyle w:val="TableParagraph"/>
            </w:pPr>
            <w:r w:rsidRPr="00DD5EA3">
              <w:t xml:space="preserve">j. </w:t>
            </w:r>
            <w:r w:rsidR="001671CA">
              <w:t xml:space="preserve"> </w:t>
            </w:r>
            <w:r w:rsidRPr="00DD5EA3">
              <w:t>Documentation used by the applicant to develop success criteria (e.g., PRA, thermal hydraulic calculations) has been adequately inspected</w:t>
            </w:r>
          </w:p>
        </w:tc>
        <w:tc>
          <w:tcPr>
            <w:tcW w:w="1539" w:type="dxa"/>
            <w:tcBorders>
              <w:top w:val="nil"/>
              <w:left w:val="single" w:sz="2" w:space="0" w:color="000000"/>
              <w:bottom w:val="single" w:sz="2" w:space="0" w:color="000000"/>
              <w:right w:val="single" w:sz="2" w:space="0" w:color="000000"/>
            </w:tcBorders>
          </w:tcPr>
          <w:p w14:paraId="040E8980" w14:textId="77777777" w:rsidR="00C2118F" w:rsidRPr="00DD5EA3" w:rsidRDefault="00C2118F" w:rsidP="00794980"/>
        </w:tc>
        <w:tc>
          <w:tcPr>
            <w:tcW w:w="1368" w:type="dxa"/>
            <w:tcBorders>
              <w:top w:val="nil"/>
              <w:left w:val="single" w:sz="2" w:space="0" w:color="000000"/>
              <w:bottom w:val="single" w:sz="2" w:space="0" w:color="000000"/>
              <w:right w:val="single" w:sz="2" w:space="0" w:color="000000"/>
            </w:tcBorders>
          </w:tcPr>
          <w:p w14:paraId="3CBDA6FA" w14:textId="77777777" w:rsidR="00C2118F" w:rsidRPr="00DD5EA3" w:rsidRDefault="00C2118F" w:rsidP="00794980"/>
        </w:tc>
        <w:tc>
          <w:tcPr>
            <w:tcW w:w="854" w:type="dxa"/>
            <w:tcBorders>
              <w:top w:val="nil"/>
              <w:left w:val="single" w:sz="2" w:space="0" w:color="000000"/>
              <w:bottom w:val="single" w:sz="2" w:space="0" w:color="000000"/>
              <w:right w:val="single" w:sz="2" w:space="0" w:color="000000"/>
            </w:tcBorders>
          </w:tcPr>
          <w:p w14:paraId="52BB967E" w14:textId="77777777" w:rsidR="00C2118F" w:rsidRPr="00DD5EA3" w:rsidRDefault="00C2118F" w:rsidP="00794980"/>
        </w:tc>
        <w:tc>
          <w:tcPr>
            <w:tcW w:w="2809" w:type="dxa"/>
            <w:tcBorders>
              <w:top w:val="nil"/>
              <w:left w:val="single" w:sz="2" w:space="0" w:color="000000"/>
              <w:bottom w:val="single" w:sz="2" w:space="0" w:color="000000"/>
            </w:tcBorders>
          </w:tcPr>
          <w:p w14:paraId="0189392B" w14:textId="77777777" w:rsidR="00C2118F" w:rsidRPr="00DD5EA3" w:rsidRDefault="00C2118F" w:rsidP="00794980"/>
        </w:tc>
      </w:tr>
      <w:tr w:rsidR="00A00F36" w:rsidRPr="00DD5EA3" w14:paraId="3BE647CA" w14:textId="77777777">
        <w:trPr>
          <w:trHeight w:hRule="exact" w:val="556"/>
        </w:trPr>
        <w:tc>
          <w:tcPr>
            <w:tcW w:w="5888" w:type="dxa"/>
            <w:tcBorders>
              <w:top w:val="single" w:sz="2" w:space="0" w:color="000000"/>
              <w:bottom w:val="nil"/>
              <w:right w:val="single" w:sz="2" w:space="0" w:color="000000"/>
            </w:tcBorders>
            <w:shd w:val="clear" w:color="auto" w:fill="B3B3B3"/>
          </w:tcPr>
          <w:p w14:paraId="519836CD" w14:textId="7AD9D952" w:rsidR="00C2118F" w:rsidRPr="00DD5EA3" w:rsidRDefault="007054DF" w:rsidP="00794980">
            <w:pPr>
              <w:pStyle w:val="TableParagraph"/>
              <w:ind w:right="1173"/>
            </w:pPr>
            <w:r w:rsidRPr="00DD5EA3">
              <w:t xml:space="preserve">7. </w:t>
            </w:r>
            <w:r w:rsidR="001671CA">
              <w:t xml:space="preserve"> </w:t>
            </w:r>
            <w:r w:rsidRPr="00DD5EA3">
              <w:t>Operator Actions and Human Reliability Considerations</w:t>
            </w:r>
          </w:p>
        </w:tc>
        <w:tc>
          <w:tcPr>
            <w:tcW w:w="1539" w:type="dxa"/>
            <w:tcBorders>
              <w:top w:val="single" w:sz="2" w:space="0" w:color="000000"/>
              <w:left w:val="single" w:sz="2" w:space="0" w:color="000000"/>
              <w:bottom w:val="nil"/>
              <w:right w:val="single" w:sz="2" w:space="0" w:color="000000"/>
            </w:tcBorders>
            <w:shd w:val="clear" w:color="auto" w:fill="B3B3B3"/>
          </w:tcPr>
          <w:p w14:paraId="577B2DF3" w14:textId="77777777" w:rsidR="00C2118F" w:rsidRPr="00DD5EA3" w:rsidRDefault="00C2118F" w:rsidP="00794980"/>
        </w:tc>
        <w:tc>
          <w:tcPr>
            <w:tcW w:w="1368" w:type="dxa"/>
            <w:tcBorders>
              <w:top w:val="single" w:sz="2" w:space="0" w:color="000000"/>
              <w:left w:val="single" w:sz="2" w:space="0" w:color="000000"/>
              <w:bottom w:val="nil"/>
              <w:right w:val="single" w:sz="2" w:space="0" w:color="000000"/>
            </w:tcBorders>
            <w:shd w:val="clear" w:color="auto" w:fill="B3B3B3"/>
          </w:tcPr>
          <w:p w14:paraId="2B9EB2C6" w14:textId="77777777" w:rsidR="00C2118F" w:rsidRPr="00DD5EA3" w:rsidRDefault="00C2118F" w:rsidP="00794980"/>
        </w:tc>
        <w:tc>
          <w:tcPr>
            <w:tcW w:w="854" w:type="dxa"/>
            <w:tcBorders>
              <w:top w:val="single" w:sz="2" w:space="0" w:color="000000"/>
              <w:left w:val="single" w:sz="2" w:space="0" w:color="000000"/>
              <w:bottom w:val="nil"/>
              <w:right w:val="single" w:sz="2" w:space="0" w:color="000000"/>
            </w:tcBorders>
            <w:shd w:val="clear" w:color="auto" w:fill="B3B3B3"/>
          </w:tcPr>
          <w:p w14:paraId="023D1433" w14:textId="77777777" w:rsidR="00C2118F" w:rsidRPr="00DD5EA3" w:rsidRDefault="00C2118F" w:rsidP="00794980"/>
        </w:tc>
        <w:tc>
          <w:tcPr>
            <w:tcW w:w="2809" w:type="dxa"/>
            <w:tcBorders>
              <w:top w:val="single" w:sz="2" w:space="0" w:color="000000"/>
              <w:left w:val="single" w:sz="2" w:space="0" w:color="000000"/>
              <w:bottom w:val="nil"/>
            </w:tcBorders>
            <w:shd w:val="clear" w:color="auto" w:fill="B3B3B3"/>
          </w:tcPr>
          <w:p w14:paraId="7C3C99D4" w14:textId="77777777" w:rsidR="00C2118F" w:rsidRPr="00DD5EA3" w:rsidRDefault="00C2118F" w:rsidP="00794980"/>
        </w:tc>
      </w:tr>
      <w:tr w:rsidR="00A00F36" w:rsidRPr="00DD5EA3" w14:paraId="3A68EE12" w14:textId="77777777">
        <w:trPr>
          <w:trHeight w:hRule="exact" w:val="550"/>
        </w:trPr>
        <w:tc>
          <w:tcPr>
            <w:tcW w:w="5888" w:type="dxa"/>
            <w:tcBorders>
              <w:top w:val="nil"/>
              <w:bottom w:val="nil"/>
              <w:right w:val="single" w:sz="2" w:space="0" w:color="000000"/>
            </w:tcBorders>
          </w:tcPr>
          <w:p w14:paraId="0C5CDED6" w14:textId="12730C1D" w:rsidR="00C2118F" w:rsidRPr="00DD5EA3" w:rsidRDefault="007054DF" w:rsidP="00794980">
            <w:pPr>
              <w:pStyle w:val="TableParagraph"/>
              <w:ind w:right="119"/>
            </w:pPr>
            <w:r w:rsidRPr="00DD5EA3">
              <w:t xml:space="preserve">a. </w:t>
            </w:r>
            <w:r w:rsidR="001671CA">
              <w:t xml:space="preserve"> </w:t>
            </w:r>
            <w:r w:rsidRPr="00DD5EA3">
              <w:t>If credit is taken for post-event operator actions, the following considerations have been addressed:</w:t>
            </w:r>
          </w:p>
        </w:tc>
        <w:tc>
          <w:tcPr>
            <w:tcW w:w="1539" w:type="dxa"/>
            <w:vMerge w:val="restart"/>
            <w:tcBorders>
              <w:top w:val="nil"/>
              <w:left w:val="single" w:sz="2" w:space="0" w:color="000000"/>
              <w:right w:val="single" w:sz="2" w:space="0" w:color="000000"/>
            </w:tcBorders>
          </w:tcPr>
          <w:p w14:paraId="61DD7209" w14:textId="77777777" w:rsidR="00C2118F" w:rsidRPr="00DD5EA3" w:rsidRDefault="00C2118F" w:rsidP="00794980"/>
        </w:tc>
        <w:tc>
          <w:tcPr>
            <w:tcW w:w="1368" w:type="dxa"/>
            <w:vMerge w:val="restart"/>
            <w:tcBorders>
              <w:top w:val="nil"/>
              <w:left w:val="single" w:sz="2" w:space="0" w:color="000000"/>
              <w:right w:val="single" w:sz="2" w:space="0" w:color="000000"/>
            </w:tcBorders>
          </w:tcPr>
          <w:p w14:paraId="076CA940" w14:textId="77777777" w:rsidR="00C2118F" w:rsidRPr="00DD5EA3" w:rsidRDefault="00C2118F" w:rsidP="00794980"/>
        </w:tc>
        <w:tc>
          <w:tcPr>
            <w:tcW w:w="854" w:type="dxa"/>
            <w:vMerge w:val="restart"/>
            <w:tcBorders>
              <w:top w:val="nil"/>
              <w:left w:val="single" w:sz="2" w:space="0" w:color="000000"/>
              <w:right w:val="single" w:sz="2" w:space="0" w:color="000000"/>
            </w:tcBorders>
          </w:tcPr>
          <w:p w14:paraId="6EA5B7E4" w14:textId="77777777" w:rsidR="00C2118F" w:rsidRPr="00DD5EA3" w:rsidRDefault="00C2118F" w:rsidP="00794980"/>
        </w:tc>
        <w:tc>
          <w:tcPr>
            <w:tcW w:w="2809" w:type="dxa"/>
            <w:vMerge w:val="restart"/>
            <w:tcBorders>
              <w:top w:val="nil"/>
              <w:left w:val="single" w:sz="2" w:space="0" w:color="000000"/>
            </w:tcBorders>
          </w:tcPr>
          <w:p w14:paraId="668C9625" w14:textId="77777777" w:rsidR="00C2118F" w:rsidRPr="00DD5EA3" w:rsidRDefault="00C2118F" w:rsidP="00794980"/>
        </w:tc>
      </w:tr>
      <w:tr w:rsidR="00A00F36" w:rsidRPr="00DD5EA3" w14:paraId="48D2B064" w14:textId="77777777" w:rsidTr="00AB738F">
        <w:trPr>
          <w:trHeight w:hRule="exact" w:val="387"/>
        </w:trPr>
        <w:tc>
          <w:tcPr>
            <w:tcW w:w="5888" w:type="dxa"/>
            <w:tcBorders>
              <w:top w:val="nil"/>
              <w:bottom w:val="nil"/>
              <w:right w:val="single" w:sz="2" w:space="0" w:color="000000"/>
            </w:tcBorders>
          </w:tcPr>
          <w:p w14:paraId="66820034" w14:textId="62A4689C" w:rsidR="00C2118F" w:rsidRPr="00DD5EA3" w:rsidRDefault="007054DF" w:rsidP="00794980">
            <w:pPr>
              <w:pStyle w:val="TableParagraph"/>
              <w:ind w:left="352"/>
            </w:pPr>
            <w:proofErr w:type="spellStart"/>
            <w:r w:rsidRPr="00DD5EA3">
              <w:t>i</w:t>
            </w:r>
            <w:proofErr w:type="spellEnd"/>
            <w:r w:rsidRPr="00DD5EA3">
              <w:t xml:space="preserve">. </w:t>
            </w:r>
            <w:r w:rsidR="001671CA">
              <w:t xml:space="preserve"> </w:t>
            </w:r>
            <w:r w:rsidRPr="00DD5EA3">
              <w:t>Timing requirements for actions</w:t>
            </w:r>
          </w:p>
        </w:tc>
        <w:tc>
          <w:tcPr>
            <w:tcW w:w="1539" w:type="dxa"/>
            <w:vMerge/>
            <w:tcBorders>
              <w:left w:val="single" w:sz="2" w:space="0" w:color="000000"/>
              <w:right w:val="single" w:sz="2" w:space="0" w:color="000000"/>
            </w:tcBorders>
          </w:tcPr>
          <w:p w14:paraId="244EB8AA" w14:textId="77777777" w:rsidR="00C2118F" w:rsidRPr="00DD5EA3" w:rsidRDefault="00C2118F" w:rsidP="00794980"/>
        </w:tc>
        <w:tc>
          <w:tcPr>
            <w:tcW w:w="1368" w:type="dxa"/>
            <w:vMerge/>
            <w:tcBorders>
              <w:left w:val="single" w:sz="2" w:space="0" w:color="000000"/>
              <w:right w:val="single" w:sz="2" w:space="0" w:color="000000"/>
            </w:tcBorders>
          </w:tcPr>
          <w:p w14:paraId="7B0F0934" w14:textId="77777777" w:rsidR="00C2118F" w:rsidRPr="00DD5EA3" w:rsidRDefault="00C2118F" w:rsidP="00794980"/>
        </w:tc>
        <w:tc>
          <w:tcPr>
            <w:tcW w:w="854" w:type="dxa"/>
            <w:vMerge/>
            <w:tcBorders>
              <w:left w:val="single" w:sz="2" w:space="0" w:color="000000"/>
              <w:right w:val="single" w:sz="2" w:space="0" w:color="000000"/>
            </w:tcBorders>
          </w:tcPr>
          <w:p w14:paraId="0AE0F99E" w14:textId="77777777" w:rsidR="00C2118F" w:rsidRPr="00DD5EA3" w:rsidRDefault="00C2118F" w:rsidP="00794980"/>
        </w:tc>
        <w:tc>
          <w:tcPr>
            <w:tcW w:w="2809" w:type="dxa"/>
            <w:vMerge/>
            <w:tcBorders>
              <w:left w:val="single" w:sz="2" w:space="0" w:color="000000"/>
            </w:tcBorders>
          </w:tcPr>
          <w:p w14:paraId="73D4E143" w14:textId="77777777" w:rsidR="00C2118F" w:rsidRPr="00DD5EA3" w:rsidRDefault="00C2118F" w:rsidP="00794980"/>
        </w:tc>
      </w:tr>
      <w:tr w:rsidR="00A00F36" w:rsidRPr="00DD5EA3" w14:paraId="7A810AE7" w14:textId="77777777" w:rsidTr="00AB738F">
        <w:trPr>
          <w:trHeight w:hRule="exact" w:val="531"/>
        </w:trPr>
        <w:tc>
          <w:tcPr>
            <w:tcW w:w="5888" w:type="dxa"/>
            <w:tcBorders>
              <w:top w:val="nil"/>
              <w:bottom w:val="nil"/>
              <w:right w:val="single" w:sz="2" w:space="0" w:color="000000"/>
            </w:tcBorders>
          </w:tcPr>
          <w:p w14:paraId="55C5B947" w14:textId="584E0BBA" w:rsidR="00C2118F" w:rsidRPr="00DD5EA3" w:rsidRDefault="007054DF" w:rsidP="00794980">
            <w:pPr>
              <w:pStyle w:val="TableParagraph"/>
              <w:ind w:left="352"/>
            </w:pPr>
            <w:r w:rsidRPr="00DD5EA3">
              <w:t xml:space="preserve">ii. </w:t>
            </w:r>
            <w:r w:rsidR="001671CA">
              <w:t xml:space="preserve"> </w:t>
            </w:r>
            <w:r w:rsidRPr="00DD5EA3">
              <w:t>Harsh environments</w:t>
            </w:r>
          </w:p>
        </w:tc>
        <w:tc>
          <w:tcPr>
            <w:tcW w:w="1539" w:type="dxa"/>
            <w:vMerge/>
            <w:tcBorders>
              <w:left w:val="single" w:sz="2" w:space="0" w:color="000000"/>
              <w:right w:val="single" w:sz="2" w:space="0" w:color="000000"/>
            </w:tcBorders>
          </w:tcPr>
          <w:p w14:paraId="1D61C78A" w14:textId="77777777" w:rsidR="00C2118F" w:rsidRPr="00DD5EA3" w:rsidRDefault="00C2118F" w:rsidP="00794980"/>
        </w:tc>
        <w:tc>
          <w:tcPr>
            <w:tcW w:w="1368" w:type="dxa"/>
            <w:vMerge/>
            <w:tcBorders>
              <w:left w:val="single" w:sz="2" w:space="0" w:color="000000"/>
              <w:right w:val="single" w:sz="2" w:space="0" w:color="000000"/>
            </w:tcBorders>
          </w:tcPr>
          <w:p w14:paraId="4B30BE71" w14:textId="77777777" w:rsidR="00C2118F" w:rsidRPr="00DD5EA3" w:rsidRDefault="00C2118F" w:rsidP="00794980"/>
        </w:tc>
        <w:tc>
          <w:tcPr>
            <w:tcW w:w="854" w:type="dxa"/>
            <w:vMerge/>
            <w:tcBorders>
              <w:left w:val="single" w:sz="2" w:space="0" w:color="000000"/>
              <w:right w:val="single" w:sz="2" w:space="0" w:color="000000"/>
            </w:tcBorders>
          </w:tcPr>
          <w:p w14:paraId="2806CF91" w14:textId="77777777" w:rsidR="00C2118F" w:rsidRPr="00DD5EA3" w:rsidRDefault="00C2118F" w:rsidP="00794980"/>
        </w:tc>
        <w:tc>
          <w:tcPr>
            <w:tcW w:w="2809" w:type="dxa"/>
            <w:vMerge/>
            <w:tcBorders>
              <w:left w:val="single" w:sz="2" w:space="0" w:color="000000"/>
            </w:tcBorders>
          </w:tcPr>
          <w:p w14:paraId="2855B156" w14:textId="77777777" w:rsidR="00C2118F" w:rsidRPr="00DD5EA3" w:rsidRDefault="00C2118F" w:rsidP="00794980"/>
        </w:tc>
      </w:tr>
      <w:tr w:rsidR="00A00F36" w:rsidRPr="00DD5EA3" w14:paraId="440F0D3C" w14:textId="77777777" w:rsidTr="00AB738F">
        <w:trPr>
          <w:trHeight w:hRule="exact" w:val="828"/>
        </w:trPr>
        <w:tc>
          <w:tcPr>
            <w:tcW w:w="5888" w:type="dxa"/>
            <w:tcBorders>
              <w:top w:val="nil"/>
              <w:bottom w:val="double" w:sz="12" w:space="0" w:color="000000"/>
              <w:right w:val="single" w:sz="2" w:space="0" w:color="000000"/>
            </w:tcBorders>
          </w:tcPr>
          <w:p w14:paraId="438C37E1" w14:textId="4524BD5B" w:rsidR="00C2118F" w:rsidRPr="00DD5EA3" w:rsidRDefault="007054DF" w:rsidP="00794980">
            <w:pPr>
              <w:pStyle w:val="TableParagraph"/>
              <w:ind w:left="352" w:right="120"/>
            </w:pPr>
            <w:r w:rsidRPr="00DD5EA3">
              <w:t xml:space="preserve">iii. </w:t>
            </w:r>
            <w:r w:rsidR="001671CA">
              <w:t xml:space="preserve"> </w:t>
            </w:r>
            <w:r w:rsidRPr="00DD5EA3">
              <w:t>Misleading instrumentation readouts, conflicting instrumentation readouts, and lack of instrumentation readouts</w:t>
            </w:r>
          </w:p>
        </w:tc>
        <w:tc>
          <w:tcPr>
            <w:tcW w:w="1539" w:type="dxa"/>
            <w:vMerge/>
            <w:tcBorders>
              <w:left w:val="single" w:sz="2" w:space="0" w:color="000000"/>
              <w:right w:val="single" w:sz="2" w:space="0" w:color="000000"/>
            </w:tcBorders>
          </w:tcPr>
          <w:p w14:paraId="7548853B" w14:textId="77777777" w:rsidR="00C2118F" w:rsidRPr="00DD5EA3" w:rsidRDefault="00C2118F" w:rsidP="00794980"/>
        </w:tc>
        <w:tc>
          <w:tcPr>
            <w:tcW w:w="1368" w:type="dxa"/>
            <w:vMerge/>
            <w:tcBorders>
              <w:left w:val="single" w:sz="2" w:space="0" w:color="000000"/>
              <w:right w:val="single" w:sz="2" w:space="0" w:color="000000"/>
            </w:tcBorders>
          </w:tcPr>
          <w:p w14:paraId="7A2C281C" w14:textId="77777777" w:rsidR="00C2118F" w:rsidRPr="00DD5EA3" w:rsidRDefault="00C2118F" w:rsidP="00794980"/>
        </w:tc>
        <w:tc>
          <w:tcPr>
            <w:tcW w:w="854" w:type="dxa"/>
            <w:vMerge/>
            <w:tcBorders>
              <w:left w:val="single" w:sz="2" w:space="0" w:color="000000"/>
              <w:right w:val="single" w:sz="2" w:space="0" w:color="000000"/>
            </w:tcBorders>
          </w:tcPr>
          <w:p w14:paraId="0B0BA7CC" w14:textId="77777777" w:rsidR="00C2118F" w:rsidRPr="00DD5EA3" w:rsidRDefault="00C2118F" w:rsidP="00794980"/>
        </w:tc>
        <w:tc>
          <w:tcPr>
            <w:tcW w:w="2809" w:type="dxa"/>
            <w:vMerge/>
            <w:tcBorders>
              <w:left w:val="single" w:sz="2" w:space="0" w:color="000000"/>
            </w:tcBorders>
          </w:tcPr>
          <w:p w14:paraId="5930E6B2" w14:textId="77777777" w:rsidR="00C2118F" w:rsidRPr="00DD5EA3" w:rsidRDefault="00C2118F" w:rsidP="00794980"/>
        </w:tc>
      </w:tr>
      <w:tr w:rsidR="00A00F36" w:rsidRPr="00DD5EA3" w14:paraId="506373C0" w14:textId="77777777" w:rsidTr="00AB738F">
        <w:trPr>
          <w:trHeight w:hRule="exact" w:val="540"/>
        </w:trPr>
        <w:tc>
          <w:tcPr>
            <w:tcW w:w="5888" w:type="dxa"/>
            <w:tcBorders>
              <w:top w:val="double" w:sz="12" w:space="0" w:color="000000"/>
              <w:bottom w:val="nil"/>
              <w:right w:val="single" w:sz="2" w:space="0" w:color="000000"/>
            </w:tcBorders>
          </w:tcPr>
          <w:p w14:paraId="107B9715" w14:textId="2D811D48" w:rsidR="00C2118F" w:rsidRPr="00DD5EA3" w:rsidRDefault="007054DF" w:rsidP="00794980">
            <w:pPr>
              <w:pStyle w:val="TableParagraph"/>
              <w:ind w:left="352"/>
            </w:pPr>
            <w:r w:rsidRPr="00DD5EA3">
              <w:lastRenderedPageBreak/>
              <w:t xml:space="preserve">iv. </w:t>
            </w:r>
            <w:r w:rsidR="001671CA">
              <w:t xml:space="preserve"> </w:t>
            </w:r>
            <w:r w:rsidRPr="00DD5EA3">
              <w:t>Inadequate or unavailable procedures</w:t>
            </w:r>
          </w:p>
        </w:tc>
        <w:tc>
          <w:tcPr>
            <w:tcW w:w="1539" w:type="dxa"/>
            <w:vMerge/>
            <w:tcBorders>
              <w:left w:val="single" w:sz="2" w:space="0" w:color="000000"/>
              <w:right w:val="single" w:sz="2" w:space="0" w:color="000000"/>
            </w:tcBorders>
          </w:tcPr>
          <w:p w14:paraId="705FC3C3" w14:textId="77777777" w:rsidR="00C2118F" w:rsidRPr="00DD5EA3" w:rsidRDefault="00C2118F" w:rsidP="00794980"/>
        </w:tc>
        <w:tc>
          <w:tcPr>
            <w:tcW w:w="1368" w:type="dxa"/>
            <w:vMerge/>
            <w:tcBorders>
              <w:left w:val="single" w:sz="2" w:space="0" w:color="000000"/>
              <w:right w:val="single" w:sz="2" w:space="0" w:color="000000"/>
            </w:tcBorders>
          </w:tcPr>
          <w:p w14:paraId="24E60674" w14:textId="77777777" w:rsidR="00C2118F" w:rsidRPr="00DD5EA3" w:rsidRDefault="00C2118F" w:rsidP="00794980"/>
        </w:tc>
        <w:tc>
          <w:tcPr>
            <w:tcW w:w="854" w:type="dxa"/>
            <w:vMerge/>
            <w:tcBorders>
              <w:left w:val="single" w:sz="2" w:space="0" w:color="000000"/>
              <w:right w:val="single" w:sz="2" w:space="0" w:color="000000"/>
            </w:tcBorders>
          </w:tcPr>
          <w:p w14:paraId="2792584C" w14:textId="77777777" w:rsidR="00C2118F" w:rsidRPr="00DD5EA3" w:rsidRDefault="00C2118F" w:rsidP="00794980"/>
        </w:tc>
        <w:tc>
          <w:tcPr>
            <w:tcW w:w="2809" w:type="dxa"/>
            <w:vMerge/>
            <w:tcBorders>
              <w:left w:val="single" w:sz="2" w:space="0" w:color="000000"/>
            </w:tcBorders>
          </w:tcPr>
          <w:p w14:paraId="34523261" w14:textId="77777777" w:rsidR="00C2118F" w:rsidRPr="00DD5EA3" w:rsidRDefault="00C2118F" w:rsidP="00794980"/>
        </w:tc>
      </w:tr>
      <w:tr w:rsidR="00A00F36" w:rsidRPr="00DD5EA3" w14:paraId="2451E630" w14:textId="77777777" w:rsidTr="00AB738F">
        <w:trPr>
          <w:trHeight w:hRule="exact" w:val="540"/>
        </w:trPr>
        <w:tc>
          <w:tcPr>
            <w:tcW w:w="5888" w:type="dxa"/>
            <w:tcBorders>
              <w:top w:val="nil"/>
              <w:bottom w:val="nil"/>
              <w:right w:val="single" w:sz="2" w:space="0" w:color="000000"/>
            </w:tcBorders>
          </w:tcPr>
          <w:p w14:paraId="125C75A7" w14:textId="4D4D2919" w:rsidR="00C2118F" w:rsidRPr="00DD5EA3" w:rsidRDefault="007054DF" w:rsidP="00794980">
            <w:pPr>
              <w:pStyle w:val="TableParagraph"/>
              <w:ind w:left="352"/>
            </w:pPr>
            <w:r w:rsidRPr="00DD5EA3">
              <w:t xml:space="preserve">v. </w:t>
            </w:r>
            <w:r w:rsidR="001671CA">
              <w:t xml:space="preserve"> </w:t>
            </w:r>
            <w:r w:rsidRPr="00DD5EA3">
              <w:t>Loss of operating staff</w:t>
            </w:r>
          </w:p>
        </w:tc>
        <w:tc>
          <w:tcPr>
            <w:tcW w:w="1539" w:type="dxa"/>
            <w:vMerge/>
            <w:tcBorders>
              <w:left w:val="single" w:sz="2" w:space="0" w:color="000000"/>
              <w:right w:val="single" w:sz="2" w:space="0" w:color="000000"/>
            </w:tcBorders>
          </w:tcPr>
          <w:p w14:paraId="001A4689" w14:textId="77777777" w:rsidR="00C2118F" w:rsidRPr="00DD5EA3" w:rsidRDefault="00C2118F" w:rsidP="00794980"/>
        </w:tc>
        <w:tc>
          <w:tcPr>
            <w:tcW w:w="1368" w:type="dxa"/>
            <w:vMerge/>
            <w:tcBorders>
              <w:left w:val="single" w:sz="2" w:space="0" w:color="000000"/>
              <w:right w:val="single" w:sz="2" w:space="0" w:color="000000"/>
            </w:tcBorders>
          </w:tcPr>
          <w:p w14:paraId="0B10B876" w14:textId="77777777" w:rsidR="00C2118F" w:rsidRPr="00DD5EA3" w:rsidRDefault="00C2118F" w:rsidP="00794980"/>
        </w:tc>
        <w:tc>
          <w:tcPr>
            <w:tcW w:w="854" w:type="dxa"/>
            <w:vMerge/>
            <w:tcBorders>
              <w:left w:val="single" w:sz="2" w:space="0" w:color="000000"/>
              <w:right w:val="single" w:sz="2" w:space="0" w:color="000000"/>
            </w:tcBorders>
          </w:tcPr>
          <w:p w14:paraId="1B812D4F" w14:textId="77777777" w:rsidR="00C2118F" w:rsidRPr="00DD5EA3" w:rsidRDefault="00C2118F" w:rsidP="00794980"/>
        </w:tc>
        <w:tc>
          <w:tcPr>
            <w:tcW w:w="2809" w:type="dxa"/>
            <w:vMerge/>
            <w:tcBorders>
              <w:left w:val="single" w:sz="2" w:space="0" w:color="000000"/>
            </w:tcBorders>
          </w:tcPr>
          <w:p w14:paraId="45B3F885" w14:textId="77777777" w:rsidR="00C2118F" w:rsidRPr="00DD5EA3" w:rsidRDefault="00C2118F" w:rsidP="00794980"/>
        </w:tc>
      </w:tr>
      <w:tr w:rsidR="00A00F36" w:rsidRPr="00DD5EA3" w14:paraId="1420713B" w14:textId="77777777" w:rsidTr="00AB738F">
        <w:trPr>
          <w:trHeight w:hRule="exact" w:val="720"/>
        </w:trPr>
        <w:tc>
          <w:tcPr>
            <w:tcW w:w="5888" w:type="dxa"/>
            <w:tcBorders>
              <w:top w:val="nil"/>
              <w:bottom w:val="nil"/>
              <w:right w:val="single" w:sz="2" w:space="0" w:color="000000"/>
            </w:tcBorders>
          </w:tcPr>
          <w:p w14:paraId="74F895C1" w14:textId="242E8B09" w:rsidR="00C2118F" w:rsidRPr="00DD5EA3" w:rsidRDefault="007054DF" w:rsidP="00794980">
            <w:pPr>
              <w:pStyle w:val="TableParagraph"/>
              <w:ind w:left="352" w:right="1121"/>
            </w:pPr>
            <w:r w:rsidRPr="00DD5EA3">
              <w:t xml:space="preserve">vi. </w:t>
            </w:r>
            <w:r w:rsidR="001671CA">
              <w:t xml:space="preserve"> </w:t>
            </w:r>
            <w:r w:rsidRPr="00DD5EA3">
              <w:t>Loss of the main control room, remote shutdown equipment, and/or TSC</w:t>
            </w:r>
          </w:p>
        </w:tc>
        <w:tc>
          <w:tcPr>
            <w:tcW w:w="1539" w:type="dxa"/>
            <w:vMerge/>
            <w:tcBorders>
              <w:left w:val="single" w:sz="2" w:space="0" w:color="000000"/>
              <w:right w:val="single" w:sz="2" w:space="0" w:color="000000"/>
            </w:tcBorders>
          </w:tcPr>
          <w:p w14:paraId="7F95F08A" w14:textId="77777777" w:rsidR="00C2118F" w:rsidRPr="00DD5EA3" w:rsidRDefault="00C2118F" w:rsidP="00794980"/>
        </w:tc>
        <w:tc>
          <w:tcPr>
            <w:tcW w:w="1368" w:type="dxa"/>
            <w:vMerge/>
            <w:tcBorders>
              <w:left w:val="single" w:sz="2" w:space="0" w:color="000000"/>
              <w:right w:val="single" w:sz="2" w:space="0" w:color="000000"/>
            </w:tcBorders>
          </w:tcPr>
          <w:p w14:paraId="3639DFD6" w14:textId="77777777" w:rsidR="00C2118F" w:rsidRPr="00DD5EA3" w:rsidRDefault="00C2118F" w:rsidP="00794980"/>
        </w:tc>
        <w:tc>
          <w:tcPr>
            <w:tcW w:w="854" w:type="dxa"/>
            <w:vMerge/>
            <w:tcBorders>
              <w:left w:val="single" w:sz="2" w:space="0" w:color="000000"/>
              <w:right w:val="single" w:sz="2" w:space="0" w:color="000000"/>
            </w:tcBorders>
          </w:tcPr>
          <w:p w14:paraId="654CD867" w14:textId="77777777" w:rsidR="00C2118F" w:rsidRPr="00DD5EA3" w:rsidRDefault="00C2118F" w:rsidP="00794980"/>
        </w:tc>
        <w:tc>
          <w:tcPr>
            <w:tcW w:w="2809" w:type="dxa"/>
            <w:vMerge/>
            <w:tcBorders>
              <w:left w:val="single" w:sz="2" w:space="0" w:color="000000"/>
            </w:tcBorders>
          </w:tcPr>
          <w:p w14:paraId="5016C215" w14:textId="77777777" w:rsidR="00C2118F" w:rsidRPr="00DD5EA3" w:rsidRDefault="00C2118F" w:rsidP="00794980"/>
        </w:tc>
      </w:tr>
      <w:tr w:rsidR="00A00F36" w:rsidRPr="00DD5EA3" w14:paraId="5E20B3EB" w14:textId="77777777" w:rsidTr="00AB738F">
        <w:trPr>
          <w:trHeight w:hRule="exact" w:val="450"/>
        </w:trPr>
        <w:tc>
          <w:tcPr>
            <w:tcW w:w="5888" w:type="dxa"/>
            <w:tcBorders>
              <w:top w:val="nil"/>
              <w:bottom w:val="nil"/>
              <w:right w:val="single" w:sz="2" w:space="0" w:color="000000"/>
            </w:tcBorders>
          </w:tcPr>
          <w:p w14:paraId="3BA4907E" w14:textId="2898A1C7" w:rsidR="00C2118F" w:rsidRPr="00DD5EA3" w:rsidRDefault="007054DF" w:rsidP="00794980">
            <w:pPr>
              <w:pStyle w:val="TableParagraph"/>
              <w:ind w:left="352"/>
            </w:pPr>
            <w:r w:rsidRPr="00DD5EA3">
              <w:t xml:space="preserve">vii. </w:t>
            </w:r>
            <w:r w:rsidR="001671CA">
              <w:t xml:space="preserve"> </w:t>
            </w:r>
            <w:r w:rsidRPr="00DD5EA3">
              <w:t>Loss of communication systems</w:t>
            </w:r>
          </w:p>
        </w:tc>
        <w:tc>
          <w:tcPr>
            <w:tcW w:w="1539" w:type="dxa"/>
            <w:vMerge/>
            <w:tcBorders>
              <w:left w:val="single" w:sz="2" w:space="0" w:color="000000"/>
              <w:right w:val="single" w:sz="2" w:space="0" w:color="000000"/>
            </w:tcBorders>
          </w:tcPr>
          <w:p w14:paraId="3348041F" w14:textId="77777777" w:rsidR="00C2118F" w:rsidRPr="00DD5EA3" w:rsidRDefault="00C2118F" w:rsidP="00794980"/>
        </w:tc>
        <w:tc>
          <w:tcPr>
            <w:tcW w:w="1368" w:type="dxa"/>
            <w:vMerge/>
            <w:tcBorders>
              <w:left w:val="single" w:sz="2" w:space="0" w:color="000000"/>
              <w:right w:val="single" w:sz="2" w:space="0" w:color="000000"/>
            </w:tcBorders>
          </w:tcPr>
          <w:p w14:paraId="6CD2E4A3" w14:textId="77777777" w:rsidR="00C2118F" w:rsidRPr="00DD5EA3" w:rsidRDefault="00C2118F" w:rsidP="00794980"/>
        </w:tc>
        <w:tc>
          <w:tcPr>
            <w:tcW w:w="854" w:type="dxa"/>
            <w:vMerge/>
            <w:tcBorders>
              <w:left w:val="single" w:sz="2" w:space="0" w:color="000000"/>
              <w:right w:val="single" w:sz="2" w:space="0" w:color="000000"/>
            </w:tcBorders>
          </w:tcPr>
          <w:p w14:paraId="719A3713" w14:textId="77777777" w:rsidR="00C2118F" w:rsidRPr="00DD5EA3" w:rsidRDefault="00C2118F" w:rsidP="00794980"/>
        </w:tc>
        <w:tc>
          <w:tcPr>
            <w:tcW w:w="2809" w:type="dxa"/>
            <w:vMerge/>
            <w:tcBorders>
              <w:left w:val="single" w:sz="2" w:space="0" w:color="000000"/>
            </w:tcBorders>
          </w:tcPr>
          <w:p w14:paraId="443FC977" w14:textId="77777777" w:rsidR="00C2118F" w:rsidRPr="00DD5EA3" w:rsidRDefault="00C2118F" w:rsidP="00794980"/>
        </w:tc>
      </w:tr>
      <w:tr w:rsidR="00A00F36" w:rsidRPr="00DD5EA3" w14:paraId="5E869D90" w14:textId="77777777" w:rsidTr="00AB738F">
        <w:trPr>
          <w:trHeight w:hRule="exact" w:val="441"/>
        </w:trPr>
        <w:tc>
          <w:tcPr>
            <w:tcW w:w="5888" w:type="dxa"/>
            <w:tcBorders>
              <w:top w:val="nil"/>
              <w:bottom w:val="nil"/>
              <w:right w:val="single" w:sz="2" w:space="0" w:color="000000"/>
            </w:tcBorders>
          </w:tcPr>
          <w:p w14:paraId="27A32879" w14:textId="02830A0A" w:rsidR="00C2118F" w:rsidRPr="00DD5EA3" w:rsidRDefault="007054DF" w:rsidP="00794980">
            <w:pPr>
              <w:pStyle w:val="TableParagraph"/>
              <w:ind w:left="352"/>
            </w:pPr>
            <w:r w:rsidRPr="00DD5EA3">
              <w:t xml:space="preserve">viii. </w:t>
            </w:r>
            <w:r w:rsidR="001671CA">
              <w:t xml:space="preserve"> </w:t>
            </w:r>
            <w:r w:rsidRPr="00DD5EA3">
              <w:t>Control of site emergency responders</w:t>
            </w:r>
          </w:p>
        </w:tc>
        <w:tc>
          <w:tcPr>
            <w:tcW w:w="1539" w:type="dxa"/>
            <w:vMerge/>
            <w:tcBorders>
              <w:left w:val="single" w:sz="2" w:space="0" w:color="000000"/>
              <w:right w:val="single" w:sz="2" w:space="0" w:color="000000"/>
            </w:tcBorders>
          </w:tcPr>
          <w:p w14:paraId="3954653A" w14:textId="77777777" w:rsidR="00C2118F" w:rsidRPr="00DD5EA3" w:rsidRDefault="00C2118F" w:rsidP="00794980"/>
        </w:tc>
        <w:tc>
          <w:tcPr>
            <w:tcW w:w="1368" w:type="dxa"/>
            <w:vMerge/>
            <w:tcBorders>
              <w:left w:val="single" w:sz="2" w:space="0" w:color="000000"/>
              <w:right w:val="single" w:sz="2" w:space="0" w:color="000000"/>
            </w:tcBorders>
          </w:tcPr>
          <w:p w14:paraId="75BC2F8B" w14:textId="77777777" w:rsidR="00C2118F" w:rsidRPr="00DD5EA3" w:rsidRDefault="00C2118F" w:rsidP="00794980"/>
        </w:tc>
        <w:tc>
          <w:tcPr>
            <w:tcW w:w="854" w:type="dxa"/>
            <w:vMerge/>
            <w:tcBorders>
              <w:left w:val="single" w:sz="2" w:space="0" w:color="000000"/>
              <w:right w:val="single" w:sz="2" w:space="0" w:color="000000"/>
            </w:tcBorders>
          </w:tcPr>
          <w:p w14:paraId="4F78E0A8" w14:textId="77777777" w:rsidR="00C2118F" w:rsidRPr="00DD5EA3" w:rsidRDefault="00C2118F" w:rsidP="00794980"/>
        </w:tc>
        <w:tc>
          <w:tcPr>
            <w:tcW w:w="2809" w:type="dxa"/>
            <w:vMerge/>
            <w:tcBorders>
              <w:left w:val="single" w:sz="2" w:space="0" w:color="000000"/>
            </w:tcBorders>
          </w:tcPr>
          <w:p w14:paraId="6B4F5BEE" w14:textId="77777777" w:rsidR="00C2118F" w:rsidRPr="00DD5EA3" w:rsidRDefault="00C2118F" w:rsidP="00794980"/>
        </w:tc>
      </w:tr>
      <w:tr w:rsidR="00A00F36" w:rsidRPr="00DD5EA3" w14:paraId="065A7056" w14:textId="77777777">
        <w:trPr>
          <w:trHeight w:hRule="exact" w:val="831"/>
        </w:trPr>
        <w:tc>
          <w:tcPr>
            <w:tcW w:w="5888" w:type="dxa"/>
            <w:tcBorders>
              <w:top w:val="nil"/>
              <w:bottom w:val="single" w:sz="2" w:space="0" w:color="000000"/>
              <w:right w:val="single" w:sz="2" w:space="0" w:color="000000"/>
            </w:tcBorders>
          </w:tcPr>
          <w:p w14:paraId="6D5790ED" w14:textId="7824E4B1" w:rsidR="00C2118F" w:rsidRPr="00DD5EA3" w:rsidRDefault="007054DF" w:rsidP="00794980">
            <w:pPr>
              <w:pStyle w:val="TableParagraph"/>
              <w:ind w:right="324"/>
            </w:pPr>
            <w:r w:rsidRPr="00DD5EA3">
              <w:t xml:space="preserve">b. </w:t>
            </w:r>
            <w:r w:rsidR="001671CA">
              <w:t xml:space="preserve"> </w:t>
            </w:r>
            <w:r w:rsidRPr="00DD5EA3">
              <w:t>Documents used by the applicant to evaluate post-event operator actions have been adequately inspected.</w:t>
            </w:r>
          </w:p>
        </w:tc>
        <w:tc>
          <w:tcPr>
            <w:tcW w:w="1539" w:type="dxa"/>
            <w:vMerge/>
            <w:tcBorders>
              <w:left w:val="single" w:sz="2" w:space="0" w:color="000000"/>
              <w:bottom w:val="single" w:sz="2" w:space="0" w:color="000000"/>
              <w:right w:val="single" w:sz="2" w:space="0" w:color="000000"/>
            </w:tcBorders>
          </w:tcPr>
          <w:p w14:paraId="535FB85A" w14:textId="77777777" w:rsidR="00C2118F" w:rsidRPr="00DD5EA3" w:rsidRDefault="00C2118F" w:rsidP="00794980"/>
        </w:tc>
        <w:tc>
          <w:tcPr>
            <w:tcW w:w="1368" w:type="dxa"/>
            <w:vMerge/>
            <w:tcBorders>
              <w:left w:val="single" w:sz="2" w:space="0" w:color="000000"/>
              <w:bottom w:val="single" w:sz="2" w:space="0" w:color="000000"/>
              <w:right w:val="single" w:sz="2" w:space="0" w:color="000000"/>
            </w:tcBorders>
          </w:tcPr>
          <w:p w14:paraId="1A303009" w14:textId="77777777" w:rsidR="00C2118F" w:rsidRPr="00DD5EA3" w:rsidRDefault="00C2118F" w:rsidP="00794980"/>
        </w:tc>
        <w:tc>
          <w:tcPr>
            <w:tcW w:w="854" w:type="dxa"/>
            <w:vMerge/>
            <w:tcBorders>
              <w:left w:val="single" w:sz="2" w:space="0" w:color="000000"/>
              <w:bottom w:val="single" w:sz="2" w:space="0" w:color="000000"/>
              <w:right w:val="single" w:sz="2" w:space="0" w:color="000000"/>
            </w:tcBorders>
          </w:tcPr>
          <w:p w14:paraId="45AF8CDB" w14:textId="77777777" w:rsidR="00C2118F" w:rsidRPr="00DD5EA3" w:rsidRDefault="00C2118F" w:rsidP="00794980"/>
        </w:tc>
        <w:tc>
          <w:tcPr>
            <w:tcW w:w="2809" w:type="dxa"/>
            <w:vMerge/>
            <w:tcBorders>
              <w:left w:val="single" w:sz="2" w:space="0" w:color="000000"/>
              <w:bottom w:val="single" w:sz="2" w:space="0" w:color="000000"/>
            </w:tcBorders>
          </w:tcPr>
          <w:p w14:paraId="7ABB8140" w14:textId="77777777" w:rsidR="00C2118F" w:rsidRPr="00DD5EA3" w:rsidRDefault="00C2118F" w:rsidP="00794980"/>
        </w:tc>
      </w:tr>
      <w:tr w:rsidR="00A00F36" w:rsidRPr="00DD5EA3" w14:paraId="787D7372" w14:textId="77777777">
        <w:trPr>
          <w:trHeight w:hRule="exact" w:val="274"/>
        </w:trPr>
        <w:tc>
          <w:tcPr>
            <w:tcW w:w="8795" w:type="dxa"/>
            <w:gridSpan w:val="3"/>
            <w:tcBorders>
              <w:top w:val="single" w:sz="2" w:space="0" w:color="000000"/>
              <w:bottom w:val="nil"/>
              <w:right w:val="nil"/>
            </w:tcBorders>
            <w:shd w:val="clear" w:color="auto" w:fill="DFDFDF"/>
          </w:tcPr>
          <w:p w14:paraId="56943EED" w14:textId="77777777" w:rsidR="00C2118F" w:rsidRPr="00DD5EA3" w:rsidRDefault="00C2118F" w:rsidP="00794980">
            <w:pPr>
              <w:pStyle w:val="TableParagraph"/>
              <w:ind w:left="0"/>
            </w:pPr>
          </w:p>
          <w:p w14:paraId="103EDFF8" w14:textId="671E4E49" w:rsidR="00C2118F" w:rsidRPr="00DD5EA3" w:rsidRDefault="00933807" w:rsidP="00794980">
            <w:pPr>
              <w:pStyle w:val="TableParagraph"/>
              <w:ind w:left="172"/>
            </w:pPr>
            <w:r w:rsidRPr="00DD5EA3">
              <w:rPr>
                <w:noProof/>
              </w:rPr>
              <mc:AlternateContent>
                <mc:Choice Requires="wpg">
                  <w:drawing>
                    <wp:inline distT="0" distB="0" distL="0" distR="0" wp14:anchorId="70F9C81B" wp14:editId="6A129D02">
                      <wp:extent cx="2466975" cy="10160"/>
                      <wp:effectExtent l="3810" t="0" r="5715" b="8890"/>
                      <wp:docPr id="12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6975" cy="10160"/>
                                <a:chOff x="0" y="0"/>
                                <a:chExt cx="3885" cy="16"/>
                              </a:xfrm>
                            </wpg:grpSpPr>
                            <wps:wsp>
                              <wps:cNvPr id="126" name="Line 3"/>
                              <wps:cNvCnPr>
                                <a:cxnSpLocks noChangeShapeType="1"/>
                              </wps:cNvCnPr>
                              <wps:spPr bwMode="auto">
                                <a:xfrm>
                                  <a:off x="8" y="8"/>
                                  <a:ext cx="3868"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CCAE26" id="Group 2" o:spid="_x0000_s1026" style="width:194.25pt;height:.8pt;mso-position-horizontal-relative:char;mso-position-vertical-relative:line" coordsize="388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">
                      <v:line id="Line 3" o:spid="_x0000_s1027" style="position:absolute;visibility:visible;mso-wrap-style:square" from="8,8" to="38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" strokeweight=".26669mm"/>
                      <w10:anchorlock/>
                    </v:group>
                  </w:pict>
                </mc:Fallback>
              </mc:AlternateContent>
            </w:r>
          </w:p>
        </w:tc>
        <w:tc>
          <w:tcPr>
            <w:tcW w:w="3663" w:type="dxa"/>
            <w:gridSpan w:val="2"/>
            <w:tcBorders>
              <w:top w:val="single" w:sz="2" w:space="0" w:color="000000"/>
              <w:left w:val="nil"/>
              <w:bottom w:val="nil"/>
            </w:tcBorders>
            <w:shd w:val="clear" w:color="auto" w:fill="DFDFDF"/>
          </w:tcPr>
          <w:p w14:paraId="79D4EC62" w14:textId="77777777" w:rsidR="00C2118F" w:rsidRPr="00DD5EA3" w:rsidRDefault="00C2118F" w:rsidP="00794980"/>
        </w:tc>
      </w:tr>
      <w:tr w:rsidR="00A00F36" w:rsidRPr="00DD5EA3" w14:paraId="4C91335B" w14:textId="77777777">
        <w:trPr>
          <w:trHeight w:hRule="exact" w:val="326"/>
        </w:trPr>
        <w:tc>
          <w:tcPr>
            <w:tcW w:w="5888" w:type="dxa"/>
            <w:tcBorders>
              <w:top w:val="single" w:sz="6" w:space="0" w:color="000000"/>
              <w:right w:val="nil"/>
            </w:tcBorders>
            <w:shd w:val="clear" w:color="auto" w:fill="DFDFDF"/>
          </w:tcPr>
          <w:p w14:paraId="7FC2C263" w14:textId="77777777" w:rsidR="00C2118F" w:rsidRPr="00DD5EA3" w:rsidRDefault="007054DF" w:rsidP="00794980">
            <w:pPr>
              <w:pStyle w:val="TableParagraph"/>
              <w:tabs>
                <w:tab w:val="left" w:pos="4406"/>
              </w:tabs>
            </w:pPr>
            <w:r w:rsidRPr="00DD5EA3">
              <w:t>Print</w:t>
            </w:r>
            <w:r w:rsidRPr="00DD5EA3">
              <w:rPr>
                <w:spacing w:val="-2"/>
              </w:rPr>
              <w:t xml:space="preserve"> </w:t>
            </w:r>
            <w:r w:rsidRPr="00DD5EA3">
              <w:t>Inspector’s</w:t>
            </w:r>
            <w:r w:rsidRPr="00DD5EA3">
              <w:rPr>
                <w:spacing w:val="-2"/>
              </w:rPr>
              <w:t xml:space="preserve"> </w:t>
            </w:r>
            <w:r w:rsidRPr="00DD5EA3">
              <w:t>Name</w:t>
            </w:r>
            <w:r w:rsidRPr="00DD5EA3">
              <w:tab/>
              <w:t>Signature</w:t>
            </w:r>
          </w:p>
        </w:tc>
        <w:tc>
          <w:tcPr>
            <w:tcW w:w="1539" w:type="dxa"/>
            <w:tcBorders>
              <w:top w:val="single" w:sz="6" w:space="0" w:color="000000"/>
              <w:left w:val="nil"/>
              <w:right w:val="nil"/>
            </w:tcBorders>
            <w:shd w:val="clear" w:color="auto" w:fill="DFDFDF"/>
          </w:tcPr>
          <w:p w14:paraId="6DA85868" w14:textId="77777777" w:rsidR="00C2118F" w:rsidRPr="00DD5EA3" w:rsidRDefault="00C2118F" w:rsidP="00794980"/>
        </w:tc>
        <w:tc>
          <w:tcPr>
            <w:tcW w:w="1368" w:type="dxa"/>
            <w:tcBorders>
              <w:top w:val="single" w:sz="6" w:space="0" w:color="000000"/>
              <w:left w:val="nil"/>
              <w:right w:val="nil"/>
            </w:tcBorders>
            <w:shd w:val="clear" w:color="auto" w:fill="DFDFDF"/>
          </w:tcPr>
          <w:p w14:paraId="6E548524" w14:textId="77777777" w:rsidR="00C2118F" w:rsidRPr="00DD5EA3" w:rsidRDefault="00C2118F" w:rsidP="00794980"/>
        </w:tc>
        <w:tc>
          <w:tcPr>
            <w:tcW w:w="854" w:type="dxa"/>
            <w:tcBorders>
              <w:top w:val="single" w:sz="6" w:space="0" w:color="000000"/>
              <w:left w:val="nil"/>
              <w:right w:val="nil"/>
            </w:tcBorders>
            <w:shd w:val="clear" w:color="auto" w:fill="DFDFDF"/>
          </w:tcPr>
          <w:p w14:paraId="3B849D8E" w14:textId="77777777" w:rsidR="00C2118F" w:rsidRPr="00DD5EA3" w:rsidRDefault="007054DF" w:rsidP="00794980">
            <w:pPr>
              <w:pStyle w:val="TableParagraph"/>
              <w:ind w:left="223"/>
            </w:pPr>
            <w:r w:rsidRPr="00DD5EA3">
              <w:t>Date</w:t>
            </w:r>
          </w:p>
        </w:tc>
        <w:tc>
          <w:tcPr>
            <w:tcW w:w="2809" w:type="dxa"/>
            <w:tcBorders>
              <w:top w:val="single" w:sz="6" w:space="0" w:color="000000"/>
              <w:left w:val="nil"/>
            </w:tcBorders>
            <w:shd w:val="clear" w:color="auto" w:fill="DFDFDF"/>
          </w:tcPr>
          <w:p w14:paraId="699D2494" w14:textId="77777777" w:rsidR="00C2118F" w:rsidRPr="00DD5EA3" w:rsidRDefault="00C2118F" w:rsidP="00794980"/>
        </w:tc>
      </w:tr>
    </w:tbl>
    <w:p w14:paraId="5FE507A5" w14:textId="77777777" w:rsidR="00C2118F" w:rsidRPr="00DD5EA3" w:rsidRDefault="00C2118F" w:rsidP="00794980">
      <w:pPr>
        <w:sectPr w:rsidR="00C2118F" w:rsidRPr="00DD5EA3" w:rsidSect="00D92710">
          <w:footerReference w:type="default" r:id="rId33"/>
          <w:pgSz w:w="15840" w:h="12240" w:orient="landscape"/>
          <w:pgMar w:top="1440" w:right="1440" w:bottom="1440" w:left="1440" w:header="720" w:footer="720" w:gutter="0"/>
          <w:cols w:space="720"/>
          <w:docGrid w:linePitch="299"/>
        </w:sectPr>
      </w:pPr>
    </w:p>
    <w:p w14:paraId="70631E07" w14:textId="141B5D16" w:rsidR="00C2118F" w:rsidRPr="00DD5EA3" w:rsidRDefault="00C2118F" w:rsidP="00794980">
      <w:pPr>
        <w:pStyle w:val="BodyText"/>
        <w:rPr>
          <w:sz w:val="22"/>
          <w:szCs w:val="22"/>
        </w:rPr>
      </w:pPr>
    </w:p>
    <w:p w14:paraId="2583F1A0" w14:textId="156826C9" w:rsidR="00C2118F" w:rsidRPr="00DD5EA3" w:rsidRDefault="007054DF" w:rsidP="00794980">
      <w:pPr>
        <w:pStyle w:val="BodyText"/>
        <w:ind w:left="4191"/>
        <w:rPr>
          <w:sz w:val="22"/>
          <w:szCs w:val="22"/>
        </w:rPr>
      </w:pPr>
      <w:r w:rsidRPr="00DD5EA3">
        <w:rPr>
          <w:sz w:val="22"/>
          <w:szCs w:val="22"/>
          <w:u w:val="single"/>
        </w:rPr>
        <w:t xml:space="preserve">Attachment 1 - Revision History </w:t>
      </w:r>
      <w:r w:rsidR="00EF6E00" w:rsidRPr="00DD5EA3">
        <w:rPr>
          <w:sz w:val="22"/>
          <w:szCs w:val="22"/>
          <w:u w:val="single"/>
        </w:rPr>
        <w:t>f</w:t>
      </w:r>
      <w:r w:rsidRPr="00DD5EA3">
        <w:rPr>
          <w:sz w:val="22"/>
          <w:szCs w:val="22"/>
          <w:u w:val="single"/>
        </w:rPr>
        <w:t>or IP 37804</w:t>
      </w:r>
    </w:p>
    <w:p w14:paraId="51D93CFF" w14:textId="77777777" w:rsidR="00C2118F" w:rsidRPr="00DD5EA3" w:rsidRDefault="00C2118F" w:rsidP="00794980">
      <w:pPr>
        <w:pStyle w:val="BodyText"/>
        <w:rPr>
          <w:sz w:val="22"/>
          <w:szCs w:val="22"/>
        </w:rPr>
      </w:pPr>
    </w:p>
    <w:tbl>
      <w:tblPr>
        <w:tblW w:w="0" w:type="auto"/>
        <w:tblInd w:w="1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0" w:type="dxa"/>
          <w:right w:w="0" w:type="dxa"/>
        </w:tblCellMar>
        <w:tblLook w:val="01E0" w:firstRow="1" w:lastRow="1" w:firstColumn="1" w:lastColumn="1" w:noHBand="0" w:noVBand="0"/>
      </w:tblPr>
      <w:tblGrid>
        <w:gridCol w:w="1620"/>
        <w:gridCol w:w="1891"/>
        <w:gridCol w:w="5190"/>
        <w:gridCol w:w="1710"/>
        <w:gridCol w:w="2160"/>
      </w:tblGrid>
      <w:tr w:rsidR="00A427C5" w:rsidRPr="00DD5EA3" w14:paraId="72CD1F93" w14:textId="77777777" w:rsidTr="000477E5">
        <w:trPr>
          <w:trHeight w:hRule="exact" w:val="1853"/>
        </w:trPr>
        <w:tc>
          <w:tcPr>
            <w:tcW w:w="1620" w:type="dxa"/>
            <w:shd w:val="clear" w:color="auto" w:fill="FFFFFF" w:themeFill="background1"/>
          </w:tcPr>
          <w:p w14:paraId="1605F37B" w14:textId="77777777" w:rsidR="00A427C5" w:rsidRPr="00DD5EA3" w:rsidRDefault="00A427C5" w:rsidP="00794980">
            <w:pPr>
              <w:pStyle w:val="TableParagraph"/>
              <w:ind w:left="112" w:right="111"/>
            </w:pPr>
            <w:r w:rsidRPr="00DD5EA3">
              <w:t>Commitment Tracking Number</w:t>
            </w:r>
          </w:p>
        </w:tc>
        <w:tc>
          <w:tcPr>
            <w:tcW w:w="1891" w:type="dxa"/>
            <w:shd w:val="clear" w:color="auto" w:fill="FFFFFF" w:themeFill="background1"/>
          </w:tcPr>
          <w:p w14:paraId="7D5A7E49" w14:textId="775D5335" w:rsidR="00A427C5" w:rsidRPr="00DD5EA3" w:rsidRDefault="00A427C5" w:rsidP="00794980">
            <w:pPr>
              <w:pStyle w:val="TableParagraph"/>
              <w:ind w:left="364"/>
            </w:pPr>
            <w:r>
              <w:t xml:space="preserve">Accession Number </w:t>
            </w:r>
            <w:r w:rsidRPr="00DD5EA3">
              <w:t>Issue Date</w:t>
            </w:r>
            <w:r>
              <w:t xml:space="preserve"> Change Notice</w:t>
            </w:r>
          </w:p>
        </w:tc>
        <w:tc>
          <w:tcPr>
            <w:tcW w:w="5190" w:type="dxa"/>
            <w:shd w:val="clear" w:color="auto" w:fill="FFFFFF" w:themeFill="background1"/>
          </w:tcPr>
          <w:p w14:paraId="13ABB719" w14:textId="77777777" w:rsidR="00A427C5" w:rsidRPr="00DD5EA3" w:rsidRDefault="00A427C5" w:rsidP="00794980">
            <w:pPr>
              <w:pStyle w:val="TableParagraph"/>
              <w:ind w:left="919"/>
            </w:pPr>
            <w:r w:rsidRPr="00DD5EA3">
              <w:t>Description of Change</w:t>
            </w:r>
          </w:p>
        </w:tc>
        <w:tc>
          <w:tcPr>
            <w:tcW w:w="1710" w:type="dxa"/>
            <w:shd w:val="clear" w:color="auto" w:fill="FFFFFF" w:themeFill="background1"/>
          </w:tcPr>
          <w:p w14:paraId="25F4AA95" w14:textId="4EB829B6" w:rsidR="00A427C5" w:rsidRPr="00DD5EA3" w:rsidRDefault="004879BA" w:rsidP="00794980">
            <w:pPr>
              <w:pStyle w:val="TableParagraph"/>
              <w:ind w:left="112" w:right="210"/>
            </w:pPr>
            <w:r>
              <w:t xml:space="preserve">Description of </w:t>
            </w:r>
            <w:r w:rsidR="00A427C5" w:rsidRPr="00DD5EA3">
              <w:t xml:space="preserve">Training </w:t>
            </w:r>
            <w:r>
              <w:t xml:space="preserve">Required and </w:t>
            </w:r>
            <w:r w:rsidR="00A427C5" w:rsidRPr="00DD5EA3">
              <w:t>Completion</w:t>
            </w:r>
            <w:r w:rsidR="00A427C5">
              <w:t xml:space="preserve"> </w:t>
            </w:r>
            <w:r w:rsidR="00A427C5" w:rsidRPr="00DD5EA3">
              <w:t xml:space="preserve"> Date</w:t>
            </w:r>
          </w:p>
        </w:tc>
        <w:tc>
          <w:tcPr>
            <w:tcW w:w="2160" w:type="dxa"/>
            <w:shd w:val="clear" w:color="auto" w:fill="FFFFFF" w:themeFill="background1"/>
          </w:tcPr>
          <w:p w14:paraId="3640E63A" w14:textId="146AFFDE" w:rsidR="00A427C5" w:rsidRPr="00DD5EA3" w:rsidRDefault="00A427C5" w:rsidP="00794980">
            <w:pPr>
              <w:pStyle w:val="TableParagraph"/>
              <w:ind w:left="113" w:right="176"/>
            </w:pPr>
            <w:r w:rsidRPr="00DD5EA3">
              <w:t xml:space="preserve">Comment Resolution </w:t>
            </w:r>
            <w:r w:rsidR="004879BA">
              <w:t>and Closed Feedback Form Accession Number (Pre-</w:t>
            </w:r>
            <w:r w:rsidR="00152715">
              <w:t>Decisional, Non-Public Information)</w:t>
            </w:r>
          </w:p>
        </w:tc>
      </w:tr>
      <w:tr w:rsidR="00A427C5" w:rsidRPr="00DD5EA3" w14:paraId="10835888" w14:textId="77777777" w:rsidTr="0070094E">
        <w:trPr>
          <w:trHeight w:hRule="exact" w:val="1367"/>
        </w:trPr>
        <w:tc>
          <w:tcPr>
            <w:tcW w:w="1620" w:type="dxa"/>
          </w:tcPr>
          <w:p w14:paraId="424148CE" w14:textId="77777777" w:rsidR="00A427C5" w:rsidRPr="00DD5EA3" w:rsidRDefault="00A427C5" w:rsidP="00794980">
            <w:pPr>
              <w:pStyle w:val="TableParagraph"/>
              <w:ind w:left="112"/>
            </w:pPr>
            <w:r w:rsidRPr="00DD5EA3">
              <w:t>N/A</w:t>
            </w:r>
          </w:p>
        </w:tc>
        <w:tc>
          <w:tcPr>
            <w:tcW w:w="1891" w:type="dxa"/>
          </w:tcPr>
          <w:p w14:paraId="1D551070" w14:textId="130C3FEB" w:rsidR="000477E5" w:rsidRDefault="000477E5" w:rsidP="00794980">
            <w:pPr>
              <w:pStyle w:val="TableParagraph"/>
              <w:ind w:left="112"/>
            </w:pPr>
            <w:r>
              <w:t>ML100680701</w:t>
            </w:r>
          </w:p>
          <w:p w14:paraId="5D92F128" w14:textId="6E430CF5" w:rsidR="00A427C5" w:rsidRPr="00DD5EA3" w:rsidRDefault="00A427C5" w:rsidP="00794980">
            <w:pPr>
              <w:pStyle w:val="TableParagraph"/>
              <w:ind w:left="112"/>
            </w:pPr>
            <w:r w:rsidRPr="00DD5EA3">
              <w:t>04/27/10</w:t>
            </w:r>
          </w:p>
          <w:p w14:paraId="693A8211" w14:textId="77777777" w:rsidR="00A427C5" w:rsidRPr="00DD5EA3" w:rsidRDefault="00A427C5" w:rsidP="00794980">
            <w:pPr>
              <w:pStyle w:val="TableParagraph"/>
              <w:ind w:left="112"/>
            </w:pPr>
            <w:r w:rsidRPr="00DD5EA3">
              <w:t>CN 10-012</w:t>
            </w:r>
          </w:p>
        </w:tc>
        <w:tc>
          <w:tcPr>
            <w:tcW w:w="5190" w:type="dxa"/>
          </w:tcPr>
          <w:p w14:paraId="049CADA8" w14:textId="77777777" w:rsidR="00A427C5" w:rsidRPr="00DD5EA3" w:rsidRDefault="00A427C5" w:rsidP="00794980">
            <w:pPr>
              <w:pStyle w:val="TableParagraph"/>
              <w:ind w:left="112" w:right="185"/>
            </w:pPr>
            <w:r w:rsidRPr="00DD5EA3">
              <w:t>Initial issuance to establish guidance for Aircraft Impact Assessment inspections</w:t>
            </w:r>
          </w:p>
          <w:p w14:paraId="09BEB397" w14:textId="77777777" w:rsidR="00A427C5" w:rsidRPr="00DD5EA3" w:rsidRDefault="00A427C5" w:rsidP="00794980">
            <w:pPr>
              <w:pStyle w:val="TableParagraph"/>
              <w:ind w:left="0"/>
            </w:pPr>
          </w:p>
          <w:p w14:paraId="73FC6C1D" w14:textId="77777777" w:rsidR="00A427C5" w:rsidRPr="00DD5EA3" w:rsidRDefault="00A427C5" w:rsidP="00794980">
            <w:pPr>
              <w:pStyle w:val="TableParagraph"/>
              <w:ind w:left="112" w:right="92"/>
            </w:pPr>
            <w:r w:rsidRPr="00DD5EA3">
              <w:t>Researched commitments for 4 years and found none.</w:t>
            </w:r>
          </w:p>
        </w:tc>
        <w:tc>
          <w:tcPr>
            <w:tcW w:w="1710" w:type="dxa"/>
          </w:tcPr>
          <w:p w14:paraId="016DAB46" w14:textId="77777777" w:rsidR="00A427C5" w:rsidRPr="00DD5EA3" w:rsidRDefault="00A427C5" w:rsidP="00794980">
            <w:pPr>
              <w:pStyle w:val="TableParagraph"/>
              <w:ind w:left="112"/>
            </w:pPr>
            <w:r w:rsidRPr="00DD5EA3">
              <w:t>N/A</w:t>
            </w:r>
          </w:p>
        </w:tc>
        <w:tc>
          <w:tcPr>
            <w:tcW w:w="2160" w:type="dxa"/>
          </w:tcPr>
          <w:p w14:paraId="6750596B" w14:textId="77777777" w:rsidR="00A427C5" w:rsidRPr="00DD5EA3" w:rsidRDefault="00A427C5" w:rsidP="00794980">
            <w:pPr>
              <w:pStyle w:val="TableParagraph"/>
              <w:ind w:left="113"/>
            </w:pPr>
            <w:r w:rsidRPr="00DD5EA3">
              <w:t>N/A</w:t>
            </w:r>
          </w:p>
        </w:tc>
      </w:tr>
      <w:tr w:rsidR="00A427C5" w:rsidRPr="00DD5EA3" w14:paraId="3369ED91" w14:textId="77777777" w:rsidTr="000477E5">
        <w:trPr>
          <w:trHeight w:hRule="exact" w:val="569"/>
        </w:trPr>
        <w:tc>
          <w:tcPr>
            <w:tcW w:w="1620" w:type="dxa"/>
          </w:tcPr>
          <w:p w14:paraId="19E8259C" w14:textId="77777777" w:rsidR="00A427C5" w:rsidRPr="00DD5EA3" w:rsidRDefault="00A427C5" w:rsidP="00794980">
            <w:pPr>
              <w:pStyle w:val="TableParagraph"/>
              <w:ind w:left="112"/>
            </w:pPr>
            <w:r w:rsidRPr="00DD5EA3">
              <w:t>N/A</w:t>
            </w:r>
          </w:p>
        </w:tc>
        <w:tc>
          <w:tcPr>
            <w:tcW w:w="1891" w:type="dxa"/>
          </w:tcPr>
          <w:p w14:paraId="79F7A118" w14:textId="77777777" w:rsidR="00A427C5" w:rsidRPr="00DD5EA3" w:rsidRDefault="00A427C5" w:rsidP="00794980">
            <w:pPr>
              <w:pStyle w:val="TableParagraph"/>
              <w:ind w:left="112"/>
            </w:pPr>
            <w:r w:rsidRPr="00DD5EA3">
              <w:t>06/01/2011</w:t>
            </w:r>
          </w:p>
        </w:tc>
        <w:tc>
          <w:tcPr>
            <w:tcW w:w="5190" w:type="dxa"/>
          </w:tcPr>
          <w:p w14:paraId="2BEC043D" w14:textId="77777777" w:rsidR="00A427C5" w:rsidRPr="00DD5EA3" w:rsidRDefault="00A427C5" w:rsidP="00794980">
            <w:pPr>
              <w:pStyle w:val="TableParagraph"/>
              <w:ind w:left="112" w:right="719"/>
            </w:pPr>
            <w:r w:rsidRPr="00DD5EA3">
              <w:t>DCIP and AIA working group comments in body of procedure</w:t>
            </w:r>
          </w:p>
        </w:tc>
        <w:tc>
          <w:tcPr>
            <w:tcW w:w="1710" w:type="dxa"/>
          </w:tcPr>
          <w:p w14:paraId="6C8E40D8" w14:textId="77777777" w:rsidR="00A427C5" w:rsidRPr="00DD5EA3" w:rsidRDefault="00A427C5" w:rsidP="00794980">
            <w:pPr>
              <w:pStyle w:val="TableParagraph"/>
              <w:ind w:left="112"/>
            </w:pPr>
            <w:r w:rsidRPr="00DD5EA3">
              <w:t>N/A</w:t>
            </w:r>
          </w:p>
        </w:tc>
        <w:tc>
          <w:tcPr>
            <w:tcW w:w="2160" w:type="dxa"/>
          </w:tcPr>
          <w:p w14:paraId="285A8340" w14:textId="77777777" w:rsidR="00A427C5" w:rsidRPr="00DD5EA3" w:rsidRDefault="00A427C5" w:rsidP="00794980">
            <w:pPr>
              <w:pStyle w:val="TableParagraph"/>
              <w:ind w:left="113"/>
            </w:pPr>
            <w:r w:rsidRPr="00DD5EA3">
              <w:t>N/A</w:t>
            </w:r>
          </w:p>
        </w:tc>
      </w:tr>
      <w:tr w:rsidR="00A427C5" w:rsidRPr="00DD5EA3" w14:paraId="1C999C1C" w14:textId="77777777" w:rsidTr="000477E5">
        <w:trPr>
          <w:trHeight w:hRule="exact" w:val="917"/>
        </w:trPr>
        <w:tc>
          <w:tcPr>
            <w:tcW w:w="1620" w:type="dxa"/>
          </w:tcPr>
          <w:p w14:paraId="01CB99D0" w14:textId="77777777" w:rsidR="00A427C5" w:rsidRPr="00DD5EA3" w:rsidRDefault="00A427C5" w:rsidP="00794980">
            <w:pPr>
              <w:pStyle w:val="TableParagraph"/>
              <w:ind w:left="112"/>
            </w:pPr>
            <w:r w:rsidRPr="00DD5EA3">
              <w:t>N/A</w:t>
            </w:r>
          </w:p>
        </w:tc>
        <w:tc>
          <w:tcPr>
            <w:tcW w:w="1891" w:type="dxa"/>
          </w:tcPr>
          <w:p w14:paraId="25E18E89" w14:textId="3D0B998D" w:rsidR="000477E5" w:rsidRDefault="000477E5" w:rsidP="00794980">
            <w:pPr>
              <w:pStyle w:val="TableParagraph"/>
              <w:ind w:left="112"/>
            </w:pPr>
            <w:r w:rsidRPr="00DD5EA3">
              <w:t>ML112780062</w:t>
            </w:r>
          </w:p>
          <w:p w14:paraId="7AD874A2" w14:textId="3DDB6C96" w:rsidR="00A427C5" w:rsidRPr="00DD5EA3" w:rsidRDefault="00A427C5" w:rsidP="00794980">
            <w:pPr>
              <w:pStyle w:val="TableParagraph"/>
              <w:ind w:left="112"/>
            </w:pPr>
            <w:r w:rsidRPr="00DD5EA3">
              <w:t>02/09/2012</w:t>
            </w:r>
          </w:p>
          <w:p w14:paraId="5CFF7445" w14:textId="389B68AD" w:rsidR="00A427C5" w:rsidRPr="00DD5EA3" w:rsidRDefault="00A427C5" w:rsidP="00794980">
            <w:pPr>
              <w:pStyle w:val="TableParagraph"/>
              <w:ind w:left="112" w:right="207"/>
            </w:pPr>
            <w:r w:rsidRPr="00DD5EA3">
              <w:t xml:space="preserve">CN 12-001 </w:t>
            </w:r>
          </w:p>
        </w:tc>
        <w:tc>
          <w:tcPr>
            <w:tcW w:w="5190" w:type="dxa"/>
          </w:tcPr>
          <w:p w14:paraId="4F1C70EE" w14:textId="77777777" w:rsidR="00A427C5" w:rsidRPr="00DD5EA3" w:rsidRDefault="00A427C5" w:rsidP="00794980">
            <w:pPr>
              <w:pStyle w:val="TableParagraph"/>
              <w:ind w:left="112" w:right="598"/>
            </w:pPr>
            <w:r w:rsidRPr="00DD5EA3">
              <w:t>Revised NEI 07-13 Subsection reference on Page A-6 to 3.2.2.2 from 3.2.3.</w:t>
            </w:r>
          </w:p>
        </w:tc>
        <w:tc>
          <w:tcPr>
            <w:tcW w:w="1710" w:type="dxa"/>
          </w:tcPr>
          <w:p w14:paraId="59B93223" w14:textId="77777777" w:rsidR="00A427C5" w:rsidRPr="00DD5EA3" w:rsidRDefault="00A427C5" w:rsidP="00794980">
            <w:pPr>
              <w:pStyle w:val="TableParagraph"/>
              <w:ind w:left="112"/>
            </w:pPr>
            <w:r w:rsidRPr="00DD5EA3">
              <w:t>N/A</w:t>
            </w:r>
          </w:p>
        </w:tc>
        <w:tc>
          <w:tcPr>
            <w:tcW w:w="2160" w:type="dxa"/>
          </w:tcPr>
          <w:p w14:paraId="30C54FF8" w14:textId="77777777" w:rsidR="00A427C5" w:rsidRPr="00DD5EA3" w:rsidRDefault="00A427C5" w:rsidP="00794980">
            <w:pPr>
              <w:pStyle w:val="TableParagraph"/>
              <w:ind w:left="113"/>
            </w:pPr>
            <w:r w:rsidRPr="00DD5EA3">
              <w:t>ML12026A439</w:t>
            </w:r>
          </w:p>
        </w:tc>
      </w:tr>
      <w:tr w:rsidR="00A427C5" w:rsidRPr="00DD5EA3" w14:paraId="68941D8A" w14:textId="77777777" w:rsidTr="000477E5">
        <w:trPr>
          <w:trHeight w:hRule="exact" w:val="845"/>
        </w:trPr>
        <w:tc>
          <w:tcPr>
            <w:tcW w:w="1620" w:type="dxa"/>
          </w:tcPr>
          <w:p w14:paraId="4C06AECB" w14:textId="77777777" w:rsidR="00A427C5" w:rsidRPr="00DD5EA3" w:rsidRDefault="00A427C5" w:rsidP="00794980">
            <w:pPr>
              <w:pStyle w:val="TableParagraph"/>
              <w:ind w:left="112"/>
            </w:pPr>
            <w:r w:rsidRPr="00DD5EA3">
              <w:t>NA</w:t>
            </w:r>
          </w:p>
        </w:tc>
        <w:tc>
          <w:tcPr>
            <w:tcW w:w="1891" w:type="dxa"/>
          </w:tcPr>
          <w:p w14:paraId="51DFB415" w14:textId="77777777" w:rsidR="00A427C5" w:rsidRDefault="000477E5" w:rsidP="00794980">
            <w:pPr>
              <w:pStyle w:val="TableParagraph"/>
              <w:ind w:left="112"/>
            </w:pPr>
            <w:r w:rsidRPr="000477E5">
              <w:t>ML20014E675</w:t>
            </w:r>
          </w:p>
          <w:p w14:paraId="0D87364D" w14:textId="455E225B" w:rsidR="000477E5" w:rsidRDefault="0070094E" w:rsidP="00794980">
            <w:pPr>
              <w:pStyle w:val="TableParagraph"/>
              <w:ind w:left="112"/>
            </w:pPr>
            <w:r>
              <w:t>03/23/20</w:t>
            </w:r>
          </w:p>
          <w:p w14:paraId="376C8CAB" w14:textId="16FBA5FB" w:rsidR="000477E5" w:rsidRPr="00DD5EA3" w:rsidRDefault="000477E5" w:rsidP="00794980">
            <w:pPr>
              <w:pStyle w:val="TableParagraph"/>
              <w:ind w:left="112"/>
            </w:pPr>
            <w:r>
              <w:t xml:space="preserve">CN </w:t>
            </w:r>
            <w:r w:rsidR="0070094E">
              <w:t>20-017</w:t>
            </w:r>
          </w:p>
        </w:tc>
        <w:tc>
          <w:tcPr>
            <w:tcW w:w="5190" w:type="dxa"/>
          </w:tcPr>
          <w:p w14:paraId="5A5D5DAD" w14:textId="77777777" w:rsidR="00A427C5" w:rsidRPr="00DD5EA3" w:rsidRDefault="00A427C5" w:rsidP="00794980">
            <w:pPr>
              <w:pStyle w:val="TableParagraph"/>
              <w:ind w:left="112" w:right="598"/>
            </w:pPr>
            <w:r w:rsidRPr="00DD5EA3">
              <w:t>Revised Section 3 and Appendix A with editorial changes.</w:t>
            </w:r>
          </w:p>
        </w:tc>
        <w:tc>
          <w:tcPr>
            <w:tcW w:w="1710" w:type="dxa"/>
          </w:tcPr>
          <w:p w14:paraId="007243C4" w14:textId="77777777" w:rsidR="00A427C5" w:rsidRPr="00DD5EA3" w:rsidRDefault="00A427C5" w:rsidP="00794980">
            <w:pPr>
              <w:pStyle w:val="TableParagraph"/>
              <w:ind w:left="112"/>
            </w:pPr>
            <w:r w:rsidRPr="00DD5EA3">
              <w:t>N/A</w:t>
            </w:r>
          </w:p>
        </w:tc>
        <w:tc>
          <w:tcPr>
            <w:tcW w:w="2160" w:type="dxa"/>
          </w:tcPr>
          <w:p w14:paraId="3A9E5E4A" w14:textId="77777777" w:rsidR="00A427C5" w:rsidRPr="00DD5EA3" w:rsidRDefault="00A427C5" w:rsidP="00794980">
            <w:pPr>
              <w:pStyle w:val="TableParagraph"/>
              <w:ind w:left="113"/>
            </w:pPr>
            <w:r w:rsidRPr="00DD5EA3">
              <w:t>N/A</w:t>
            </w:r>
          </w:p>
        </w:tc>
      </w:tr>
    </w:tbl>
    <w:p w14:paraId="153E2894" w14:textId="77777777" w:rsidR="00C2118F" w:rsidRPr="00DD5EA3" w:rsidRDefault="00C2118F" w:rsidP="00794980">
      <w:pPr>
        <w:pStyle w:val="BodyText"/>
        <w:rPr>
          <w:sz w:val="22"/>
          <w:szCs w:val="22"/>
        </w:rPr>
      </w:pPr>
    </w:p>
    <w:p w14:paraId="559B038A" w14:textId="5C4CDA06" w:rsidR="00C2118F" w:rsidRPr="00DD5EA3" w:rsidRDefault="00C2118F" w:rsidP="00794980">
      <w:pPr>
        <w:pStyle w:val="BodyText"/>
        <w:rPr>
          <w:sz w:val="22"/>
          <w:szCs w:val="22"/>
        </w:rPr>
      </w:pPr>
    </w:p>
    <w:sectPr w:rsidR="00C2118F" w:rsidRPr="00DD5EA3" w:rsidSect="002A7467">
      <w:footerReference w:type="default" r:id="rId34"/>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C5034" w14:textId="77777777" w:rsidR="001F007A" w:rsidRDefault="001F007A">
      <w:r>
        <w:separator/>
      </w:r>
    </w:p>
  </w:endnote>
  <w:endnote w:type="continuationSeparator" w:id="0">
    <w:p w14:paraId="1198EED2" w14:textId="77777777" w:rsidR="001F007A" w:rsidRDefault="001F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A00C2" w14:textId="0443747C" w:rsidR="0046762A" w:rsidRPr="007D4AB7" w:rsidRDefault="0046762A" w:rsidP="007D4AB7">
    <w:pPr>
      <w:pStyle w:val="Footer"/>
    </w:pPr>
    <w:r>
      <w:t>Issue Date:  03/23/20</w:t>
    </w:r>
    <w:r>
      <w:ptab w:relativeTo="margin" w:alignment="center" w:leader="none"/>
    </w:r>
    <w:r>
      <w:t>1</w:t>
    </w:r>
    <w:r>
      <w:ptab w:relativeTo="margin" w:alignment="right" w:leader="none"/>
    </w:r>
    <w:r>
      <w:t>37804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4C4BB" w14:textId="3F7DEEE3" w:rsidR="0046762A" w:rsidRDefault="0046762A" w:rsidP="009F7C5B">
    <w:pPr>
      <w:pStyle w:val="Footer"/>
      <w:tabs>
        <w:tab w:val="clear" w:pos="4680"/>
        <w:tab w:val="center" w:pos="6750"/>
      </w:tabs>
    </w:pPr>
    <w:r>
      <w:t>Issue Date:  03/23/20</w:t>
    </w:r>
    <w:r>
      <w:tab/>
      <w:t>AppA-</w:t>
    </w:r>
    <w:sdt>
      <w:sdtPr>
        <w:id w:val="208433003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12</w:t>
        </w:r>
        <w:r>
          <w:rPr>
            <w:noProof/>
          </w:rPr>
          <w:fldChar w:fldCharType="end"/>
        </w:r>
        <w:r>
          <w:rPr>
            <w:noProof/>
          </w:rPr>
          <w:tab/>
        </w:r>
        <w:r>
          <w:rPr>
            <w:noProof/>
          </w:rPr>
          <w:tab/>
        </w:r>
        <w:r>
          <w:rPr>
            <w:noProof/>
          </w:rPr>
          <w:tab/>
        </w:r>
        <w:r>
          <w:rPr>
            <w:noProof/>
          </w:rPr>
          <w:tab/>
        </w:r>
        <w:r>
          <w:rPr>
            <w:noProof/>
          </w:rPr>
          <w:tab/>
          <w:t>37084</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5956243"/>
      <w:docPartObj>
        <w:docPartGallery w:val="Page Numbers (Bottom of Page)"/>
        <w:docPartUnique/>
      </w:docPartObj>
    </w:sdtPr>
    <w:sdtEndPr>
      <w:rPr>
        <w:noProof/>
      </w:rPr>
    </w:sdtEndPr>
    <w:sdtContent>
      <w:p w14:paraId="3A5B2E1D" w14:textId="19F282E4" w:rsidR="0046762A" w:rsidRPr="0046762A" w:rsidRDefault="0046762A" w:rsidP="0046762A">
        <w:pPr>
          <w:pStyle w:val="Footer"/>
          <w:tabs>
            <w:tab w:val="clear" w:pos="4680"/>
            <w:tab w:val="clear" w:pos="9360"/>
            <w:tab w:val="center" w:pos="6480"/>
            <w:tab w:val="right" w:pos="12960"/>
          </w:tabs>
        </w:pPr>
        <w:r>
          <w:t>Issue Date:  03/23/20</w:t>
        </w:r>
        <w:r>
          <w:tab/>
          <w:t>AppA-</w:t>
        </w:r>
        <w:r>
          <w:fldChar w:fldCharType="begin"/>
        </w:r>
        <w:r>
          <w:instrText xml:space="preserve"> PAGE   \* MERGEFORMAT </w:instrText>
        </w:r>
        <w:r>
          <w:fldChar w:fldCharType="separate"/>
        </w:r>
        <w:r>
          <w:t>2</w:t>
        </w:r>
        <w:r>
          <w:rPr>
            <w:noProof/>
          </w:rPr>
          <w:fldChar w:fldCharType="end"/>
        </w:r>
        <w:r>
          <w:rPr>
            <w:noProof/>
          </w:rPr>
          <w:tab/>
          <w:t>37804</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7720"/>
      <w:docPartObj>
        <w:docPartGallery w:val="Page Numbers (Bottom of Page)"/>
        <w:docPartUnique/>
      </w:docPartObj>
    </w:sdtPr>
    <w:sdtEndPr>
      <w:rPr>
        <w:noProof/>
      </w:rPr>
    </w:sdtEndPr>
    <w:sdtContent>
      <w:p w14:paraId="2279E29C" w14:textId="06FA02CD" w:rsidR="0046762A" w:rsidRDefault="0046762A" w:rsidP="005A3132">
        <w:pPr>
          <w:pStyle w:val="Footer"/>
        </w:pPr>
        <w:r>
          <w:t>Issue Date:  03/23/20</w:t>
        </w:r>
        <w:r>
          <w:tab/>
          <w:t>AppB-</w:t>
        </w:r>
        <w:r>
          <w:fldChar w:fldCharType="begin"/>
        </w:r>
        <w:r>
          <w:instrText xml:space="preserve"> PAGE   \* MERGEFORMAT </w:instrText>
        </w:r>
        <w:r>
          <w:fldChar w:fldCharType="separate"/>
        </w:r>
        <w:r>
          <w:t>2</w:t>
        </w:r>
        <w:r>
          <w:rPr>
            <w:noProof/>
          </w:rPr>
          <w:fldChar w:fldCharType="end"/>
        </w:r>
        <w:r>
          <w:rPr>
            <w:noProof/>
          </w:rPr>
          <w:tab/>
          <w:t>37804</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024379"/>
      <w:docPartObj>
        <w:docPartGallery w:val="Page Numbers (Bottom of Page)"/>
        <w:docPartUnique/>
      </w:docPartObj>
    </w:sdtPr>
    <w:sdtEndPr>
      <w:rPr>
        <w:noProof/>
      </w:rPr>
    </w:sdtEndPr>
    <w:sdtContent>
      <w:p w14:paraId="74D4668A" w14:textId="634AD8D3" w:rsidR="0046762A" w:rsidRDefault="0046762A" w:rsidP="005A3132">
        <w:pPr>
          <w:pStyle w:val="Footer"/>
          <w:tabs>
            <w:tab w:val="left" w:pos="4492"/>
          </w:tabs>
        </w:pPr>
        <w:r>
          <w:t>Issue Date:  03/23/20</w:t>
        </w:r>
        <w:r>
          <w:tab/>
          <w:t>AppB-</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106143"/>
      <w:docPartObj>
        <w:docPartGallery w:val="Page Numbers (Bottom of Page)"/>
        <w:docPartUnique/>
      </w:docPartObj>
    </w:sdtPr>
    <w:sdtEndPr>
      <w:rPr>
        <w:noProof/>
      </w:rPr>
    </w:sdtEndPr>
    <w:sdtContent>
      <w:p w14:paraId="5CC2AD52" w14:textId="7651A833" w:rsidR="0046762A" w:rsidRPr="002A7467" w:rsidRDefault="0046762A" w:rsidP="002A7467">
        <w:pPr>
          <w:pStyle w:val="Footer"/>
        </w:pPr>
        <w:r>
          <w:t>Issue Date:  03/23/20</w:t>
        </w:r>
        <w:r>
          <w:tab/>
          <w:t>AppB-</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101761"/>
      <w:docPartObj>
        <w:docPartGallery w:val="Page Numbers (Bottom of Page)"/>
        <w:docPartUnique/>
      </w:docPartObj>
    </w:sdtPr>
    <w:sdtEndPr>
      <w:rPr>
        <w:noProof/>
      </w:rPr>
    </w:sdtEndPr>
    <w:sdtContent>
      <w:p w14:paraId="722FA8B3" w14:textId="6FE4D6EE" w:rsidR="0046762A" w:rsidRPr="002A7467" w:rsidRDefault="0046762A" w:rsidP="002A7467">
        <w:pPr>
          <w:pStyle w:val="Footer"/>
          <w:tabs>
            <w:tab w:val="clear" w:pos="4680"/>
            <w:tab w:val="clear" w:pos="9360"/>
            <w:tab w:val="center" w:pos="6480"/>
            <w:tab w:val="right" w:pos="12960"/>
          </w:tabs>
          <w:rPr>
            <w:noProof/>
          </w:rPr>
        </w:pPr>
        <w:r>
          <w:t>Issue Date:  03/23/20</w:t>
        </w:r>
        <w:r>
          <w:tab/>
          <w:t>AppB-</w:t>
        </w:r>
        <w:r>
          <w:fldChar w:fldCharType="begin"/>
        </w:r>
        <w:r>
          <w:instrText xml:space="preserve"> PAGE   \* MERGEFORMAT </w:instrText>
        </w:r>
        <w:r>
          <w:fldChar w:fldCharType="separate"/>
        </w:r>
        <w:r>
          <w:t>3</w:t>
        </w:r>
        <w:r>
          <w:rPr>
            <w:noProof/>
          </w:rPr>
          <w:fldChar w:fldCharType="end"/>
        </w:r>
        <w:r>
          <w:rPr>
            <w:noProof/>
          </w:rPr>
          <w:tab/>
          <w:t>37804</w:t>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105013"/>
      <w:docPartObj>
        <w:docPartGallery w:val="Page Numbers (Bottom of Page)"/>
        <w:docPartUnique/>
      </w:docPartObj>
    </w:sdtPr>
    <w:sdtEndPr>
      <w:rPr>
        <w:noProof/>
      </w:rPr>
    </w:sdtEndPr>
    <w:sdtContent>
      <w:p w14:paraId="3702527B" w14:textId="3B37B891" w:rsidR="0046762A" w:rsidRDefault="0046762A" w:rsidP="00356102">
        <w:pPr>
          <w:pStyle w:val="Footer"/>
        </w:pPr>
        <w:r>
          <w:t>Issue Date:  03/23/20</w:t>
        </w:r>
        <w:r>
          <w:tab/>
          <w:t>AppC-</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519213"/>
      <w:docPartObj>
        <w:docPartGallery w:val="Page Numbers (Bottom of Page)"/>
        <w:docPartUnique/>
      </w:docPartObj>
    </w:sdtPr>
    <w:sdtEndPr>
      <w:rPr>
        <w:noProof/>
      </w:rPr>
    </w:sdtEndPr>
    <w:sdtContent>
      <w:p w14:paraId="56D1CB3A" w14:textId="72FBB490" w:rsidR="0046762A" w:rsidRDefault="0046762A" w:rsidP="002A7467">
        <w:pPr>
          <w:pStyle w:val="Footer"/>
        </w:pPr>
        <w:r>
          <w:t>Issue Date:  03/23/20</w:t>
        </w:r>
        <w:r>
          <w:tab/>
          <w:t>AppC-</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879189"/>
      <w:docPartObj>
        <w:docPartGallery w:val="Page Numbers (Bottom of Page)"/>
        <w:docPartUnique/>
      </w:docPartObj>
    </w:sdtPr>
    <w:sdtEndPr>
      <w:rPr>
        <w:noProof/>
      </w:rPr>
    </w:sdtEndPr>
    <w:sdtContent>
      <w:p w14:paraId="03C3F05E" w14:textId="706FB5C1" w:rsidR="0046762A" w:rsidRDefault="0046762A" w:rsidP="002A7467">
        <w:pPr>
          <w:pStyle w:val="Footer"/>
        </w:pPr>
        <w:r>
          <w:t>Issue Date:</w:t>
        </w:r>
        <w:r w:rsidR="0070094E">
          <w:t xml:space="preserve">  03/23/20</w:t>
        </w:r>
        <w:r>
          <w:tab/>
          <w:t>AppC-</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3272491"/>
      <w:docPartObj>
        <w:docPartGallery w:val="Page Numbers (Bottom of Page)"/>
        <w:docPartUnique/>
      </w:docPartObj>
    </w:sdtPr>
    <w:sdtEndPr>
      <w:rPr>
        <w:noProof/>
      </w:rPr>
    </w:sdtEndPr>
    <w:sdtContent>
      <w:p w14:paraId="226406F1" w14:textId="3E952A2A" w:rsidR="0046762A" w:rsidRDefault="0046762A" w:rsidP="002A7467">
        <w:pPr>
          <w:pStyle w:val="Footer"/>
        </w:pPr>
        <w:r>
          <w:t>Issue Date:</w:t>
        </w:r>
        <w:r w:rsidR="0070094E">
          <w:t xml:space="preserve">  03/23/20</w:t>
        </w:r>
        <w:r>
          <w:tab/>
          <w:t>AppC-</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393505"/>
      <w:docPartObj>
        <w:docPartGallery w:val="Page Numbers (Bottom of Page)"/>
        <w:docPartUnique/>
      </w:docPartObj>
    </w:sdtPr>
    <w:sdtEndPr>
      <w:rPr>
        <w:noProof/>
      </w:rPr>
    </w:sdtEndPr>
    <w:sdtContent>
      <w:p w14:paraId="6355FA72" w14:textId="7086F086" w:rsidR="0046762A" w:rsidRDefault="0046762A" w:rsidP="00BD2B53">
        <w:pPr>
          <w:pStyle w:val="Footer"/>
          <w:jc w:val="center"/>
        </w:pPr>
        <w:r>
          <w:t>Issue Date:  03/23/20</w:t>
        </w:r>
        <w:r>
          <w:tab/>
        </w:r>
        <w:r>
          <w:fldChar w:fldCharType="begin"/>
        </w:r>
        <w:r>
          <w:instrText xml:space="preserve"> PAGE   \* MERGEFORMAT </w:instrText>
        </w:r>
        <w:r>
          <w:fldChar w:fldCharType="separate"/>
        </w:r>
        <w:r>
          <w:rPr>
            <w:noProof/>
          </w:rPr>
          <w:t>2</w:t>
        </w:r>
        <w:r>
          <w:rPr>
            <w:noProof/>
          </w:rPr>
          <w:fldChar w:fldCharType="end"/>
        </w:r>
        <w:r>
          <w:rPr>
            <w:noProof/>
          </w:rPr>
          <w:tab/>
          <w:t>37804</w:t>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986671"/>
      <w:docPartObj>
        <w:docPartGallery w:val="Page Numbers (Bottom of Page)"/>
        <w:docPartUnique/>
      </w:docPartObj>
    </w:sdtPr>
    <w:sdtEndPr>
      <w:rPr>
        <w:noProof/>
      </w:rPr>
    </w:sdtEndPr>
    <w:sdtContent>
      <w:p w14:paraId="6A7CCD52" w14:textId="21B8A8CD" w:rsidR="0046762A" w:rsidRPr="002A7467" w:rsidRDefault="0046762A" w:rsidP="002A7467">
        <w:pPr>
          <w:pStyle w:val="Footer"/>
        </w:pPr>
        <w:r>
          <w:t>Issue Date:</w:t>
        </w:r>
        <w:r>
          <w:tab/>
          <w:t>AppC-</w:t>
        </w:r>
        <w:r>
          <w:fldChar w:fldCharType="begin"/>
        </w:r>
        <w:r>
          <w:instrText xml:space="preserve"> PAGE   \* MERGEFORMAT </w:instrText>
        </w:r>
        <w:r>
          <w:fldChar w:fldCharType="separate"/>
        </w:r>
        <w:r>
          <w:t>1</w:t>
        </w:r>
        <w:r>
          <w:rPr>
            <w:noProof/>
          </w:rPr>
          <w:fldChar w:fldCharType="end"/>
        </w:r>
        <w:r>
          <w:rPr>
            <w:noProof/>
          </w:rPr>
          <w:tab/>
          <w:t>37804</w:t>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0848979"/>
      <w:docPartObj>
        <w:docPartGallery w:val="Page Numbers (Bottom of Page)"/>
        <w:docPartUnique/>
      </w:docPartObj>
    </w:sdtPr>
    <w:sdtEndPr>
      <w:rPr>
        <w:noProof/>
      </w:rPr>
    </w:sdtEndPr>
    <w:sdtContent>
      <w:p w14:paraId="41FAC7EA" w14:textId="76342F70" w:rsidR="0046762A" w:rsidRPr="00EF6E00" w:rsidRDefault="0046762A" w:rsidP="002A7467">
        <w:pPr>
          <w:pStyle w:val="Footer"/>
          <w:tabs>
            <w:tab w:val="clear" w:pos="4680"/>
            <w:tab w:val="clear" w:pos="9360"/>
            <w:tab w:val="center" w:pos="6480"/>
            <w:tab w:val="right" w:pos="12960"/>
          </w:tabs>
          <w:jc w:val="center"/>
        </w:pPr>
        <w:r>
          <w:t>Issue Date:</w:t>
        </w:r>
        <w:r w:rsidR="0070094E">
          <w:t xml:space="preserve">  03/23/20</w:t>
        </w:r>
        <w:r>
          <w:tab/>
          <w:t>AppC-</w:t>
        </w:r>
        <w:r>
          <w:fldChar w:fldCharType="begin"/>
        </w:r>
        <w:r>
          <w:instrText xml:space="preserve"> PAGE   \* MERGEFORMAT </w:instrText>
        </w:r>
        <w:r>
          <w:fldChar w:fldCharType="separate"/>
        </w:r>
        <w:r>
          <w:t>14</w:t>
        </w:r>
        <w:r>
          <w:rPr>
            <w:noProof/>
          </w:rPr>
          <w:fldChar w:fldCharType="end"/>
        </w:r>
        <w:r>
          <w:rPr>
            <w:noProof/>
          </w:rPr>
          <w:tab/>
          <w:t>37804</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136159"/>
      <w:docPartObj>
        <w:docPartGallery w:val="Page Numbers (Bottom of Page)"/>
        <w:docPartUnique/>
      </w:docPartObj>
    </w:sdtPr>
    <w:sdtEndPr>
      <w:rPr>
        <w:noProof/>
      </w:rPr>
    </w:sdtEndPr>
    <w:sdtContent>
      <w:p w14:paraId="6391ABF3" w14:textId="4F1001EC" w:rsidR="0046762A" w:rsidRDefault="0046762A" w:rsidP="000477E5">
        <w:pPr>
          <w:pStyle w:val="Footer"/>
          <w:tabs>
            <w:tab w:val="clear" w:pos="4680"/>
            <w:tab w:val="clear" w:pos="9360"/>
            <w:tab w:val="center" w:pos="6480"/>
            <w:tab w:val="right" w:pos="12960"/>
          </w:tabs>
          <w:jc w:val="center"/>
        </w:pPr>
        <w:r>
          <w:t xml:space="preserve">Issue Date:  </w:t>
        </w:r>
        <w:r w:rsidR="0070094E">
          <w:t>03/23/20</w:t>
        </w:r>
        <w:r>
          <w:tab/>
          <w:t>Att1-1</w:t>
        </w:r>
        <w:r>
          <w:rPr>
            <w:noProof/>
          </w:rPr>
          <w:tab/>
          <w:t>37804</w:t>
        </w:r>
      </w:p>
    </w:sdtContent>
  </w:sdt>
  <w:p w14:paraId="667E8176" w14:textId="77777777" w:rsidR="0046762A" w:rsidRDefault="0046762A" w:rsidP="0010210D">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8965350"/>
      <w:docPartObj>
        <w:docPartGallery w:val="Page Numbers (Bottom of Page)"/>
        <w:docPartUnique/>
      </w:docPartObj>
    </w:sdtPr>
    <w:sdtEndPr>
      <w:rPr>
        <w:noProof/>
      </w:rPr>
    </w:sdtEndPr>
    <w:sdtContent>
      <w:p w14:paraId="6FCFA700" w14:textId="48B07265" w:rsidR="0046762A" w:rsidRDefault="0046762A" w:rsidP="00356102">
        <w:pPr>
          <w:pStyle w:val="Footer"/>
        </w:pPr>
        <w:r>
          <w:t>Issue Date:  03/23/20</w:t>
        </w:r>
        <w:r>
          <w:tab/>
        </w:r>
        <w:r>
          <w:fldChar w:fldCharType="begin"/>
        </w:r>
        <w:r>
          <w:instrText xml:space="preserve"> PAGE   \* MERGEFORMAT </w:instrText>
        </w:r>
        <w:r>
          <w:fldChar w:fldCharType="separate"/>
        </w:r>
        <w:r>
          <w:rPr>
            <w:noProof/>
          </w:rPr>
          <w:t>1</w:t>
        </w:r>
        <w:r>
          <w:rPr>
            <w:noProof/>
          </w:rPr>
          <w:fldChar w:fldCharType="end"/>
        </w:r>
        <w:r>
          <w:rPr>
            <w:noProof/>
          </w:rPr>
          <w:tab/>
          <w:t>37804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062095"/>
      <w:docPartObj>
        <w:docPartGallery w:val="Page Numbers (Bottom of Page)"/>
        <w:docPartUnique/>
      </w:docPartObj>
    </w:sdtPr>
    <w:sdtEndPr>
      <w:rPr>
        <w:noProof/>
      </w:rPr>
    </w:sdtEndPr>
    <w:sdtContent>
      <w:p w14:paraId="73B10F68" w14:textId="2A8FE398" w:rsidR="0046762A" w:rsidRDefault="0046762A" w:rsidP="00356102">
        <w:pPr>
          <w:pStyle w:val="Footer"/>
        </w:pPr>
        <w:r>
          <w:t>Issue Date:  03/23/20</w:t>
        </w:r>
        <w:r>
          <w:tab/>
          <w:t>AppA-</w:t>
        </w:r>
        <w:r>
          <w:fldChar w:fldCharType="begin"/>
        </w:r>
        <w:r>
          <w:instrText xml:space="preserve"> PAGE   \* MERGEFORMAT </w:instrText>
        </w:r>
        <w:r>
          <w:fldChar w:fldCharType="separate"/>
        </w:r>
        <w:r>
          <w:rPr>
            <w:noProof/>
          </w:rPr>
          <w:t>2</w:t>
        </w:r>
        <w:r>
          <w:rPr>
            <w:noProof/>
          </w:rPr>
          <w:fldChar w:fldCharType="end"/>
        </w:r>
        <w:r>
          <w:rPr>
            <w:noProof/>
          </w:rPr>
          <w:tab/>
          <w:t>37804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772127"/>
      <w:docPartObj>
        <w:docPartGallery w:val="Page Numbers (Bottom of Page)"/>
        <w:docPartUnique/>
      </w:docPartObj>
    </w:sdtPr>
    <w:sdtEndPr>
      <w:rPr>
        <w:noProof/>
      </w:rPr>
    </w:sdtEndPr>
    <w:sdtContent>
      <w:p w14:paraId="0FC122AE" w14:textId="70845A52" w:rsidR="0046762A" w:rsidRDefault="0046762A" w:rsidP="00622D65">
        <w:pPr>
          <w:pStyle w:val="Footer"/>
        </w:pPr>
        <w:r>
          <w:t>Issue Date:  03/23/20</w:t>
        </w:r>
        <w:r>
          <w:tab/>
          <w:t>AppA-</w:t>
        </w:r>
        <w:r>
          <w:fldChar w:fldCharType="begin"/>
        </w:r>
        <w:r>
          <w:instrText xml:space="preserve"> PAGE   \* MERGEFORMAT </w:instrText>
        </w:r>
        <w:r>
          <w:fldChar w:fldCharType="separate"/>
        </w:r>
        <w:r>
          <w:rPr>
            <w:noProof/>
          </w:rPr>
          <w:t>2</w:t>
        </w:r>
        <w:r>
          <w:rPr>
            <w:noProof/>
          </w:rPr>
          <w:fldChar w:fldCharType="end"/>
        </w:r>
        <w:r>
          <w:rPr>
            <w:noProof/>
          </w:rPr>
          <w:tab/>
          <w:t>37804</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378673"/>
      <w:docPartObj>
        <w:docPartGallery w:val="Page Numbers (Bottom of Page)"/>
        <w:docPartUnique/>
      </w:docPartObj>
    </w:sdtPr>
    <w:sdtEndPr>
      <w:rPr>
        <w:noProof/>
      </w:rPr>
    </w:sdtEndPr>
    <w:sdtContent>
      <w:p w14:paraId="0637EBC2" w14:textId="0580C3A2" w:rsidR="0046762A" w:rsidRDefault="0046762A" w:rsidP="0046762A">
        <w:pPr>
          <w:pStyle w:val="Footer"/>
        </w:pPr>
        <w:r>
          <w:t>Issue Date:  03/23/20</w:t>
        </w:r>
        <w:r>
          <w:tab/>
          <w:t xml:space="preserve"> AppA-</w:t>
        </w:r>
        <w:r>
          <w:fldChar w:fldCharType="begin"/>
        </w:r>
        <w:r>
          <w:instrText xml:space="preserve"> PAGE   \* MERGEFORMAT </w:instrText>
        </w:r>
        <w:r>
          <w:fldChar w:fldCharType="separate"/>
        </w:r>
        <w:r>
          <w:t>2</w:t>
        </w:r>
        <w:r>
          <w:rPr>
            <w:noProof/>
          </w:rPr>
          <w:fldChar w:fldCharType="end"/>
        </w:r>
        <w:r>
          <w:rPr>
            <w:noProof/>
          </w:rPr>
          <w:tab/>
          <w:t>37804</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7002237"/>
      <w:docPartObj>
        <w:docPartGallery w:val="Page Numbers (Bottom of Page)"/>
        <w:docPartUnique/>
      </w:docPartObj>
    </w:sdtPr>
    <w:sdtEndPr>
      <w:rPr>
        <w:noProof/>
      </w:rPr>
    </w:sdtEndPr>
    <w:sdtContent>
      <w:p w14:paraId="26A45F1A" w14:textId="1A53442E" w:rsidR="0046762A" w:rsidRPr="0046762A" w:rsidRDefault="0046762A" w:rsidP="0046762A">
        <w:pPr>
          <w:pStyle w:val="Footer"/>
        </w:pPr>
        <w:r>
          <w:t>Issue Date:  03/23/20</w:t>
        </w:r>
        <w:r>
          <w:tab/>
          <w:t>AppA-</w:t>
        </w:r>
        <w:r>
          <w:fldChar w:fldCharType="begin"/>
        </w:r>
        <w:r>
          <w:instrText xml:space="preserve"> PAGE   \* MERGEFORMAT </w:instrText>
        </w:r>
        <w:r>
          <w:fldChar w:fldCharType="separate"/>
        </w:r>
        <w:r>
          <w:t>2</w:t>
        </w:r>
        <w:r>
          <w:rPr>
            <w:noProof/>
          </w:rPr>
          <w:fldChar w:fldCharType="end"/>
        </w:r>
        <w:r>
          <w:rPr>
            <w:noProof/>
          </w:rPr>
          <w:tab/>
          <w:t>37804</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6078723"/>
      <w:docPartObj>
        <w:docPartGallery w:val="Page Numbers (Bottom of Page)"/>
        <w:docPartUnique/>
      </w:docPartObj>
    </w:sdtPr>
    <w:sdtEndPr>
      <w:rPr>
        <w:noProof/>
      </w:rPr>
    </w:sdtEndPr>
    <w:sdtContent>
      <w:p w14:paraId="46FCCB82" w14:textId="001C6579" w:rsidR="0046762A" w:rsidRPr="0046762A" w:rsidRDefault="0046762A" w:rsidP="0046762A">
        <w:pPr>
          <w:pStyle w:val="Footer"/>
        </w:pPr>
        <w:r>
          <w:t>Issue Date:  03/23/20</w:t>
        </w:r>
        <w:r>
          <w:tab/>
          <w:t>AppA-</w:t>
        </w:r>
        <w:r>
          <w:fldChar w:fldCharType="begin"/>
        </w:r>
        <w:r>
          <w:instrText xml:space="preserve"> PAGE   \* MERGEFORMAT </w:instrText>
        </w:r>
        <w:r>
          <w:fldChar w:fldCharType="separate"/>
        </w:r>
        <w:r>
          <w:t>2</w:t>
        </w:r>
        <w:r>
          <w:rPr>
            <w:noProof/>
          </w:rPr>
          <w:fldChar w:fldCharType="end"/>
        </w:r>
        <w:r>
          <w:rPr>
            <w:noProof/>
          </w:rPr>
          <w:tab/>
          <w:t>37804</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2A975" w14:textId="17A64477" w:rsidR="0046762A" w:rsidRDefault="0046762A" w:rsidP="00356102">
    <w:pPr>
      <w:pStyle w:val="Footer"/>
    </w:pPr>
    <w:sdt>
      <w:sdtPr>
        <w:id w:val="1328010814"/>
        <w:docPartObj>
          <w:docPartGallery w:val="Page Numbers (Bottom of Page)"/>
          <w:docPartUnique/>
        </w:docPartObj>
      </w:sdtPr>
      <w:sdtEndPr>
        <w:rPr>
          <w:noProof/>
        </w:rPr>
      </w:sdtEndPr>
      <w:sdtContent>
        <w:r>
          <w:t>Issue Date:</w:t>
        </w:r>
        <w:r>
          <w:tab/>
          <w:t>A-</w:t>
        </w:r>
        <w:r>
          <w:fldChar w:fldCharType="begin"/>
        </w:r>
        <w:r>
          <w:instrText xml:space="preserve"> PAGE   \* MERGEFORMAT </w:instrText>
        </w:r>
        <w:r>
          <w:fldChar w:fldCharType="separate"/>
        </w:r>
        <w:r>
          <w:t>2</w:t>
        </w:r>
        <w:r>
          <w:rPr>
            <w:noProof/>
          </w:rPr>
          <w:fldChar w:fldCharType="end"/>
        </w:r>
        <w:r>
          <w:rPr>
            <w:noProof/>
          </w:rPr>
          <w:tab/>
          <w:t>37804</w:t>
        </w:r>
      </w:sdtContent>
    </w:sdt>
  </w:p>
  <w:p w14:paraId="2F332A90" w14:textId="052BDF9F" w:rsidR="0046762A" w:rsidRDefault="0046762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4DA60" w14:textId="77777777" w:rsidR="001F007A" w:rsidRDefault="001F007A">
      <w:r>
        <w:separator/>
      </w:r>
    </w:p>
  </w:footnote>
  <w:footnote w:type="continuationSeparator" w:id="0">
    <w:p w14:paraId="232908EF" w14:textId="77777777" w:rsidR="001F007A" w:rsidRDefault="001F0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69.1pt;height:92.15pt;visibility:visible;mso-wrap-style:square" o:bullet="t">
        <v:imagedata r:id="rId1" o:title=""/>
      </v:shape>
    </w:pict>
  </w:numPicBullet>
  <w:abstractNum w:abstractNumId="0" w15:restartNumberingAfterBreak="0">
    <w:nsid w:val="1CFB0B47"/>
    <w:multiLevelType w:val="hybridMultilevel"/>
    <w:tmpl w:val="A186195E"/>
    <w:lvl w:ilvl="0" w:tplc="F53453C6">
      <w:start w:val="1"/>
      <w:numFmt w:val="decimal"/>
      <w:lvlText w:val="%1."/>
      <w:lvlJc w:val="left"/>
      <w:pPr>
        <w:ind w:left="840" w:hanging="447"/>
        <w:jc w:val="right"/>
      </w:pPr>
      <w:rPr>
        <w:rFonts w:hint="default"/>
        <w:spacing w:val="-26"/>
        <w:w w:val="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07622C"/>
    <w:multiLevelType w:val="hybridMultilevel"/>
    <w:tmpl w:val="08B8D138"/>
    <w:lvl w:ilvl="0" w:tplc="F3D49596">
      <w:start w:val="1"/>
      <w:numFmt w:val="lowerLetter"/>
      <w:lvlText w:val="(%1)"/>
      <w:lvlJc w:val="left"/>
      <w:pPr>
        <w:ind w:left="2354" w:hanging="634"/>
      </w:pPr>
      <w:rPr>
        <w:rFonts w:ascii="Arial" w:eastAsia="Arial" w:hAnsi="Arial" w:cs="Arial" w:hint="default"/>
        <w:w w:val="99"/>
        <w:sz w:val="22"/>
        <w:szCs w:val="22"/>
      </w:rPr>
    </w:lvl>
    <w:lvl w:ilvl="1" w:tplc="77D211CE">
      <w:numFmt w:val="bullet"/>
      <w:lvlText w:val="•"/>
      <w:lvlJc w:val="left"/>
      <w:pPr>
        <w:ind w:left="3100" w:hanging="634"/>
      </w:pPr>
      <w:rPr>
        <w:rFonts w:hint="default"/>
      </w:rPr>
    </w:lvl>
    <w:lvl w:ilvl="2" w:tplc="5D82CA66">
      <w:numFmt w:val="bullet"/>
      <w:lvlText w:val="•"/>
      <w:lvlJc w:val="left"/>
      <w:pPr>
        <w:ind w:left="3840" w:hanging="634"/>
      </w:pPr>
      <w:rPr>
        <w:rFonts w:hint="default"/>
      </w:rPr>
    </w:lvl>
    <w:lvl w:ilvl="3" w:tplc="5614A3D2">
      <w:numFmt w:val="bullet"/>
      <w:lvlText w:val="•"/>
      <w:lvlJc w:val="left"/>
      <w:pPr>
        <w:ind w:left="4580" w:hanging="634"/>
      </w:pPr>
      <w:rPr>
        <w:rFonts w:hint="default"/>
      </w:rPr>
    </w:lvl>
    <w:lvl w:ilvl="4" w:tplc="20FE21C2">
      <w:numFmt w:val="bullet"/>
      <w:lvlText w:val="•"/>
      <w:lvlJc w:val="left"/>
      <w:pPr>
        <w:ind w:left="5320" w:hanging="634"/>
      </w:pPr>
      <w:rPr>
        <w:rFonts w:hint="default"/>
      </w:rPr>
    </w:lvl>
    <w:lvl w:ilvl="5" w:tplc="8B4AFC40">
      <w:numFmt w:val="bullet"/>
      <w:lvlText w:val="•"/>
      <w:lvlJc w:val="left"/>
      <w:pPr>
        <w:ind w:left="6060" w:hanging="634"/>
      </w:pPr>
      <w:rPr>
        <w:rFonts w:hint="default"/>
      </w:rPr>
    </w:lvl>
    <w:lvl w:ilvl="6" w:tplc="CA2EEFEE">
      <w:numFmt w:val="bullet"/>
      <w:lvlText w:val="•"/>
      <w:lvlJc w:val="left"/>
      <w:pPr>
        <w:ind w:left="6800" w:hanging="634"/>
      </w:pPr>
      <w:rPr>
        <w:rFonts w:hint="default"/>
      </w:rPr>
    </w:lvl>
    <w:lvl w:ilvl="7" w:tplc="FC5E5970">
      <w:numFmt w:val="bullet"/>
      <w:lvlText w:val="•"/>
      <w:lvlJc w:val="left"/>
      <w:pPr>
        <w:ind w:left="7540" w:hanging="634"/>
      </w:pPr>
      <w:rPr>
        <w:rFonts w:hint="default"/>
      </w:rPr>
    </w:lvl>
    <w:lvl w:ilvl="8" w:tplc="A2E80FD2">
      <w:numFmt w:val="bullet"/>
      <w:lvlText w:val="•"/>
      <w:lvlJc w:val="left"/>
      <w:pPr>
        <w:ind w:left="8280" w:hanging="634"/>
      </w:pPr>
      <w:rPr>
        <w:rFonts w:hint="default"/>
      </w:rPr>
    </w:lvl>
  </w:abstractNum>
  <w:abstractNum w:abstractNumId="2" w15:restartNumberingAfterBreak="0">
    <w:nsid w:val="288542FC"/>
    <w:multiLevelType w:val="multilevel"/>
    <w:tmpl w:val="AFFAA5CA"/>
    <w:lvl w:ilvl="0">
      <w:start w:val="2"/>
      <w:numFmt w:val="decimal"/>
      <w:lvlText w:val="%1"/>
      <w:lvlJc w:val="left"/>
      <w:pPr>
        <w:ind w:left="2174" w:hanging="626"/>
      </w:pPr>
      <w:rPr>
        <w:rFonts w:hint="default"/>
      </w:rPr>
    </w:lvl>
    <w:lvl w:ilvl="1">
      <w:start w:val="3"/>
      <w:numFmt w:val="decimal"/>
      <w:lvlText w:val="%1.%2"/>
      <w:lvlJc w:val="left"/>
      <w:pPr>
        <w:ind w:left="2174" w:hanging="626"/>
      </w:pPr>
      <w:rPr>
        <w:rFonts w:hint="default"/>
      </w:rPr>
    </w:lvl>
    <w:lvl w:ilvl="2">
      <w:start w:val="1"/>
      <w:numFmt w:val="decimal"/>
      <w:lvlText w:val="%1.%2.%3"/>
      <w:lvlJc w:val="left"/>
      <w:pPr>
        <w:ind w:left="2174" w:hanging="626"/>
      </w:pPr>
      <w:rPr>
        <w:rFonts w:ascii="Arial" w:eastAsia="Arial" w:hAnsi="Arial" w:cs="Arial" w:hint="default"/>
        <w:spacing w:val="-2"/>
        <w:w w:val="99"/>
        <w:sz w:val="24"/>
        <w:szCs w:val="24"/>
      </w:rPr>
    </w:lvl>
    <w:lvl w:ilvl="3">
      <w:numFmt w:val="bullet"/>
      <w:lvlText w:val="•"/>
      <w:lvlJc w:val="left"/>
      <w:pPr>
        <w:ind w:left="4400" w:hanging="626"/>
      </w:pPr>
      <w:rPr>
        <w:rFonts w:hint="default"/>
      </w:rPr>
    </w:lvl>
    <w:lvl w:ilvl="4">
      <w:numFmt w:val="bullet"/>
      <w:lvlText w:val="•"/>
      <w:lvlJc w:val="left"/>
      <w:pPr>
        <w:ind w:left="5140" w:hanging="626"/>
      </w:pPr>
      <w:rPr>
        <w:rFonts w:hint="default"/>
      </w:rPr>
    </w:lvl>
    <w:lvl w:ilvl="5">
      <w:numFmt w:val="bullet"/>
      <w:lvlText w:val="•"/>
      <w:lvlJc w:val="left"/>
      <w:pPr>
        <w:ind w:left="5880" w:hanging="626"/>
      </w:pPr>
      <w:rPr>
        <w:rFonts w:hint="default"/>
      </w:rPr>
    </w:lvl>
    <w:lvl w:ilvl="6">
      <w:numFmt w:val="bullet"/>
      <w:lvlText w:val="•"/>
      <w:lvlJc w:val="left"/>
      <w:pPr>
        <w:ind w:left="6620" w:hanging="626"/>
      </w:pPr>
      <w:rPr>
        <w:rFonts w:hint="default"/>
      </w:rPr>
    </w:lvl>
    <w:lvl w:ilvl="7">
      <w:numFmt w:val="bullet"/>
      <w:lvlText w:val="•"/>
      <w:lvlJc w:val="left"/>
      <w:pPr>
        <w:ind w:left="7360" w:hanging="626"/>
      </w:pPr>
      <w:rPr>
        <w:rFonts w:hint="default"/>
      </w:rPr>
    </w:lvl>
    <w:lvl w:ilvl="8">
      <w:numFmt w:val="bullet"/>
      <w:lvlText w:val="•"/>
      <w:lvlJc w:val="left"/>
      <w:pPr>
        <w:ind w:left="8100" w:hanging="626"/>
      </w:pPr>
      <w:rPr>
        <w:rFonts w:hint="default"/>
      </w:rPr>
    </w:lvl>
  </w:abstractNum>
  <w:abstractNum w:abstractNumId="3" w15:restartNumberingAfterBreak="0">
    <w:nsid w:val="2A941EB7"/>
    <w:multiLevelType w:val="hybridMultilevel"/>
    <w:tmpl w:val="001C8FFC"/>
    <w:lvl w:ilvl="0" w:tplc="3BAC99B0">
      <w:start w:val="1"/>
      <w:numFmt w:val="decimal"/>
      <w:lvlText w:val="(%1)"/>
      <w:lvlJc w:val="left"/>
      <w:pPr>
        <w:ind w:left="100" w:hanging="360"/>
      </w:pPr>
      <w:rPr>
        <w:rFonts w:ascii="Arial" w:eastAsia="Arial" w:hAnsi="Arial" w:cs="Arial" w:hint="default"/>
        <w:w w:val="99"/>
        <w:sz w:val="22"/>
        <w:szCs w:val="22"/>
      </w:rPr>
    </w:lvl>
    <w:lvl w:ilvl="1" w:tplc="2A6843CE">
      <w:start w:val="1"/>
      <w:numFmt w:val="lowerLetter"/>
      <w:lvlText w:val="%2."/>
      <w:lvlJc w:val="left"/>
      <w:pPr>
        <w:ind w:left="820" w:hanging="540"/>
      </w:pPr>
      <w:rPr>
        <w:rFonts w:ascii="Arial" w:eastAsia="Arial" w:hAnsi="Arial" w:cs="Arial" w:hint="default"/>
        <w:spacing w:val="-4"/>
        <w:w w:val="99"/>
        <w:sz w:val="22"/>
        <w:szCs w:val="22"/>
      </w:rPr>
    </w:lvl>
    <w:lvl w:ilvl="2" w:tplc="78DAC12A">
      <w:numFmt w:val="bullet"/>
      <w:lvlText w:val="•"/>
      <w:lvlJc w:val="left"/>
      <w:pPr>
        <w:ind w:left="1793" w:hanging="540"/>
      </w:pPr>
      <w:rPr>
        <w:rFonts w:hint="default"/>
      </w:rPr>
    </w:lvl>
    <w:lvl w:ilvl="3" w:tplc="E5EC20AC">
      <w:numFmt w:val="bullet"/>
      <w:lvlText w:val="•"/>
      <w:lvlJc w:val="left"/>
      <w:pPr>
        <w:ind w:left="2766" w:hanging="540"/>
      </w:pPr>
      <w:rPr>
        <w:rFonts w:hint="default"/>
      </w:rPr>
    </w:lvl>
    <w:lvl w:ilvl="4" w:tplc="AA60D5EC">
      <w:numFmt w:val="bullet"/>
      <w:lvlText w:val="•"/>
      <w:lvlJc w:val="left"/>
      <w:pPr>
        <w:ind w:left="3740" w:hanging="540"/>
      </w:pPr>
      <w:rPr>
        <w:rFonts w:hint="default"/>
      </w:rPr>
    </w:lvl>
    <w:lvl w:ilvl="5" w:tplc="3EE43A10">
      <w:numFmt w:val="bullet"/>
      <w:lvlText w:val="•"/>
      <w:lvlJc w:val="left"/>
      <w:pPr>
        <w:ind w:left="4713" w:hanging="540"/>
      </w:pPr>
      <w:rPr>
        <w:rFonts w:hint="default"/>
      </w:rPr>
    </w:lvl>
    <w:lvl w:ilvl="6" w:tplc="C3A664E8">
      <w:numFmt w:val="bullet"/>
      <w:lvlText w:val="•"/>
      <w:lvlJc w:val="left"/>
      <w:pPr>
        <w:ind w:left="5686" w:hanging="540"/>
      </w:pPr>
      <w:rPr>
        <w:rFonts w:hint="default"/>
      </w:rPr>
    </w:lvl>
    <w:lvl w:ilvl="7" w:tplc="7AEC4888">
      <w:numFmt w:val="bullet"/>
      <w:lvlText w:val="•"/>
      <w:lvlJc w:val="left"/>
      <w:pPr>
        <w:ind w:left="6660" w:hanging="540"/>
      </w:pPr>
      <w:rPr>
        <w:rFonts w:hint="default"/>
      </w:rPr>
    </w:lvl>
    <w:lvl w:ilvl="8" w:tplc="EEF006CA">
      <w:numFmt w:val="bullet"/>
      <w:lvlText w:val="•"/>
      <w:lvlJc w:val="left"/>
      <w:pPr>
        <w:ind w:left="7633" w:hanging="540"/>
      </w:pPr>
      <w:rPr>
        <w:rFonts w:hint="default"/>
      </w:rPr>
    </w:lvl>
  </w:abstractNum>
  <w:abstractNum w:abstractNumId="4" w15:restartNumberingAfterBreak="0">
    <w:nsid w:val="358E3645"/>
    <w:multiLevelType w:val="hybridMultilevel"/>
    <w:tmpl w:val="68EC93D6"/>
    <w:lvl w:ilvl="0" w:tplc="00C0159E">
      <w:start w:val="1"/>
      <w:numFmt w:val="bullet"/>
      <w:lvlText w:val=""/>
      <w:lvlPicBulletId w:val="0"/>
      <w:lvlJc w:val="left"/>
      <w:pPr>
        <w:tabs>
          <w:tab w:val="num" w:pos="2080"/>
        </w:tabs>
        <w:ind w:left="2080" w:hanging="360"/>
      </w:pPr>
      <w:rPr>
        <w:rFonts w:ascii="Symbol" w:hAnsi="Symbol" w:hint="default"/>
      </w:rPr>
    </w:lvl>
    <w:lvl w:ilvl="1" w:tplc="C3A88F40" w:tentative="1">
      <w:start w:val="1"/>
      <w:numFmt w:val="bullet"/>
      <w:lvlText w:val=""/>
      <w:lvlJc w:val="left"/>
      <w:pPr>
        <w:tabs>
          <w:tab w:val="num" w:pos="2800"/>
        </w:tabs>
        <w:ind w:left="2800" w:hanging="360"/>
      </w:pPr>
      <w:rPr>
        <w:rFonts w:ascii="Symbol" w:hAnsi="Symbol" w:hint="default"/>
      </w:rPr>
    </w:lvl>
    <w:lvl w:ilvl="2" w:tplc="F4C007DA" w:tentative="1">
      <w:start w:val="1"/>
      <w:numFmt w:val="bullet"/>
      <w:lvlText w:val=""/>
      <w:lvlJc w:val="left"/>
      <w:pPr>
        <w:tabs>
          <w:tab w:val="num" w:pos="3520"/>
        </w:tabs>
        <w:ind w:left="3520" w:hanging="360"/>
      </w:pPr>
      <w:rPr>
        <w:rFonts w:ascii="Symbol" w:hAnsi="Symbol" w:hint="default"/>
      </w:rPr>
    </w:lvl>
    <w:lvl w:ilvl="3" w:tplc="77A0C41A" w:tentative="1">
      <w:start w:val="1"/>
      <w:numFmt w:val="bullet"/>
      <w:lvlText w:val=""/>
      <w:lvlJc w:val="left"/>
      <w:pPr>
        <w:tabs>
          <w:tab w:val="num" w:pos="4240"/>
        </w:tabs>
        <w:ind w:left="4240" w:hanging="360"/>
      </w:pPr>
      <w:rPr>
        <w:rFonts w:ascii="Symbol" w:hAnsi="Symbol" w:hint="default"/>
      </w:rPr>
    </w:lvl>
    <w:lvl w:ilvl="4" w:tplc="CFAED70A" w:tentative="1">
      <w:start w:val="1"/>
      <w:numFmt w:val="bullet"/>
      <w:lvlText w:val=""/>
      <w:lvlJc w:val="left"/>
      <w:pPr>
        <w:tabs>
          <w:tab w:val="num" w:pos="4960"/>
        </w:tabs>
        <w:ind w:left="4960" w:hanging="360"/>
      </w:pPr>
      <w:rPr>
        <w:rFonts w:ascii="Symbol" w:hAnsi="Symbol" w:hint="default"/>
      </w:rPr>
    </w:lvl>
    <w:lvl w:ilvl="5" w:tplc="1F30F66E" w:tentative="1">
      <w:start w:val="1"/>
      <w:numFmt w:val="bullet"/>
      <w:lvlText w:val=""/>
      <w:lvlJc w:val="left"/>
      <w:pPr>
        <w:tabs>
          <w:tab w:val="num" w:pos="5680"/>
        </w:tabs>
        <w:ind w:left="5680" w:hanging="360"/>
      </w:pPr>
      <w:rPr>
        <w:rFonts w:ascii="Symbol" w:hAnsi="Symbol" w:hint="default"/>
      </w:rPr>
    </w:lvl>
    <w:lvl w:ilvl="6" w:tplc="9350EDEA" w:tentative="1">
      <w:start w:val="1"/>
      <w:numFmt w:val="bullet"/>
      <w:lvlText w:val=""/>
      <w:lvlJc w:val="left"/>
      <w:pPr>
        <w:tabs>
          <w:tab w:val="num" w:pos="6400"/>
        </w:tabs>
        <w:ind w:left="6400" w:hanging="360"/>
      </w:pPr>
      <w:rPr>
        <w:rFonts w:ascii="Symbol" w:hAnsi="Symbol" w:hint="default"/>
      </w:rPr>
    </w:lvl>
    <w:lvl w:ilvl="7" w:tplc="CA2A3478" w:tentative="1">
      <w:start w:val="1"/>
      <w:numFmt w:val="bullet"/>
      <w:lvlText w:val=""/>
      <w:lvlJc w:val="left"/>
      <w:pPr>
        <w:tabs>
          <w:tab w:val="num" w:pos="7120"/>
        </w:tabs>
        <w:ind w:left="7120" w:hanging="360"/>
      </w:pPr>
      <w:rPr>
        <w:rFonts w:ascii="Symbol" w:hAnsi="Symbol" w:hint="default"/>
      </w:rPr>
    </w:lvl>
    <w:lvl w:ilvl="8" w:tplc="3E28DACA" w:tentative="1">
      <w:start w:val="1"/>
      <w:numFmt w:val="bullet"/>
      <w:lvlText w:val=""/>
      <w:lvlJc w:val="left"/>
      <w:pPr>
        <w:tabs>
          <w:tab w:val="num" w:pos="7840"/>
        </w:tabs>
        <w:ind w:left="7840" w:hanging="360"/>
      </w:pPr>
      <w:rPr>
        <w:rFonts w:ascii="Symbol" w:hAnsi="Symbol" w:hint="default"/>
      </w:rPr>
    </w:lvl>
  </w:abstractNum>
  <w:abstractNum w:abstractNumId="5" w15:restartNumberingAfterBreak="0">
    <w:nsid w:val="36080093"/>
    <w:multiLevelType w:val="hybridMultilevel"/>
    <w:tmpl w:val="8EE46B8C"/>
    <w:lvl w:ilvl="0" w:tplc="74C04C98">
      <w:start w:val="1"/>
      <w:numFmt w:val="decimal"/>
      <w:lvlText w:val="%1."/>
      <w:lvlJc w:val="left"/>
      <w:pPr>
        <w:ind w:left="368" w:hanging="269"/>
      </w:pPr>
      <w:rPr>
        <w:rFonts w:ascii="Arial" w:eastAsia="Arial" w:hAnsi="Arial" w:cs="Arial" w:hint="default"/>
        <w:w w:val="99"/>
        <w:sz w:val="24"/>
        <w:szCs w:val="24"/>
      </w:rPr>
    </w:lvl>
    <w:lvl w:ilvl="1" w:tplc="CC649672">
      <w:start w:val="1"/>
      <w:numFmt w:val="lowerLetter"/>
      <w:lvlText w:val="%2."/>
      <w:lvlJc w:val="left"/>
      <w:pPr>
        <w:ind w:left="906" w:hanging="533"/>
      </w:pPr>
      <w:rPr>
        <w:rFonts w:hint="default"/>
        <w:spacing w:val="-4"/>
        <w:w w:val="99"/>
      </w:rPr>
    </w:lvl>
    <w:lvl w:ilvl="2" w:tplc="19065F44">
      <w:numFmt w:val="bullet"/>
      <w:lvlText w:val="•"/>
      <w:lvlJc w:val="left"/>
      <w:pPr>
        <w:ind w:left="1862" w:hanging="533"/>
      </w:pPr>
      <w:rPr>
        <w:rFonts w:hint="default"/>
      </w:rPr>
    </w:lvl>
    <w:lvl w:ilvl="3" w:tplc="23445FEA">
      <w:numFmt w:val="bullet"/>
      <w:lvlText w:val="•"/>
      <w:lvlJc w:val="left"/>
      <w:pPr>
        <w:ind w:left="2824" w:hanging="533"/>
      </w:pPr>
      <w:rPr>
        <w:rFonts w:hint="default"/>
      </w:rPr>
    </w:lvl>
    <w:lvl w:ilvl="4" w:tplc="07E06D66">
      <w:numFmt w:val="bullet"/>
      <w:lvlText w:val="•"/>
      <w:lvlJc w:val="left"/>
      <w:pPr>
        <w:ind w:left="3786" w:hanging="533"/>
      </w:pPr>
      <w:rPr>
        <w:rFonts w:hint="default"/>
      </w:rPr>
    </w:lvl>
    <w:lvl w:ilvl="5" w:tplc="84923C8E">
      <w:numFmt w:val="bullet"/>
      <w:lvlText w:val="•"/>
      <w:lvlJc w:val="left"/>
      <w:pPr>
        <w:ind w:left="4748" w:hanging="533"/>
      </w:pPr>
      <w:rPr>
        <w:rFonts w:hint="default"/>
      </w:rPr>
    </w:lvl>
    <w:lvl w:ilvl="6" w:tplc="8264D91E">
      <w:numFmt w:val="bullet"/>
      <w:lvlText w:val="•"/>
      <w:lvlJc w:val="left"/>
      <w:pPr>
        <w:ind w:left="5711" w:hanging="533"/>
      </w:pPr>
      <w:rPr>
        <w:rFonts w:hint="default"/>
      </w:rPr>
    </w:lvl>
    <w:lvl w:ilvl="7" w:tplc="FE82795C">
      <w:numFmt w:val="bullet"/>
      <w:lvlText w:val="•"/>
      <w:lvlJc w:val="left"/>
      <w:pPr>
        <w:ind w:left="6673" w:hanging="533"/>
      </w:pPr>
      <w:rPr>
        <w:rFonts w:hint="default"/>
      </w:rPr>
    </w:lvl>
    <w:lvl w:ilvl="8" w:tplc="57D60288">
      <w:numFmt w:val="bullet"/>
      <w:lvlText w:val="•"/>
      <w:lvlJc w:val="left"/>
      <w:pPr>
        <w:ind w:left="7635" w:hanging="533"/>
      </w:pPr>
      <w:rPr>
        <w:rFonts w:hint="default"/>
      </w:rPr>
    </w:lvl>
  </w:abstractNum>
  <w:abstractNum w:abstractNumId="6" w15:restartNumberingAfterBreak="0">
    <w:nsid w:val="3A0A4E33"/>
    <w:multiLevelType w:val="hybridMultilevel"/>
    <w:tmpl w:val="35A0B456"/>
    <w:lvl w:ilvl="0" w:tplc="6FCC50F0">
      <w:start w:val="1"/>
      <w:numFmt w:val="lowerLetter"/>
      <w:lvlText w:val="%1."/>
      <w:lvlJc w:val="left"/>
      <w:pPr>
        <w:ind w:left="906" w:hanging="533"/>
      </w:pPr>
      <w:rPr>
        <w:rFonts w:ascii="Arial" w:eastAsia="Arial" w:hAnsi="Arial" w:cs="Arial" w:hint="default"/>
        <w:spacing w:val="-18"/>
        <w:w w:val="99"/>
        <w:sz w:val="24"/>
        <w:szCs w:val="24"/>
      </w:rPr>
    </w:lvl>
    <w:lvl w:ilvl="1" w:tplc="E0689242">
      <w:start w:val="1"/>
      <w:numFmt w:val="decimal"/>
      <w:lvlText w:val="%2."/>
      <w:lvlJc w:val="left"/>
      <w:pPr>
        <w:ind w:left="1540" w:hanging="540"/>
      </w:pPr>
      <w:rPr>
        <w:rFonts w:ascii="Arial" w:eastAsia="Arial" w:hAnsi="Arial" w:cs="Arial" w:hint="default"/>
        <w:spacing w:val="-4"/>
        <w:w w:val="99"/>
        <w:sz w:val="22"/>
        <w:szCs w:val="22"/>
      </w:rPr>
    </w:lvl>
    <w:lvl w:ilvl="2" w:tplc="B03A3810">
      <w:start w:val="1"/>
      <w:numFmt w:val="lowerLetter"/>
      <w:lvlText w:val="(%3)"/>
      <w:lvlJc w:val="left"/>
      <w:pPr>
        <w:ind w:left="2174" w:hanging="634"/>
      </w:pPr>
      <w:rPr>
        <w:rFonts w:hint="default"/>
        <w:w w:val="99"/>
      </w:rPr>
    </w:lvl>
    <w:lvl w:ilvl="3" w:tplc="2848C302">
      <w:numFmt w:val="bullet"/>
      <w:lvlText w:val="•"/>
      <w:lvlJc w:val="left"/>
      <w:pPr>
        <w:ind w:left="2360" w:hanging="634"/>
      </w:pPr>
      <w:rPr>
        <w:rFonts w:hint="default"/>
      </w:rPr>
    </w:lvl>
    <w:lvl w:ilvl="4" w:tplc="B5783AEC">
      <w:numFmt w:val="bullet"/>
      <w:lvlText w:val="•"/>
      <w:lvlJc w:val="left"/>
      <w:pPr>
        <w:ind w:left="3391" w:hanging="634"/>
      </w:pPr>
      <w:rPr>
        <w:rFonts w:hint="default"/>
      </w:rPr>
    </w:lvl>
    <w:lvl w:ilvl="5" w:tplc="F760CCF0">
      <w:numFmt w:val="bullet"/>
      <w:lvlText w:val="•"/>
      <w:lvlJc w:val="left"/>
      <w:pPr>
        <w:ind w:left="4422" w:hanging="634"/>
      </w:pPr>
      <w:rPr>
        <w:rFonts w:hint="default"/>
      </w:rPr>
    </w:lvl>
    <w:lvl w:ilvl="6" w:tplc="B6E27A14">
      <w:numFmt w:val="bullet"/>
      <w:lvlText w:val="•"/>
      <w:lvlJc w:val="left"/>
      <w:pPr>
        <w:ind w:left="5454" w:hanging="634"/>
      </w:pPr>
      <w:rPr>
        <w:rFonts w:hint="default"/>
      </w:rPr>
    </w:lvl>
    <w:lvl w:ilvl="7" w:tplc="E6003380">
      <w:numFmt w:val="bullet"/>
      <w:lvlText w:val="•"/>
      <w:lvlJc w:val="left"/>
      <w:pPr>
        <w:ind w:left="6485" w:hanging="634"/>
      </w:pPr>
      <w:rPr>
        <w:rFonts w:hint="default"/>
      </w:rPr>
    </w:lvl>
    <w:lvl w:ilvl="8" w:tplc="086A438A">
      <w:numFmt w:val="bullet"/>
      <w:lvlText w:val="•"/>
      <w:lvlJc w:val="left"/>
      <w:pPr>
        <w:ind w:left="7517" w:hanging="634"/>
      </w:pPr>
      <w:rPr>
        <w:rFonts w:hint="default"/>
      </w:rPr>
    </w:lvl>
  </w:abstractNum>
  <w:abstractNum w:abstractNumId="7" w15:restartNumberingAfterBreak="0">
    <w:nsid w:val="3A7B3139"/>
    <w:multiLevelType w:val="multilevel"/>
    <w:tmpl w:val="DE342F20"/>
    <w:lvl w:ilvl="0">
      <w:start w:val="2"/>
      <w:numFmt w:val="decimal"/>
      <w:lvlText w:val="%1"/>
      <w:lvlJc w:val="left"/>
      <w:pPr>
        <w:ind w:left="280" w:hanging="720"/>
      </w:pPr>
      <w:rPr>
        <w:rFonts w:hint="default"/>
      </w:rPr>
    </w:lvl>
    <w:lvl w:ilvl="1">
      <w:start w:val="1"/>
      <w:numFmt w:val="decimal"/>
      <w:lvlText w:val="%1.%2"/>
      <w:lvlJc w:val="left"/>
      <w:pPr>
        <w:ind w:left="280" w:hanging="720"/>
      </w:pPr>
      <w:rPr>
        <w:rFonts w:ascii="Arial" w:eastAsia="Arial" w:hAnsi="Arial" w:cs="Arial" w:hint="default"/>
        <w:color w:val="auto"/>
        <w:spacing w:val="-1"/>
        <w:w w:val="99"/>
        <w:sz w:val="22"/>
        <w:szCs w:val="22"/>
      </w:rPr>
    </w:lvl>
    <w:lvl w:ilvl="2">
      <w:numFmt w:val="bullet"/>
      <w:lvlText w:val="•"/>
      <w:lvlJc w:val="left"/>
      <w:pPr>
        <w:ind w:left="2184" w:hanging="720"/>
      </w:pPr>
      <w:rPr>
        <w:rFonts w:hint="default"/>
      </w:rPr>
    </w:lvl>
    <w:lvl w:ilvl="3">
      <w:numFmt w:val="bullet"/>
      <w:lvlText w:val="•"/>
      <w:lvlJc w:val="left"/>
      <w:pPr>
        <w:ind w:left="3136" w:hanging="720"/>
      </w:pPr>
      <w:rPr>
        <w:rFonts w:hint="default"/>
      </w:rPr>
    </w:lvl>
    <w:lvl w:ilvl="4">
      <w:numFmt w:val="bullet"/>
      <w:lvlText w:val="•"/>
      <w:lvlJc w:val="left"/>
      <w:pPr>
        <w:ind w:left="4088" w:hanging="720"/>
      </w:pPr>
      <w:rPr>
        <w:rFonts w:hint="default"/>
      </w:rPr>
    </w:lvl>
    <w:lvl w:ilvl="5">
      <w:numFmt w:val="bullet"/>
      <w:lvlText w:val="•"/>
      <w:lvlJc w:val="left"/>
      <w:pPr>
        <w:ind w:left="5040" w:hanging="720"/>
      </w:pPr>
      <w:rPr>
        <w:rFonts w:hint="default"/>
      </w:rPr>
    </w:lvl>
    <w:lvl w:ilvl="6">
      <w:numFmt w:val="bullet"/>
      <w:lvlText w:val="•"/>
      <w:lvlJc w:val="left"/>
      <w:pPr>
        <w:ind w:left="5992" w:hanging="720"/>
      </w:pPr>
      <w:rPr>
        <w:rFonts w:hint="default"/>
      </w:rPr>
    </w:lvl>
    <w:lvl w:ilvl="7">
      <w:numFmt w:val="bullet"/>
      <w:lvlText w:val="•"/>
      <w:lvlJc w:val="left"/>
      <w:pPr>
        <w:ind w:left="6944" w:hanging="720"/>
      </w:pPr>
      <w:rPr>
        <w:rFonts w:hint="default"/>
      </w:rPr>
    </w:lvl>
    <w:lvl w:ilvl="8">
      <w:numFmt w:val="bullet"/>
      <w:lvlText w:val="•"/>
      <w:lvlJc w:val="left"/>
      <w:pPr>
        <w:ind w:left="7896" w:hanging="720"/>
      </w:pPr>
      <w:rPr>
        <w:rFonts w:hint="default"/>
      </w:rPr>
    </w:lvl>
  </w:abstractNum>
  <w:abstractNum w:abstractNumId="8" w15:restartNumberingAfterBreak="0">
    <w:nsid w:val="3ED77909"/>
    <w:multiLevelType w:val="hybridMultilevel"/>
    <w:tmpl w:val="08CCB614"/>
    <w:lvl w:ilvl="0" w:tplc="993E546A">
      <w:start w:val="1"/>
      <w:numFmt w:val="upperLetter"/>
      <w:lvlText w:val="%1."/>
      <w:lvlJc w:val="left"/>
      <w:pPr>
        <w:ind w:left="840" w:hanging="720"/>
      </w:pPr>
      <w:rPr>
        <w:rFonts w:ascii="Arial" w:eastAsia="Arial" w:hAnsi="Arial" w:cs="Arial" w:hint="default"/>
        <w:w w:val="100"/>
        <w:sz w:val="22"/>
        <w:szCs w:val="22"/>
      </w:rPr>
    </w:lvl>
    <w:lvl w:ilvl="1" w:tplc="F53453C6">
      <w:start w:val="1"/>
      <w:numFmt w:val="decimal"/>
      <w:lvlText w:val="%2."/>
      <w:lvlJc w:val="left"/>
      <w:pPr>
        <w:ind w:left="840" w:hanging="447"/>
        <w:jc w:val="right"/>
      </w:pPr>
      <w:rPr>
        <w:rFonts w:hint="default"/>
        <w:spacing w:val="-26"/>
        <w:w w:val="99"/>
      </w:rPr>
    </w:lvl>
    <w:lvl w:ilvl="2" w:tplc="52EA4946">
      <w:start w:val="1"/>
      <w:numFmt w:val="lowerLetter"/>
      <w:lvlText w:val="(%3)"/>
      <w:lvlJc w:val="left"/>
      <w:pPr>
        <w:ind w:left="1200" w:hanging="360"/>
      </w:pPr>
      <w:rPr>
        <w:rFonts w:ascii="Arial" w:eastAsia="Arial" w:hAnsi="Arial" w:cs="Arial" w:hint="default"/>
        <w:w w:val="99"/>
        <w:sz w:val="24"/>
        <w:szCs w:val="24"/>
      </w:rPr>
    </w:lvl>
    <w:lvl w:ilvl="3" w:tplc="6774501A">
      <w:numFmt w:val="bullet"/>
      <w:lvlText w:val="•"/>
      <w:lvlJc w:val="left"/>
      <w:pPr>
        <w:ind w:left="2247" w:hanging="360"/>
      </w:pPr>
      <w:rPr>
        <w:rFonts w:hint="default"/>
      </w:rPr>
    </w:lvl>
    <w:lvl w:ilvl="4" w:tplc="8FBA737A">
      <w:numFmt w:val="bullet"/>
      <w:lvlText w:val="•"/>
      <w:lvlJc w:val="left"/>
      <w:pPr>
        <w:ind w:left="3295" w:hanging="360"/>
      </w:pPr>
      <w:rPr>
        <w:rFonts w:hint="default"/>
      </w:rPr>
    </w:lvl>
    <w:lvl w:ilvl="5" w:tplc="A704EA96">
      <w:numFmt w:val="bullet"/>
      <w:lvlText w:val="•"/>
      <w:lvlJc w:val="left"/>
      <w:pPr>
        <w:ind w:left="4342" w:hanging="360"/>
      </w:pPr>
      <w:rPr>
        <w:rFonts w:hint="default"/>
      </w:rPr>
    </w:lvl>
    <w:lvl w:ilvl="6" w:tplc="0F5A5600">
      <w:numFmt w:val="bullet"/>
      <w:lvlText w:val="•"/>
      <w:lvlJc w:val="left"/>
      <w:pPr>
        <w:ind w:left="5390" w:hanging="360"/>
      </w:pPr>
      <w:rPr>
        <w:rFonts w:hint="default"/>
      </w:rPr>
    </w:lvl>
    <w:lvl w:ilvl="7" w:tplc="B06CBE08">
      <w:numFmt w:val="bullet"/>
      <w:lvlText w:val="•"/>
      <w:lvlJc w:val="left"/>
      <w:pPr>
        <w:ind w:left="6437" w:hanging="360"/>
      </w:pPr>
      <w:rPr>
        <w:rFonts w:hint="default"/>
      </w:rPr>
    </w:lvl>
    <w:lvl w:ilvl="8" w:tplc="B9A207F0">
      <w:numFmt w:val="bullet"/>
      <w:lvlText w:val="•"/>
      <w:lvlJc w:val="left"/>
      <w:pPr>
        <w:ind w:left="7485" w:hanging="360"/>
      </w:pPr>
      <w:rPr>
        <w:rFonts w:hint="default"/>
      </w:rPr>
    </w:lvl>
  </w:abstractNum>
  <w:abstractNum w:abstractNumId="9" w15:restartNumberingAfterBreak="0">
    <w:nsid w:val="3F9736C2"/>
    <w:multiLevelType w:val="hybridMultilevel"/>
    <w:tmpl w:val="FB48ADEE"/>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0" w15:restartNumberingAfterBreak="0">
    <w:nsid w:val="517E14B5"/>
    <w:multiLevelType w:val="hybridMultilevel"/>
    <w:tmpl w:val="87A2D48C"/>
    <w:lvl w:ilvl="0" w:tplc="5694D034">
      <w:start w:val="1"/>
      <w:numFmt w:val="lowerLetter"/>
      <w:lvlText w:val="(%1)"/>
      <w:lvlJc w:val="left"/>
      <w:pPr>
        <w:ind w:left="1200" w:hanging="360"/>
      </w:pPr>
      <w:rPr>
        <w:rFonts w:ascii="Arial" w:eastAsia="Arial" w:hAnsi="Arial" w:cs="Arial" w:hint="default"/>
        <w:w w:val="99"/>
        <w:sz w:val="24"/>
        <w:szCs w:val="24"/>
      </w:rPr>
    </w:lvl>
    <w:lvl w:ilvl="1" w:tplc="183AADEE">
      <w:start w:val="1"/>
      <w:numFmt w:val="decimal"/>
      <w:lvlText w:val="(%2)"/>
      <w:lvlJc w:val="left"/>
      <w:pPr>
        <w:ind w:left="1805" w:hanging="514"/>
      </w:pPr>
      <w:rPr>
        <w:rFonts w:ascii="Arial" w:eastAsia="Arial" w:hAnsi="Arial" w:cs="Arial" w:hint="default"/>
        <w:w w:val="99"/>
        <w:sz w:val="24"/>
        <w:szCs w:val="24"/>
      </w:rPr>
    </w:lvl>
    <w:lvl w:ilvl="2" w:tplc="270693A2">
      <w:numFmt w:val="bullet"/>
      <w:lvlText w:val="•"/>
      <w:lvlJc w:val="left"/>
      <w:pPr>
        <w:ind w:left="1800" w:hanging="514"/>
      </w:pPr>
      <w:rPr>
        <w:rFonts w:hint="default"/>
      </w:rPr>
    </w:lvl>
    <w:lvl w:ilvl="3" w:tplc="2526A528">
      <w:numFmt w:val="bullet"/>
      <w:lvlText w:val="•"/>
      <w:lvlJc w:val="left"/>
      <w:pPr>
        <w:ind w:left="2772" w:hanging="514"/>
      </w:pPr>
      <w:rPr>
        <w:rFonts w:hint="default"/>
      </w:rPr>
    </w:lvl>
    <w:lvl w:ilvl="4" w:tplc="7960C8A2">
      <w:numFmt w:val="bullet"/>
      <w:lvlText w:val="•"/>
      <w:lvlJc w:val="left"/>
      <w:pPr>
        <w:ind w:left="3745" w:hanging="514"/>
      </w:pPr>
      <w:rPr>
        <w:rFonts w:hint="default"/>
      </w:rPr>
    </w:lvl>
    <w:lvl w:ilvl="5" w:tplc="A93E4E44">
      <w:numFmt w:val="bullet"/>
      <w:lvlText w:val="•"/>
      <w:lvlJc w:val="left"/>
      <w:pPr>
        <w:ind w:left="4717" w:hanging="514"/>
      </w:pPr>
      <w:rPr>
        <w:rFonts w:hint="default"/>
      </w:rPr>
    </w:lvl>
    <w:lvl w:ilvl="6" w:tplc="11962858">
      <w:numFmt w:val="bullet"/>
      <w:lvlText w:val="•"/>
      <w:lvlJc w:val="left"/>
      <w:pPr>
        <w:ind w:left="5690" w:hanging="514"/>
      </w:pPr>
      <w:rPr>
        <w:rFonts w:hint="default"/>
      </w:rPr>
    </w:lvl>
    <w:lvl w:ilvl="7" w:tplc="057A89F6">
      <w:numFmt w:val="bullet"/>
      <w:lvlText w:val="•"/>
      <w:lvlJc w:val="left"/>
      <w:pPr>
        <w:ind w:left="6662" w:hanging="514"/>
      </w:pPr>
      <w:rPr>
        <w:rFonts w:hint="default"/>
      </w:rPr>
    </w:lvl>
    <w:lvl w:ilvl="8" w:tplc="18D4024C">
      <w:numFmt w:val="bullet"/>
      <w:lvlText w:val="•"/>
      <w:lvlJc w:val="left"/>
      <w:pPr>
        <w:ind w:left="7635" w:hanging="514"/>
      </w:pPr>
      <w:rPr>
        <w:rFonts w:hint="default"/>
      </w:rPr>
    </w:lvl>
  </w:abstractNum>
  <w:abstractNum w:abstractNumId="11" w15:restartNumberingAfterBreak="0">
    <w:nsid w:val="709E33A9"/>
    <w:multiLevelType w:val="hybridMultilevel"/>
    <w:tmpl w:val="54ACE13E"/>
    <w:lvl w:ilvl="0" w:tplc="E6B07C5A">
      <w:start w:val="1"/>
      <w:numFmt w:val="lowerLetter"/>
      <w:lvlText w:val="(%1)"/>
      <w:lvlJc w:val="left"/>
      <w:pPr>
        <w:ind w:left="1180" w:hanging="360"/>
        <w:jc w:val="right"/>
      </w:pPr>
      <w:rPr>
        <w:rFonts w:ascii="Arial" w:eastAsia="Arial" w:hAnsi="Arial" w:cs="Arial" w:hint="default"/>
        <w:w w:val="99"/>
        <w:sz w:val="24"/>
        <w:szCs w:val="24"/>
      </w:rPr>
    </w:lvl>
    <w:lvl w:ilvl="1" w:tplc="1B586EFA">
      <w:start w:val="1"/>
      <w:numFmt w:val="lowerLetter"/>
      <w:lvlText w:val="(%2)"/>
      <w:lvlJc w:val="left"/>
      <w:pPr>
        <w:ind w:left="1451" w:hanging="360"/>
        <w:jc w:val="right"/>
      </w:pPr>
      <w:rPr>
        <w:rFonts w:hint="default"/>
        <w:w w:val="99"/>
      </w:rPr>
    </w:lvl>
    <w:lvl w:ilvl="2" w:tplc="8E54CEA6">
      <w:start w:val="1"/>
      <w:numFmt w:val="decimal"/>
      <w:lvlText w:val="(%3)"/>
      <w:lvlJc w:val="left"/>
      <w:pPr>
        <w:ind w:left="1900" w:hanging="360"/>
      </w:pPr>
      <w:rPr>
        <w:rFonts w:ascii="Arial" w:eastAsia="Arial" w:hAnsi="Arial" w:cs="Arial" w:hint="default"/>
        <w:w w:val="99"/>
        <w:sz w:val="22"/>
        <w:szCs w:val="22"/>
      </w:rPr>
    </w:lvl>
    <w:lvl w:ilvl="3" w:tplc="08086D7A">
      <w:numFmt w:val="bullet"/>
      <w:lvlText w:val="•"/>
      <w:lvlJc w:val="left"/>
      <w:pPr>
        <w:ind w:left="1900" w:hanging="360"/>
      </w:pPr>
      <w:rPr>
        <w:rFonts w:hint="default"/>
      </w:rPr>
    </w:lvl>
    <w:lvl w:ilvl="4" w:tplc="44D89A32">
      <w:numFmt w:val="bullet"/>
      <w:lvlText w:val="•"/>
      <w:lvlJc w:val="left"/>
      <w:pPr>
        <w:ind w:left="2997" w:hanging="360"/>
      </w:pPr>
      <w:rPr>
        <w:rFonts w:hint="default"/>
      </w:rPr>
    </w:lvl>
    <w:lvl w:ilvl="5" w:tplc="16A4F874">
      <w:numFmt w:val="bullet"/>
      <w:lvlText w:val="•"/>
      <w:lvlJc w:val="left"/>
      <w:pPr>
        <w:ind w:left="4094" w:hanging="360"/>
      </w:pPr>
      <w:rPr>
        <w:rFonts w:hint="default"/>
      </w:rPr>
    </w:lvl>
    <w:lvl w:ilvl="6" w:tplc="0A4EBDFC">
      <w:numFmt w:val="bullet"/>
      <w:lvlText w:val="•"/>
      <w:lvlJc w:val="left"/>
      <w:pPr>
        <w:ind w:left="5191" w:hanging="360"/>
      </w:pPr>
      <w:rPr>
        <w:rFonts w:hint="default"/>
      </w:rPr>
    </w:lvl>
    <w:lvl w:ilvl="7" w:tplc="034CD484">
      <w:numFmt w:val="bullet"/>
      <w:lvlText w:val="•"/>
      <w:lvlJc w:val="left"/>
      <w:pPr>
        <w:ind w:left="6288" w:hanging="360"/>
      </w:pPr>
      <w:rPr>
        <w:rFonts w:hint="default"/>
      </w:rPr>
    </w:lvl>
    <w:lvl w:ilvl="8" w:tplc="59D6F52E">
      <w:numFmt w:val="bullet"/>
      <w:lvlText w:val="•"/>
      <w:lvlJc w:val="left"/>
      <w:pPr>
        <w:ind w:left="7385" w:hanging="360"/>
      </w:pPr>
      <w:rPr>
        <w:rFonts w:hint="default"/>
      </w:rPr>
    </w:lvl>
  </w:abstractNum>
  <w:abstractNum w:abstractNumId="12" w15:restartNumberingAfterBreak="0">
    <w:nsid w:val="70D14628"/>
    <w:multiLevelType w:val="multilevel"/>
    <w:tmpl w:val="86D8A804"/>
    <w:lvl w:ilvl="0">
      <w:start w:val="3"/>
      <w:numFmt w:val="decimal"/>
      <w:lvlText w:val="%1"/>
      <w:lvlJc w:val="left"/>
      <w:pPr>
        <w:ind w:left="100" w:hanging="720"/>
      </w:pPr>
      <w:rPr>
        <w:rFonts w:hint="default"/>
      </w:rPr>
    </w:lvl>
    <w:lvl w:ilvl="1">
      <w:start w:val="1"/>
      <w:numFmt w:val="decimal"/>
      <w:lvlText w:val="%1.%2"/>
      <w:lvlJc w:val="left"/>
      <w:pPr>
        <w:ind w:left="100" w:hanging="720"/>
      </w:pPr>
      <w:rPr>
        <w:rFonts w:ascii="Arial" w:eastAsia="Arial" w:hAnsi="Arial" w:cs="Arial" w:hint="default"/>
        <w:spacing w:val="-1"/>
        <w:w w:val="99"/>
        <w:sz w:val="22"/>
        <w:szCs w:val="22"/>
      </w:rPr>
    </w:lvl>
    <w:lvl w:ilvl="2">
      <w:start w:val="1"/>
      <w:numFmt w:val="lowerLetter"/>
      <w:lvlText w:val="%3."/>
      <w:lvlJc w:val="left"/>
      <w:pPr>
        <w:ind w:left="1540" w:hanging="721"/>
      </w:pPr>
      <w:rPr>
        <w:rFonts w:ascii="Arial" w:eastAsia="Arial" w:hAnsi="Arial" w:cs="Arial" w:hint="default"/>
        <w:spacing w:val="-2"/>
        <w:w w:val="99"/>
        <w:sz w:val="22"/>
        <w:szCs w:val="22"/>
      </w:rPr>
    </w:lvl>
    <w:lvl w:ilvl="3">
      <w:start w:val="1"/>
      <w:numFmt w:val="decimal"/>
      <w:lvlText w:val="%4."/>
      <w:lvlJc w:val="left"/>
      <w:pPr>
        <w:ind w:left="2260" w:hanging="634"/>
      </w:pPr>
      <w:rPr>
        <w:rFonts w:hint="default"/>
        <w:spacing w:val="-3"/>
        <w:w w:val="99"/>
      </w:rPr>
    </w:lvl>
    <w:lvl w:ilvl="4">
      <w:start w:val="1"/>
      <w:numFmt w:val="lowerLetter"/>
      <w:lvlText w:val="(%5)"/>
      <w:lvlJc w:val="left"/>
      <w:pPr>
        <w:ind w:left="2881" w:hanging="541"/>
      </w:pPr>
      <w:rPr>
        <w:rFonts w:hint="default"/>
        <w:w w:val="99"/>
      </w:rPr>
    </w:lvl>
    <w:lvl w:ilvl="5">
      <w:numFmt w:val="bullet"/>
      <w:lvlText w:val="•"/>
      <w:lvlJc w:val="left"/>
      <w:pPr>
        <w:ind w:left="4860" w:hanging="541"/>
      </w:pPr>
      <w:rPr>
        <w:rFonts w:hint="default"/>
      </w:rPr>
    </w:lvl>
    <w:lvl w:ilvl="6">
      <w:numFmt w:val="bullet"/>
      <w:lvlText w:val="•"/>
      <w:lvlJc w:val="left"/>
      <w:pPr>
        <w:ind w:left="5800" w:hanging="541"/>
      </w:pPr>
      <w:rPr>
        <w:rFonts w:hint="default"/>
      </w:rPr>
    </w:lvl>
    <w:lvl w:ilvl="7">
      <w:numFmt w:val="bullet"/>
      <w:lvlText w:val="•"/>
      <w:lvlJc w:val="left"/>
      <w:pPr>
        <w:ind w:left="6740" w:hanging="541"/>
      </w:pPr>
      <w:rPr>
        <w:rFonts w:hint="default"/>
      </w:rPr>
    </w:lvl>
    <w:lvl w:ilvl="8">
      <w:numFmt w:val="bullet"/>
      <w:lvlText w:val="•"/>
      <w:lvlJc w:val="left"/>
      <w:pPr>
        <w:ind w:left="7680" w:hanging="541"/>
      </w:pPr>
      <w:rPr>
        <w:rFonts w:hint="default"/>
      </w:rPr>
    </w:lvl>
  </w:abstractNum>
  <w:abstractNum w:abstractNumId="13" w15:restartNumberingAfterBreak="0">
    <w:nsid w:val="71052EA4"/>
    <w:multiLevelType w:val="hybridMultilevel"/>
    <w:tmpl w:val="33C685CC"/>
    <w:lvl w:ilvl="0" w:tplc="89060FE8">
      <w:start w:val="1"/>
      <w:numFmt w:val="upperLetter"/>
      <w:lvlText w:val="%1."/>
      <w:lvlJc w:val="left"/>
      <w:pPr>
        <w:ind w:left="460" w:hanging="360"/>
      </w:pPr>
      <w:rPr>
        <w:rFonts w:ascii="Arial" w:eastAsia="Arial" w:hAnsi="Arial" w:cs="Arial" w:hint="default"/>
        <w:w w:val="100"/>
        <w:sz w:val="22"/>
        <w:szCs w:val="22"/>
      </w:rPr>
    </w:lvl>
    <w:lvl w:ilvl="1" w:tplc="007E60BA">
      <w:start w:val="1"/>
      <w:numFmt w:val="decimal"/>
      <w:lvlText w:val="%2."/>
      <w:lvlJc w:val="left"/>
      <w:pPr>
        <w:ind w:left="820" w:hanging="360"/>
      </w:pPr>
      <w:rPr>
        <w:rFonts w:hint="default"/>
        <w:w w:val="99"/>
      </w:rPr>
    </w:lvl>
    <w:lvl w:ilvl="2" w:tplc="48068F60">
      <w:numFmt w:val="bullet"/>
      <w:lvlText w:val="•"/>
      <w:lvlJc w:val="left"/>
      <w:pPr>
        <w:ind w:left="1793" w:hanging="360"/>
      </w:pPr>
      <w:rPr>
        <w:rFonts w:hint="default"/>
      </w:rPr>
    </w:lvl>
    <w:lvl w:ilvl="3" w:tplc="000E7DF4">
      <w:numFmt w:val="bullet"/>
      <w:lvlText w:val="•"/>
      <w:lvlJc w:val="left"/>
      <w:pPr>
        <w:ind w:left="2766" w:hanging="360"/>
      </w:pPr>
      <w:rPr>
        <w:rFonts w:hint="default"/>
      </w:rPr>
    </w:lvl>
    <w:lvl w:ilvl="4" w:tplc="6728FA66">
      <w:numFmt w:val="bullet"/>
      <w:lvlText w:val="•"/>
      <w:lvlJc w:val="left"/>
      <w:pPr>
        <w:ind w:left="3740" w:hanging="360"/>
      </w:pPr>
      <w:rPr>
        <w:rFonts w:hint="default"/>
      </w:rPr>
    </w:lvl>
    <w:lvl w:ilvl="5" w:tplc="E21A9E28">
      <w:numFmt w:val="bullet"/>
      <w:lvlText w:val="•"/>
      <w:lvlJc w:val="left"/>
      <w:pPr>
        <w:ind w:left="4713" w:hanging="360"/>
      </w:pPr>
      <w:rPr>
        <w:rFonts w:hint="default"/>
      </w:rPr>
    </w:lvl>
    <w:lvl w:ilvl="6" w:tplc="CA18B4A0">
      <w:numFmt w:val="bullet"/>
      <w:lvlText w:val="•"/>
      <w:lvlJc w:val="left"/>
      <w:pPr>
        <w:ind w:left="5686" w:hanging="360"/>
      </w:pPr>
      <w:rPr>
        <w:rFonts w:hint="default"/>
      </w:rPr>
    </w:lvl>
    <w:lvl w:ilvl="7" w:tplc="DF1E077C">
      <w:numFmt w:val="bullet"/>
      <w:lvlText w:val="•"/>
      <w:lvlJc w:val="left"/>
      <w:pPr>
        <w:ind w:left="6660" w:hanging="360"/>
      </w:pPr>
      <w:rPr>
        <w:rFonts w:hint="default"/>
      </w:rPr>
    </w:lvl>
    <w:lvl w:ilvl="8" w:tplc="9DC62C4E">
      <w:numFmt w:val="bullet"/>
      <w:lvlText w:val="•"/>
      <w:lvlJc w:val="left"/>
      <w:pPr>
        <w:ind w:left="7633" w:hanging="360"/>
      </w:pPr>
      <w:rPr>
        <w:rFonts w:hint="default"/>
      </w:rPr>
    </w:lvl>
  </w:abstractNum>
  <w:abstractNum w:abstractNumId="14" w15:restartNumberingAfterBreak="0">
    <w:nsid w:val="75837B34"/>
    <w:multiLevelType w:val="hybridMultilevel"/>
    <w:tmpl w:val="85709254"/>
    <w:lvl w:ilvl="0" w:tplc="E6B07C5A">
      <w:start w:val="1"/>
      <w:numFmt w:val="lowerLetter"/>
      <w:lvlText w:val="(%1)"/>
      <w:lvlJc w:val="left"/>
      <w:pPr>
        <w:ind w:left="720" w:hanging="360"/>
      </w:pPr>
      <w:rPr>
        <w:rFonts w:ascii="Arial" w:eastAsia="Arial" w:hAnsi="Arial" w:cs="Arial"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A203B8"/>
    <w:multiLevelType w:val="hybridMultilevel"/>
    <w:tmpl w:val="94B6A6AC"/>
    <w:lvl w:ilvl="0" w:tplc="90A22B90">
      <w:start w:val="1"/>
      <w:numFmt w:val="decimal"/>
      <w:lvlText w:val="%1."/>
      <w:lvlJc w:val="left"/>
      <w:pPr>
        <w:ind w:left="166" w:hanging="269"/>
      </w:pPr>
      <w:rPr>
        <w:rFonts w:hint="default"/>
        <w:w w:val="99"/>
      </w:rPr>
    </w:lvl>
    <w:lvl w:ilvl="1" w:tplc="BD10B518">
      <w:numFmt w:val="bullet"/>
      <w:lvlText w:val="•"/>
      <w:lvlJc w:val="left"/>
      <w:pPr>
        <w:ind w:left="720" w:hanging="269"/>
      </w:pPr>
      <w:rPr>
        <w:rFonts w:hint="default"/>
      </w:rPr>
    </w:lvl>
    <w:lvl w:ilvl="2" w:tplc="0C2A2066">
      <w:numFmt w:val="bullet"/>
      <w:lvlText w:val="•"/>
      <w:lvlJc w:val="left"/>
      <w:pPr>
        <w:ind w:left="1280" w:hanging="269"/>
      </w:pPr>
      <w:rPr>
        <w:rFonts w:hint="default"/>
      </w:rPr>
    </w:lvl>
    <w:lvl w:ilvl="3" w:tplc="65387CFE">
      <w:numFmt w:val="bullet"/>
      <w:lvlText w:val="•"/>
      <w:lvlJc w:val="left"/>
      <w:pPr>
        <w:ind w:left="1840" w:hanging="269"/>
      </w:pPr>
      <w:rPr>
        <w:rFonts w:hint="default"/>
      </w:rPr>
    </w:lvl>
    <w:lvl w:ilvl="4" w:tplc="B3F8C964">
      <w:numFmt w:val="bullet"/>
      <w:lvlText w:val="•"/>
      <w:lvlJc w:val="left"/>
      <w:pPr>
        <w:ind w:left="2400" w:hanging="269"/>
      </w:pPr>
      <w:rPr>
        <w:rFonts w:hint="default"/>
      </w:rPr>
    </w:lvl>
    <w:lvl w:ilvl="5" w:tplc="AC105782">
      <w:numFmt w:val="bullet"/>
      <w:lvlText w:val="•"/>
      <w:lvlJc w:val="left"/>
      <w:pPr>
        <w:ind w:left="2960" w:hanging="269"/>
      </w:pPr>
      <w:rPr>
        <w:rFonts w:hint="default"/>
      </w:rPr>
    </w:lvl>
    <w:lvl w:ilvl="6" w:tplc="898EA33C">
      <w:numFmt w:val="bullet"/>
      <w:lvlText w:val="•"/>
      <w:lvlJc w:val="left"/>
      <w:pPr>
        <w:ind w:left="3520" w:hanging="269"/>
      </w:pPr>
      <w:rPr>
        <w:rFonts w:hint="default"/>
      </w:rPr>
    </w:lvl>
    <w:lvl w:ilvl="7" w:tplc="E3001B42">
      <w:numFmt w:val="bullet"/>
      <w:lvlText w:val="•"/>
      <w:lvlJc w:val="left"/>
      <w:pPr>
        <w:ind w:left="4080" w:hanging="269"/>
      </w:pPr>
      <w:rPr>
        <w:rFonts w:hint="default"/>
      </w:rPr>
    </w:lvl>
    <w:lvl w:ilvl="8" w:tplc="2ECCAF02">
      <w:numFmt w:val="bullet"/>
      <w:lvlText w:val="•"/>
      <w:lvlJc w:val="left"/>
      <w:pPr>
        <w:ind w:left="4640" w:hanging="269"/>
      </w:pPr>
      <w:rPr>
        <w:rFonts w:hint="default"/>
      </w:rPr>
    </w:lvl>
  </w:abstractNum>
  <w:abstractNum w:abstractNumId="16" w15:restartNumberingAfterBreak="0">
    <w:nsid w:val="7C9A01E2"/>
    <w:multiLevelType w:val="hybridMultilevel"/>
    <w:tmpl w:val="AF164A72"/>
    <w:lvl w:ilvl="0" w:tplc="0409000F">
      <w:start w:val="1"/>
      <w:numFmt w:val="decimal"/>
      <w:lvlText w:val="%1."/>
      <w:lvlJc w:val="left"/>
      <w:pPr>
        <w:ind w:left="820" w:hanging="720"/>
      </w:pPr>
      <w:rPr>
        <w:rFonts w:hint="default"/>
        <w:w w:val="99"/>
        <w:sz w:val="24"/>
        <w:szCs w:val="24"/>
      </w:rPr>
    </w:lvl>
    <w:lvl w:ilvl="1" w:tplc="AA04CC42">
      <w:start w:val="1"/>
      <w:numFmt w:val="lowerLetter"/>
      <w:lvlText w:val="(%2)"/>
      <w:lvlJc w:val="left"/>
      <w:pPr>
        <w:ind w:left="1540" w:hanging="720"/>
      </w:pPr>
      <w:rPr>
        <w:rFonts w:ascii="Arial" w:eastAsia="Arial" w:hAnsi="Arial" w:cs="Arial" w:hint="default"/>
        <w:w w:val="99"/>
        <w:sz w:val="24"/>
        <w:szCs w:val="24"/>
      </w:rPr>
    </w:lvl>
    <w:lvl w:ilvl="2" w:tplc="9B243D76">
      <w:numFmt w:val="bullet"/>
      <w:lvlText w:val="•"/>
      <w:lvlJc w:val="left"/>
      <w:pPr>
        <w:ind w:left="2433" w:hanging="720"/>
      </w:pPr>
      <w:rPr>
        <w:rFonts w:hint="default"/>
      </w:rPr>
    </w:lvl>
    <w:lvl w:ilvl="3" w:tplc="22382804">
      <w:numFmt w:val="bullet"/>
      <w:lvlText w:val="•"/>
      <w:lvlJc w:val="left"/>
      <w:pPr>
        <w:ind w:left="3326" w:hanging="720"/>
      </w:pPr>
      <w:rPr>
        <w:rFonts w:hint="default"/>
      </w:rPr>
    </w:lvl>
    <w:lvl w:ilvl="4" w:tplc="77FECB40">
      <w:numFmt w:val="bullet"/>
      <w:lvlText w:val="•"/>
      <w:lvlJc w:val="left"/>
      <w:pPr>
        <w:ind w:left="4220" w:hanging="720"/>
      </w:pPr>
      <w:rPr>
        <w:rFonts w:hint="default"/>
      </w:rPr>
    </w:lvl>
    <w:lvl w:ilvl="5" w:tplc="E2243EFA">
      <w:numFmt w:val="bullet"/>
      <w:lvlText w:val="•"/>
      <w:lvlJc w:val="left"/>
      <w:pPr>
        <w:ind w:left="5113" w:hanging="720"/>
      </w:pPr>
      <w:rPr>
        <w:rFonts w:hint="default"/>
      </w:rPr>
    </w:lvl>
    <w:lvl w:ilvl="6" w:tplc="6198A08A">
      <w:numFmt w:val="bullet"/>
      <w:lvlText w:val="•"/>
      <w:lvlJc w:val="left"/>
      <w:pPr>
        <w:ind w:left="6006" w:hanging="720"/>
      </w:pPr>
      <w:rPr>
        <w:rFonts w:hint="default"/>
      </w:rPr>
    </w:lvl>
    <w:lvl w:ilvl="7" w:tplc="619E7DA8">
      <w:numFmt w:val="bullet"/>
      <w:lvlText w:val="•"/>
      <w:lvlJc w:val="left"/>
      <w:pPr>
        <w:ind w:left="6900" w:hanging="720"/>
      </w:pPr>
      <w:rPr>
        <w:rFonts w:hint="default"/>
      </w:rPr>
    </w:lvl>
    <w:lvl w:ilvl="8" w:tplc="3B00DCC4">
      <w:numFmt w:val="bullet"/>
      <w:lvlText w:val="•"/>
      <w:lvlJc w:val="left"/>
      <w:pPr>
        <w:ind w:left="7793" w:hanging="720"/>
      </w:pPr>
      <w:rPr>
        <w:rFonts w:hint="default"/>
      </w:rPr>
    </w:lvl>
  </w:abstractNum>
  <w:num w:numId="1">
    <w:abstractNumId w:val="11"/>
  </w:num>
  <w:num w:numId="2">
    <w:abstractNumId w:val="10"/>
  </w:num>
  <w:num w:numId="3">
    <w:abstractNumId w:val="8"/>
  </w:num>
  <w:num w:numId="4">
    <w:abstractNumId w:val="16"/>
  </w:num>
  <w:num w:numId="5">
    <w:abstractNumId w:val="13"/>
  </w:num>
  <w:num w:numId="6">
    <w:abstractNumId w:val="15"/>
  </w:num>
  <w:num w:numId="7">
    <w:abstractNumId w:val="1"/>
  </w:num>
  <w:num w:numId="8">
    <w:abstractNumId w:val="2"/>
  </w:num>
  <w:num w:numId="9">
    <w:abstractNumId w:val="6"/>
  </w:num>
  <w:num w:numId="10">
    <w:abstractNumId w:val="5"/>
  </w:num>
  <w:num w:numId="11">
    <w:abstractNumId w:val="3"/>
  </w:num>
  <w:num w:numId="12">
    <w:abstractNumId w:val="12"/>
  </w:num>
  <w:num w:numId="13">
    <w:abstractNumId w:val="7"/>
  </w:num>
  <w:num w:numId="14">
    <w:abstractNumId w:val="4"/>
  </w:num>
  <w:num w:numId="15">
    <w:abstractNumId w:val="14"/>
  </w:num>
  <w:num w:numId="16">
    <w:abstractNumId w:val="0"/>
  </w:num>
  <w:num w:numId="1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oss, A'mia">
    <w15:presenceInfo w15:providerId="AD" w15:userId="S-1-5-21-1922771939-1581663855-1617787245-85117"/>
  </w15:person>
  <w15:person w15:author="Galletti, Greg">
    <w15:presenceInfo w15:providerId="AD" w15:userId="S-1-5-21-1922771939-1581663855-1617787245-127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18F"/>
    <w:rsid w:val="00013648"/>
    <w:rsid w:val="00020604"/>
    <w:rsid w:val="000477E5"/>
    <w:rsid w:val="00052F77"/>
    <w:rsid w:val="000768E9"/>
    <w:rsid w:val="00082BB3"/>
    <w:rsid w:val="00084B7D"/>
    <w:rsid w:val="000A0CEF"/>
    <w:rsid w:val="000B3221"/>
    <w:rsid w:val="000C442F"/>
    <w:rsid w:val="0010210D"/>
    <w:rsid w:val="0011400E"/>
    <w:rsid w:val="00122B77"/>
    <w:rsid w:val="00152715"/>
    <w:rsid w:val="001564A8"/>
    <w:rsid w:val="00163B17"/>
    <w:rsid w:val="001671CA"/>
    <w:rsid w:val="00190146"/>
    <w:rsid w:val="001A0B4B"/>
    <w:rsid w:val="001A339C"/>
    <w:rsid w:val="001A617C"/>
    <w:rsid w:val="001A7C7E"/>
    <w:rsid w:val="001B6447"/>
    <w:rsid w:val="001E017D"/>
    <w:rsid w:val="001F007A"/>
    <w:rsid w:val="001F553D"/>
    <w:rsid w:val="0020094C"/>
    <w:rsid w:val="0022288F"/>
    <w:rsid w:val="00227B2A"/>
    <w:rsid w:val="00233C76"/>
    <w:rsid w:val="0026603F"/>
    <w:rsid w:val="00273E5F"/>
    <w:rsid w:val="002740D7"/>
    <w:rsid w:val="002758A1"/>
    <w:rsid w:val="002867E5"/>
    <w:rsid w:val="002A0312"/>
    <w:rsid w:val="002A5033"/>
    <w:rsid w:val="002A7467"/>
    <w:rsid w:val="002B371F"/>
    <w:rsid w:val="002F046D"/>
    <w:rsid w:val="003152B2"/>
    <w:rsid w:val="00316A1A"/>
    <w:rsid w:val="0032305D"/>
    <w:rsid w:val="003255D4"/>
    <w:rsid w:val="00334AE4"/>
    <w:rsid w:val="0034613F"/>
    <w:rsid w:val="00351107"/>
    <w:rsid w:val="00356102"/>
    <w:rsid w:val="003567AD"/>
    <w:rsid w:val="00357867"/>
    <w:rsid w:val="0035793B"/>
    <w:rsid w:val="00393934"/>
    <w:rsid w:val="003A1E25"/>
    <w:rsid w:val="003A3810"/>
    <w:rsid w:val="003A437F"/>
    <w:rsid w:val="003A75F8"/>
    <w:rsid w:val="003D38C2"/>
    <w:rsid w:val="003D5536"/>
    <w:rsid w:val="003F471F"/>
    <w:rsid w:val="00411DD1"/>
    <w:rsid w:val="00412A9B"/>
    <w:rsid w:val="00412D05"/>
    <w:rsid w:val="004204A7"/>
    <w:rsid w:val="004238BE"/>
    <w:rsid w:val="00424FF5"/>
    <w:rsid w:val="00433C23"/>
    <w:rsid w:val="0046762A"/>
    <w:rsid w:val="004754CE"/>
    <w:rsid w:val="00476058"/>
    <w:rsid w:val="00481011"/>
    <w:rsid w:val="004879BA"/>
    <w:rsid w:val="004A5C29"/>
    <w:rsid w:val="004B22E6"/>
    <w:rsid w:val="004C3367"/>
    <w:rsid w:val="004C41CB"/>
    <w:rsid w:val="004D11F1"/>
    <w:rsid w:val="004D3BF6"/>
    <w:rsid w:val="004E70CB"/>
    <w:rsid w:val="00505A76"/>
    <w:rsid w:val="005419A6"/>
    <w:rsid w:val="00546137"/>
    <w:rsid w:val="00551378"/>
    <w:rsid w:val="005528DA"/>
    <w:rsid w:val="005624CD"/>
    <w:rsid w:val="00586B38"/>
    <w:rsid w:val="005A3132"/>
    <w:rsid w:val="005F52DF"/>
    <w:rsid w:val="006012DC"/>
    <w:rsid w:val="006142A7"/>
    <w:rsid w:val="0062276B"/>
    <w:rsid w:val="00622D65"/>
    <w:rsid w:val="00622ED9"/>
    <w:rsid w:val="0062579F"/>
    <w:rsid w:val="0062621D"/>
    <w:rsid w:val="0063790F"/>
    <w:rsid w:val="006814F4"/>
    <w:rsid w:val="006935AC"/>
    <w:rsid w:val="006B49F1"/>
    <w:rsid w:val="006E5CBA"/>
    <w:rsid w:val="006F14CF"/>
    <w:rsid w:val="0070094E"/>
    <w:rsid w:val="0070231A"/>
    <w:rsid w:val="007054DF"/>
    <w:rsid w:val="007134DA"/>
    <w:rsid w:val="00725505"/>
    <w:rsid w:val="00733344"/>
    <w:rsid w:val="00750103"/>
    <w:rsid w:val="00755768"/>
    <w:rsid w:val="00764D75"/>
    <w:rsid w:val="00794980"/>
    <w:rsid w:val="00795E7D"/>
    <w:rsid w:val="007A241F"/>
    <w:rsid w:val="007D23C2"/>
    <w:rsid w:val="007D48DE"/>
    <w:rsid w:val="007D4AB7"/>
    <w:rsid w:val="00830CA0"/>
    <w:rsid w:val="008C18F3"/>
    <w:rsid w:val="008C5C3A"/>
    <w:rsid w:val="008D255C"/>
    <w:rsid w:val="00933807"/>
    <w:rsid w:val="0095084D"/>
    <w:rsid w:val="00953930"/>
    <w:rsid w:val="00953EC0"/>
    <w:rsid w:val="00956727"/>
    <w:rsid w:val="00957FB9"/>
    <w:rsid w:val="0096178B"/>
    <w:rsid w:val="00966319"/>
    <w:rsid w:val="00971A4C"/>
    <w:rsid w:val="00982495"/>
    <w:rsid w:val="009A74B9"/>
    <w:rsid w:val="009B390C"/>
    <w:rsid w:val="009B602B"/>
    <w:rsid w:val="009D019B"/>
    <w:rsid w:val="009E42F6"/>
    <w:rsid w:val="009F7C5B"/>
    <w:rsid w:val="00A00F36"/>
    <w:rsid w:val="00A144A2"/>
    <w:rsid w:val="00A220C2"/>
    <w:rsid w:val="00A25FB9"/>
    <w:rsid w:val="00A27281"/>
    <w:rsid w:val="00A3386A"/>
    <w:rsid w:val="00A427C5"/>
    <w:rsid w:val="00A44546"/>
    <w:rsid w:val="00A5167D"/>
    <w:rsid w:val="00A522A2"/>
    <w:rsid w:val="00A56543"/>
    <w:rsid w:val="00A61116"/>
    <w:rsid w:val="00A86EBF"/>
    <w:rsid w:val="00A90985"/>
    <w:rsid w:val="00AA5C47"/>
    <w:rsid w:val="00AB738F"/>
    <w:rsid w:val="00AB7C3F"/>
    <w:rsid w:val="00AC215F"/>
    <w:rsid w:val="00B041D2"/>
    <w:rsid w:val="00B43D9C"/>
    <w:rsid w:val="00B46F50"/>
    <w:rsid w:val="00B63ABC"/>
    <w:rsid w:val="00B7198B"/>
    <w:rsid w:val="00B75A3F"/>
    <w:rsid w:val="00B8314D"/>
    <w:rsid w:val="00B979E3"/>
    <w:rsid w:val="00BA2E17"/>
    <w:rsid w:val="00BC30A0"/>
    <w:rsid w:val="00BD2B53"/>
    <w:rsid w:val="00BD390E"/>
    <w:rsid w:val="00BE20BC"/>
    <w:rsid w:val="00C01990"/>
    <w:rsid w:val="00C0533A"/>
    <w:rsid w:val="00C1346E"/>
    <w:rsid w:val="00C169EC"/>
    <w:rsid w:val="00C2118F"/>
    <w:rsid w:val="00C26A6E"/>
    <w:rsid w:val="00C34D53"/>
    <w:rsid w:val="00C35994"/>
    <w:rsid w:val="00C40807"/>
    <w:rsid w:val="00C671F4"/>
    <w:rsid w:val="00C87D2F"/>
    <w:rsid w:val="00C90C7E"/>
    <w:rsid w:val="00C93E2A"/>
    <w:rsid w:val="00CC6E7D"/>
    <w:rsid w:val="00CE41F4"/>
    <w:rsid w:val="00CF351B"/>
    <w:rsid w:val="00D060B3"/>
    <w:rsid w:val="00D11274"/>
    <w:rsid w:val="00D32C02"/>
    <w:rsid w:val="00D41584"/>
    <w:rsid w:val="00D53D04"/>
    <w:rsid w:val="00D74DE8"/>
    <w:rsid w:val="00D816F1"/>
    <w:rsid w:val="00D92710"/>
    <w:rsid w:val="00D96DA7"/>
    <w:rsid w:val="00DA7CCA"/>
    <w:rsid w:val="00DB6D3F"/>
    <w:rsid w:val="00DD5EA3"/>
    <w:rsid w:val="00DD64B2"/>
    <w:rsid w:val="00DE20E6"/>
    <w:rsid w:val="00DE4098"/>
    <w:rsid w:val="00DE73A2"/>
    <w:rsid w:val="00DF333A"/>
    <w:rsid w:val="00E07D19"/>
    <w:rsid w:val="00E242C9"/>
    <w:rsid w:val="00E56113"/>
    <w:rsid w:val="00E61336"/>
    <w:rsid w:val="00E8073B"/>
    <w:rsid w:val="00E85CBB"/>
    <w:rsid w:val="00E85F50"/>
    <w:rsid w:val="00E93FF6"/>
    <w:rsid w:val="00EA486A"/>
    <w:rsid w:val="00ED167C"/>
    <w:rsid w:val="00ED1B17"/>
    <w:rsid w:val="00EE6C49"/>
    <w:rsid w:val="00EF6E00"/>
    <w:rsid w:val="00F033DB"/>
    <w:rsid w:val="00F11474"/>
    <w:rsid w:val="00F12B9E"/>
    <w:rsid w:val="00F168A5"/>
    <w:rsid w:val="00F36EFE"/>
    <w:rsid w:val="00F463BE"/>
    <w:rsid w:val="00F77361"/>
    <w:rsid w:val="00F81ADF"/>
    <w:rsid w:val="00F910B2"/>
    <w:rsid w:val="00FB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E1DE8"/>
  <w15:docId w15:val="{4F830F15-F9ED-4C3B-9E28-633417AC0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2174" w:hanging="360"/>
      <w:jc w:val="both"/>
    </w:pPr>
  </w:style>
  <w:style w:type="paragraph" w:customStyle="1" w:styleId="TableParagraph">
    <w:name w:val="Table Paragraph"/>
    <w:basedOn w:val="Normal"/>
    <w:uiPriority w:val="1"/>
    <w:qFormat/>
    <w:pPr>
      <w:ind w:left="180"/>
    </w:pPr>
  </w:style>
  <w:style w:type="paragraph" w:styleId="BalloonText">
    <w:name w:val="Balloon Text"/>
    <w:basedOn w:val="Normal"/>
    <w:link w:val="BalloonTextChar"/>
    <w:uiPriority w:val="99"/>
    <w:semiHidden/>
    <w:unhideWhenUsed/>
    <w:rsid w:val="00A00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0F36"/>
    <w:rPr>
      <w:rFonts w:ascii="Segoe UI" w:eastAsia="Arial" w:hAnsi="Segoe UI" w:cs="Segoe UI"/>
      <w:sz w:val="18"/>
      <w:szCs w:val="18"/>
    </w:rPr>
  </w:style>
  <w:style w:type="paragraph" w:styleId="Header">
    <w:name w:val="header"/>
    <w:basedOn w:val="Normal"/>
    <w:link w:val="HeaderChar"/>
    <w:uiPriority w:val="99"/>
    <w:unhideWhenUsed/>
    <w:rsid w:val="001A339C"/>
    <w:pPr>
      <w:tabs>
        <w:tab w:val="center" w:pos="4680"/>
        <w:tab w:val="right" w:pos="9360"/>
      </w:tabs>
    </w:pPr>
  </w:style>
  <w:style w:type="character" w:customStyle="1" w:styleId="HeaderChar">
    <w:name w:val="Header Char"/>
    <w:basedOn w:val="DefaultParagraphFont"/>
    <w:link w:val="Header"/>
    <w:uiPriority w:val="99"/>
    <w:rsid w:val="001A339C"/>
    <w:rPr>
      <w:rFonts w:ascii="Arial" w:eastAsia="Arial" w:hAnsi="Arial" w:cs="Arial"/>
    </w:rPr>
  </w:style>
  <w:style w:type="paragraph" w:styleId="Footer">
    <w:name w:val="footer"/>
    <w:basedOn w:val="Normal"/>
    <w:link w:val="FooterChar"/>
    <w:uiPriority w:val="99"/>
    <w:unhideWhenUsed/>
    <w:rsid w:val="001A339C"/>
    <w:pPr>
      <w:tabs>
        <w:tab w:val="center" w:pos="4680"/>
        <w:tab w:val="right" w:pos="9360"/>
      </w:tabs>
    </w:pPr>
  </w:style>
  <w:style w:type="character" w:customStyle="1" w:styleId="FooterChar">
    <w:name w:val="Footer Char"/>
    <w:basedOn w:val="DefaultParagraphFont"/>
    <w:link w:val="Footer"/>
    <w:uiPriority w:val="99"/>
    <w:rsid w:val="001A339C"/>
    <w:rPr>
      <w:rFonts w:ascii="Arial" w:eastAsia="Arial" w:hAnsi="Arial" w:cs="Arial"/>
    </w:rPr>
  </w:style>
  <w:style w:type="character" w:styleId="CommentReference">
    <w:name w:val="annotation reference"/>
    <w:basedOn w:val="DefaultParagraphFont"/>
    <w:uiPriority w:val="99"/>
    <w:semiHidden/>
    <w:unhideWhenUsed/>
    <w:rsid w:val="001564A8"/>
    <w:rPr>
      <w:sz w:val="16"/>
      <w:szCs w:val="16"/>
    </w:rPr>
  </w:style>
  <w:style w:type="paragraph" w:styleId="CommentText">
    <w:name w:val="annotation text"/>
    <w:basedOn w:val="Normal"/>
    <w:link w:val="CommentTextChar"/>
    <w:uiPriority w:val="99"/>
    <w:semiHidden/>
    <w:unhideWhenUsed/>
    <w:rsid w:val="001564A8"/>
    <w:rPr>
      <w:sz w:val="20"/>
      <w:szCs w:val="20"/>
    </w:rPr>
  </w:style>
  <w:style w:type="character" w:customStyle="1" w:styleId="CommentTextChar">
    <w:name w:val="Comment Text Char"/>
    <w:basedOn w:val="DefaultParagraphFont"/>
    <w:link w:val="CommentText"/>
    <w:uiPriority w:val="99"/>
    <w:semiHidden/>
    <w:rsid w:val="001564A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564A8"/>
    <w:rPr>
      <w:b/>
      <w:bCs/>
    </w:rPr>
  </w:style>
  <w:style w:type="character" w:customStyle="1" w:styleId="CommentSubjectChar">
    <w:name w:val="Comment Subject Char"/>
    <w:basedOn w:val="CommentTextChar"/>
    <w:link w:val="CommentSubject"/>
    <w:uiPriority w:val="99"/>
    <w:semiHidden/>
    <w:rsid w:val="001564A8"/>
    <w:rPr>
      <w:rFonts w:ascii="Arial" w:eastAsia="Arial" w:hAnsi="Arial" w:cs="Arial"/>
      <w:b/>
      <w:bCs/>
      <w:sz w:val="20"/>
      <w:szCs w:val="20"/>
    </w:rPr>
  </w:style>
  <w:style w:type="paragraph" w:styleId="Revision">
    <w:name w:val="Revision"/>
    <w:hidden/>
    <w:uiPriority w:val="99"/>
    <w:semiHidden/>
    <w:rsid w:val="00DE4098"/>
    <w:pPr>
      <w:widowControl/>
      <w:autoSpaceDE/>
      <w:autoSpaceDN/>
    </w:pPr>
    <w:rPr>
      <w:rFonts w:ascii="Arial" w:eastAsia="Arial" w:hAnsi="Arial" w:cs="Arial"/>
    </w:rPr>
  </w:style>
  <w:style w:type="table" w:styleId="TableGrid">
    <w:name w:val="Table Grid"/>
    <w:basedOn w:val="TableNormal"/>
    <w:uiPriority w:val="39"/>
    <w:rsid w:val="007D4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37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11.xml"/><Relationship Id="rId34"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4.xml"/><Relationship Id="rId33"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3.xml"/><Relationship Id="rId32" Type="http://schemas.openxmlformats.org/officeDocument/2006/relationships/footer" Target="footer2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image" Target="media/image2.png"/><Relationship Id="rId28" Type="http://schemas.openxmlformats.org/officeDocument/2006/relationships/footer" Target="footer16.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image" Target="media/image3.png"/><Relationship Id="rId30" Type="http://schemas.openxmlformats.org/officeDocument/2006/relationships/footer" Target="footer18.xm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3" ma:contentTypeDescription="Create a new document." ma:contentTypeScope="" ma:versionID="132fd0722c079ecb5552ee9e8d00b165">
  <xsd:schema xmlns:xsd="http://www.w3.org/2001/XMLSchema" xmlns:xs="http://www.w3.org/2001/XMLSchema" xmlns:p="http://schemas.microsoft.com/office/2006/metadata/properties" xmlns:ns1="http://schemas.microsoft.com/sharepoint/v3" xmlns:ns3="5099be1f-087d-41b8-8a5d-00ac3c4410ed" xmlns:ns4="bd237bd7-9e69-4f09-9125-af670c98d274" targetNamespace="http://schemas.microsoft.com/office/2006/metadata/properties" ma:root="true" ma:fieldsID="1896dae598b5e3ee7dd1b9bbda4eff2a" ns1:_="" ns3:_="" ns4:_="">
    <xsd:import namespace="http://schemas.microsoft.com/sharepoint/v3"/>
    <xsd:import namespace="5099be1f-087d-41b8-8a5d-00ac3c4410ed"/>
    <xsd:import namespace="bd237bd7-9e69-4f09-9125-af670c98d27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1:_ip_UnifiedCompliancePolicyProperties" minOccurs="0"/>
                <xsd:element ref="ns1:_ip_UnifiedCompliancePolicyUIActio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7378F-2D72-4BF5-BABA-E2679ACE57C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398C7A8-4B2E-4126-B165-5D89F57FA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99be1f-087d-41b8-8a5d-00ac3c4410ed"/>
    <ds:schemaRef ds:uri="bd237bd7-9e69-4f09-9125-af670c98d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0D687-EF07-42FD-833C-42F39A42C6F8}">
  <ds:schemaRefs>
    <ds:schemaRef ds:uri="http://schemas.microsoft.com/sharepoint/v3/contenttype/forms"/>
  </ds:schemaRefs>
</ds:datastoreItem>
</file>

<file path=customXml/itemProps4.xml><?xml version="1.0" encoding="utf-8"?>
<ds:datastoreItem xmlns:ds="http://schemas.openxmlformats.org/officeDocument/2006/customXml" ds:itemID="{33C08B8B-2613-48CA-A616-6B20B798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10761</Words>
  <Characters>61343</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IP 37804 - Aircraft Impact Assessment.</vt:lpstr>
    </vt:vector>
  </TitlesOfParts>
  <Company/>
  <LinksUpToDate>false</LinksUpToDate>
  <CharactersWithSpaces>71961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37804 - Aircraft Impact Assessment.</dc:title>
  <dc:creator>Closs, A'mia</dc:creator>
  <cp:lastModifiedBy>Curran, Bridget</cp:lastModifiedBy>
  <cp:revision>2</cp:revision>
  <cp:lastPrinted>2020-03-23T18:19:00Z</cp:lastPrinted>
  <dcterms:created xsi:type="dcterms:W3CDTF">2020-03-23T18:21:00Z</dcterms:created>
  <dcterms:modified xsi:type="dcterms:W3CDTF">2020-03-23T18:21:00Z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2012-02-09T00:00:00Z</vt:filetime>
  </property>
  <property fmtid="{D5CDD505-2E9C-101B-9397-08002B2CF9AE}" pid="3" name="LastSaved">
    <vt:filetime>2020-01-07T00:00:00Z</vt:filetime>
  </property>
  <property fmtid="{D5CDD505-2E9C-101B-9397-08002B2CF9AE}" pid="4" name="ContentTypeId">
    <vt:lpwstr>0x0101006BDAEF12599C9645A92A1EF53F53C74D</vt:lpwstr>
  </property>
</Properties>
</file>